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EEE85" w14:textId="77777777" w:rsidR="00B44FA2" w:rsidRPr="00FA4DCD" w:rsidRDefault="00B44FA2" w:rsidP="00CA184C">
      <w:pPr>
        <w:pStyle w:val="Nzev"/>
        <w:spacing w:before="600" w:after="600" w:line="320" w:lineRule="atLeast"/>
        <w:rPr>
          <w:rFonts w:cs="Calibri"/>
          <w:color w:val="auto"/>
        </w:rPr>
      </w:pPr>
      <w:r w:rsidRPr="00FA4DCD">
        <w:rPr>
          <w:rFonts w:cs="Calibri"/>
          <w:color w:val="auto"/>
        </w:rPr>
        <w:t>ZADÁVACÍ DOKUMENTACE</w:t>
      </w:r>
    </w:p>
    <w:p w14:paraId="4E9EEE86" w14:textId="77777777" w:rsidR="00B44FA2" w:rsidRPr="00FA4DCD" w:rsidRDefault="00B44FA2" w:rsidP="00CA184C">
      <w:pPr>
        <w:pStyle w:val="Zkladntext"/>
        <w:jc w:val="center"/>
        <w:rPr>
          <w:rFonts w:cs="Calibri"/>
          <w:color w:val="auto"/>
          <w:szCs w:val="22"/>
        </w:rPr>
      </w:pPr>
    </w:p>
    <w:p w14:paraId="4E9EEE87" w14:textId="77777777" w:rsidR="00B44FA2" w:rsidRPr="00FA4DCD" w:rsidRDefault="00B44FA2" w:rsidP="00CA184C">
      <w:pPr>
        <w:pStyle w:val="Zkladntext"/>
        <w:jc w:val="center"/>
        <w:rPr>
          <w:rFonts w:cs="Calibri"/>
          <w:color w:val="auto"/>
          <w:szCs w:val="22"/>
        </w:rPr>
      </w:pPr>
    </w:p>
    <w:p w14:paraId="4E9EEE88" w14:textId="77777777" w:rsidR="00B44FA2" w:rsidRPr="00FA4DCD" w:rsidRDefault="00B44FA2" w:rsidP="00CA184C">
      <w:pPr>
        <w:pStyle w:val="Zkladntext"/>
        <w:jc w:val="center"/>
        <w:rPr>
          <w:rFonts w:cs="Calibri"/>
          <w:color w:val="auto"/>
          <w:szCs w:val="22"/>
        </w:rPr>
      </w:pPr>
    </w:p>
    <w:p w14:paraId="4E9EEE89" w14:textId="6AE0BB55" w:rsidR="00B44FA2" w:rsidRPr="00FA4DCD" w:rsidRDefault="00B44FA2" w:rsidP="00CA184C">
      <w:pPr>
        <w:pStyle w:val="Zkladntext"/>
        <w:spacing w:line="320" w:lineRule="atLeast"/>
        <w:jc w:val="center"/>
        <w:rPr>
          <w:rFonts w:cs="Calibri"/>
          <w:color w:val="auto"/>
          <w:szCs w:val="22"/>
        </w:rPr>
      </w:pPr>
      <w:r w:rsidRPr="00FA4DCD">
        <w:rPr>
          <w:rFonts w:cs="Calibri"/>
          <w:color w:val="auto"/>
          <w:szCs w:val="22"/>
        </w:rPr>
        <w:t xml:space="preserve">ve smyslu § </w:t>
      </w:r>
      <w:r w:rsidR="00AC64EA">
        <w:rPr>
          <w:rFonts w:cs="Calibri"/>
          <w:color w:val="auto"/>
          <w:szCs w:val="22"/>
        </w:rPr>
        <w:t>36</w:t>
      </w:r>
      <w:r w:rsidRPr="00FA4DCD">
        <w:rPr>
          <w:rFonts w:cs="Calibri"/>
          <w:color w:val="auto"/>
          <w:szCs w:val="22"/>
        </w:rPr>
        <w:t xml:space="preserve"> a § </w:t>
      </w:r>
      <w:r w:rsidR="00AC64EA">
        <w:rPr>
          <w:rFonts w:cs="Calibri"/>
          <w:color w:val="auto"/>
          <w:szCs w:val="22"/>
        </w:rPr>
        <w:t>56</w:t>
      </w:r>
      <w:r w:rsidRPr="00FA4DCD">
        <w:rPr>
          <w:rFonts w:cs="Calibri"/>
          <w:color w:val="auto"/>
          <w:szCs w:val="22"/>
        </w:rPr>
        <w:t xml:space="preserve"> a násl. zákona č. 13</w:t>
      </w:r>
      <w:r w:rsidR="00AC64EA">
        <w:rPr>
          <w:rFonts w:cs="Calibri"/>
          <w:color w:val="auto"/>
          <w:szCs w:val="22"/>
        </w:rPr>
        <w:t>4</w:t>
      </w:r>
      <w:r w:rsidRPr="00FA4DCD">
        <w:rPr>
          <w:rFonts w:cs="Calibri"/>
          <w:color w:val="auto"/>
          <w:szCs w:val="22"/>
        </w:rPr>
        <w:t>/20</w:t>
      </w:r>
      <w:r w:rsidR="00AC64EA">
        <w:rPr>
          <w:rFonts w:cs="Calibri"/>
          <w:color w:val="auto"/>
          <w:szCs w:val="22"/>
        </w:rPr>
        <w:t>1</w:t>
      </w:r>
      <w:r w:rsidRPr="00FA4DCD">
        <w:rPr>
          <w:rFonts w:cs="Calibri"/>
          <w:color w:val="auto"/>
          <w:szCs w:val="22"/>
        </w:rPr>
        <w:t xml:space="preserve">6 Sb., o </w:t>
      </w:r>
      <w:r w:rsidR="00AC64EA">
        <w:rPr>
          <w:rFonts w:cs="Calibri"/>
          <w:color w:val="auto"/>
          <w:szCs w:val="22"/>
        </w:rPr>
        <w:t>zadávání veřejných zakázek</w:t>
      </w:r>
      <w:r w:rsidRPr="00FA4DCD">
        <w:rPr>
          <w:rFonts w:cs="Calibri"/>
          <w:color w:val="auto"/>
          <w:szCs w:val="22"/>
        </w:rPr>
        <w:t>, ve znění pozdějších předpisů (dále jen „</w:t>
      </w:r>
      <w:r w:rsidRPr="00FA4DCD">
        <w:rPr>
          <w:rFonts w:cs="Calibri"/>
          <w:b/>
          <w:bCs/>
          <w:iCs/>
          <w:color w:val="auto"/>
          <w:szCs w:val="22"/>
        </w:rPr>
        <w:t>Z</w:t>
      </w:r>
      <w:r w:rsidR="00AC64EA">
        <w:rPr>
          <w:rFonts w:cs="Calibri"/>
          <w:b/>
          <w:bCs/>
          <w:iCs/>
          <w:color w:val="auto"/>
          <w:szCs w:val="22"/>
        </w:rPr>
        <w:t>Z</w:t>
      </w:r>
      <w:r w:rsidRPr="00FA4DCD">
        <w:rPr>
          <w:rFonts w:cs="Calibri"/>
          <w:b/>
          <w:bCs/>
          <w:iCs/>
          <w:color w:val="auto"/>
          <w:szCs w:val="22"/>
        </w:rPr>
        <w:t>VZ</w:t>
      </w:r>
      <w:r w:rsidRPr="00FA4DCD">
        <w:rPr>
          <w:rFonts w:cs="Calibri"/>
          <w:color w:val="auto"/>
          <w:szCs w:val="22"/>
        </w:rPr>
        <w:t>“)</w:t>
      </w:r>
    </w:p>
    <w:p w14:paraId="4E9EEE8B" w14:textId="77777777" w:rsidR="00B44FA2" w:rsidRPr="00FA4DCD" w:rsidRDefault="00B44FA2" w:rsidP="00CA184C">
      <w:pPr>
        <w:pStyle w:val="Zkladntext"/>
        <w:tabs>
          <w:tab w:val="left" w:pos="7302"/>
        </w:tabs>
        <w:spacing w:before="600" w:after="600" w:line="320" w:lineRule="atLeast"/>
        <w:jc w:val="left"/>
        <w:rPr>
          <w:rFonts w:cs="Calibri"/>
          <w:color w:val="auto"/>
          <w:szCs w:val="22"/>
        </w:rPr>
      </w:pPr>
    </w:p>
    <w:p w14:paraId="4E9EEE8C" w14:textId="77777777" w:rsidR="00B44FA2" w:rsidRPr="00FA4DCD" w:rsidRDefault="00B44FA2" w:rsidP="00CA184C">
      <w:pPr>
        <w:pStyle w:val="ZKLADN"/>
        <w:jc w:val="center"/>
        <w:rPr>
          <w:rFonts w:ascii="Calibri" w:hAnsi="Calibri" w:cs="Calibri"/>
          <w:color w:val="auto"/>
          <w:sz w:val="22"/>
          <w:szCs w:val="22"/>
        </w:rPr>
      </w:pPr>
      <w:bookmarkStart w:id="0" w:name="_Toc375639403"/>
      <w:bookmarkStart w:id="1" w:name="_Toc374331641"/>
      <w:bookmarkStart w:id="2" w:name="_Toc374330739"/>
      <w:r w:rsidRPr="00FA4DCD">
        <w:rPr>
          <w:rFonts w:ascii="Calibri" w:hAnsi="Calibri" w:cs="Calibri"/>
          <w:color w:val="auto"/>
          <w:sz w:val="22"/>
          <w:szCs w:val="22"/>
        </w:rPr>
        <w:t>Název veřejné zakázky</w:t>
      </w:r>
      <w:bookmarkEnd w:id="0"/>
      <w:bookmarkEnd w:id="1"/>
      <w:bookmarkEnd w:id="2"/>
      <w:r w:rsidRPr="00FA4DCD">
        <w:rPr>
          <w:rFonts w:ascii="Calibri" w:hAnsi="Calibri" w:cs="Calibri"/>
          <w:color w:val="auto"/>
          <w:sz w:val="22"/>
          <w:szCs w:val="22"/>
        </w:rPr>
        <w:t>:</w:t>
      </w:r>
    </w:p>
    <w:p w14:paraId="4E9EEE8D" w14:textId="2EDCE3F4" w:rsidR="00BA7CF0" w:rsidRPr="00FA4DCD" w:rsidRDefault="00BA7CF0" w:rsidP="00BA7CF0">
      <w:pPr>
        <w:jc w:val="center"/>
        <w:rPr>
          <w:rFonts w:cs="Calibri"/>
          <w:b/>
          <w:bCs/>
          <w:color w:val="auto"/>
          <w:szCs w:val="22"/>
        </w:rPr>
      </w:pPr>
      <w:bookmarkStart w:id="3" w:name="_Toc375639404"/>
      <w:bookmarkStart w:id="4" w:name="_Toc374331642"/>
      <w:bookmarkStart w:id="5" w:name="_Toc374330740"/>
      <w:r w:rsidRPr="00FA4DCD">
        <w:rPr>
          <w:rFonts w:cs="Calibri"/>
          <w:b/>
          <w:bCs/>
          <w:color w:val="auto"/>
          <w:szCs w:val="22"/>
        </w:rPr>
        <w:t>„</w:t>
      </w:r>
      <w:r w:rsidR="00B30DE4">
        <w:rPr>
          <w:rFonts w:cs="Calibri"/>
          <w:b/>
          <w:bCs/>
          <w:color w:val="auto"/>
          <w:sz w:val="32"/>
          <w:szCs w:val="32"/>
        </w:rPr>
        <w:t>Služby odpadového hospodářství</w:t>
      </w:r>
      <w:r w:rsidR="00B97121">
        <w:rPr>
          <w:rFonts w:cs="Calibri"/>
          <w:b/>
          <w:bCs/>
          <w:color w:val="auto"/>
          <w:sz w:val="32"/>
          <w:szCs w:val="32"/>
        </w:rPr>
        <w:t xml:space="preserve"> pro Ústí nad Labem</w:t>
      </w:r>
      <w:r w:rsidRPr="00FA4DCD">
        <w:rPr>
          <w:rFonts w:cs="Calibri"/>
          <w:b/>
          <w:bCs/>
          <w:color w:val="auto"/>
          <w:szCs w:val="22"/>
        </w:rPr>
        <w:t>“</w:t>
      </w:r>
    </w:p>
    <w:p w14:paraId="52B02068" w14:textId="77777777" w:rsidR="0005317B" w:rsidRDefault="0005317B" w:rsidP="00CA184C">
      <w:pPr>
        <w:jc w:val="center"/>
        <w:rPr>
          <w:rFonts w:cs="Calibri"/>
          <w:color w:val="auto"/>
          <w:szCs w:val="22"/>
        </w:rPr>
      </w:pPr>
    </w:p>
    <w:p w14:paraId="4E9EEE8E" w14:textId="2ECE0513" w:rsidR="00B44FA2" w:rsidRPr="00FA4DCD" w:rsidRDefault="0005317B" w:rsidP="00CA184C">
      <w:pPr>
        <w:jc w:val="center"/>
        <w:rPr>
          <w:rFonts w:cs="Calibri"/>
          <w:color w:val="auto"/>
          <w:szCs w:val="22"/>
        </w:rPr>
      </w:pPr>
      <w:r>
        <w:rPr>
          <w:rFonts w:cs="Calibri"/>
          <w:color w:val="auto"/>
          <w:szCs w:val="22"/>
        </w:rPr>
        <w:t xml:space="preserve">ev. č. </w:t>
      </w:r>
      <w:r w:rsidR="00AC64EA">
        <w:rPr>
          <w:rFonts w:cs="Calibri"/>
          <w:color w:val="auto"/>
          <w:szCs w:val="22"/>
        </w:rPr>
        <w:t xml:space="preserve">VVZ: </w:t>
      </w:r>
      <w:r w:rsidR="00977D6E" w:rsidRPr="00977D6E">
        <w:rPr>
          <w:rFonts w:cs="Calibri"/>
          <w:color w:val="auto"/>
          <w:szCs w:val="22"/>
        </w:rPr>
        <w:t>Z2023-005698</w:t>
      </w:r>
    </w:p>
    <w:p w14:paraId="4E9EEE8F" w14:textId="30A06F4E" w:rsidR="00236D48" w:rsidRDefault="00236D48" w:rsidP="00236D48">
      <w:pPr>
        <w:spacing w:before="1200" w:after="360"/>
        <w:jc w:val="center"/>
        <w:rPr>
          <w:color w:val="000000"/>
          <w:szCs w:val="22"/>
        </w:rPr>
      </w:pPr>
      <w:r>
        <w:rPr>
          <w:color w:val="000000"/>
          <w:szCs w:val="22"/>
        </w:rPr>
        <w:t>Druh zadávacího řízení:</w:t>
      </w:r>
    </w:p>
    <w:p w14:paraId="4E9EEE90" w14:textId="341CC8A9" w:rsidR="00236D48" w:rsidRDefault="00575583" w:rsidP="00236D48">
      <w:pPr>
        <w:spacing w:after="840"/>
        <w:jc w:val="center"/>
        <w:rPr>
          <w:b/>
          <w:color w:val="000000"/>
          <w:szCs w:val="22"/>
        </w:rPr>
      </w:pPr>
      <w:r>
        <w:rPr>
          <w:b/>
          <w:color w:val="000000"/>
          <w:szCs w:val="22"/>
        </w:rPr>
        <w:t>Otevřené</w:t>
      </w:r>
      <w:r w:rsidR="00236D48">
        <w:rPr>
          <w:b/>
          <w:color w:val="000000"/>
          <w:szCs w:val="22"/>
        </w:rPr>
        <w:t xml:space="preserve"> řízení na zadání nadlimitní veřejné zakázky na služby</w:t>
      </w:r>
    </w:p>
    <w:p w14:paraId="4E9EEE92" w14:textId="63338DD5" w:rsidR="00B44FA2" w:rsidRDefault="00B44FA2" w:rsidP="00CA184C">
      <w:pPr>
        <w:pStyle w:val="ZKLADN"/>
        <w:spacing w:before="600" w:after="600"/>
        <w:jc w:val="center"/>
        <w:rPr>
          <w:rFonts w:ascii="Calibri" w:hAnsi="Calibri" w:cs="Calibri"/>
          <w:color w:val="auto"/>
          <w:sz w:val="22"/>
          <w:szCs w:val="22"/>
        </w:rPr>
      </w:pPr>
      <w:r w:rsidRPr="00FA4DCD">
        <w:rPr>
          <w:rFonts w:ascii="Calibri" w:hAnsi="Calibri" w:cs="Calibri"/>
          <w:color w:val="auto"/>
          <w:sz w:val="22"/>
          <w:szCs w:val="22"/>
        </w:rPr>
        <w:t>Zadavatel veřejné zakázky:</w:t>
      </w:r>
    </w:p>
    <w:p w14:paraId="4BD515BF" w14:textId="03DDC170" w:rsidR="00C27EB1" w:rsidRPr="00FA4DCD" w:rsidRDefault="00C27EB1" w:rsidP="00CA184C">
      <w:pPr>
        <w:pStyle w:val="ZKLADN"/>
        <w:spacing w:before="600" w:after="600"/>
        <w:jc w:val="center"/>
        <w:rPr>
          <w:rFonts w:ascii="Calibri" w:hAnsi="Calibri" w:cs="Calibri"/>
          <w:color w:val="auto"/>
          <w:sz w:val="22"/>
          <w:szCs w:val="22"/>
        </w:rPr>
      </w:pPr>
      <w:r>
        <w:rPr>
          <w:noProof/>
        </w:rPr>
        <w:drawing>
          <wp:inline distT="0" distB="0" distL="0" distR="0" wp14:anchorId="4BBA7F8C" wp14:editId="3CF8BFC0">
            <wp:extent cx="2982388" cy="1049572"/>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25915" cy="1064890"/>
                    </a:xfrm>
                    <a:prstGeom prst="rect">
                      <a:avLst/>
                    </a:prstGeom>
                    <a:noFill/>
                    <a:ln>
                      <a:noFill/>
                    </a:ln>
                  </pic:spPr>
                </pic:pic>
              </a:graphicData>
            </a:graphic>
          </wp:inline>
        </w:drawing>
      </w:r>
    </w:p>
    <w:p w14:paraId="4E9EEE94" w14:textId="7F3FDF1A" w:rsidR="00B44FA2" w:rsidRPr="00FA4DCD" w:rsidRDefault="00343965" w:rsidP="00CA184C">
      <w:pPr>
        <w:spacing w:line="320" w:lineRule="atLeast"/>
        <w:jc w:val="center"/>
        <w:rPr>
          <w:rFonts w:cs="Calibri"/>
          <w:b/>
          <w:bCs/>
          <w:color w:val="auto"/>
          <w:szCs w:val="22"/>
        </w:rPr>
      </w:pPr>
      <w:r>
        <w:rPr>
          <w:rFonts w:cs="Calibri"/>
          <w:b/>
          <w:bCs/>
          <w:color w:val="auto"/>
          <w:szCs w:val="22"/>
        </w:rPr>
        <w:t>Statutární město Ústí nad Labem</w:t>
      </w:r>
    </w:p>
    <w:p w14:paraId="3A8406A5" w14:textId="5E5065E8" w:rsidR="00343965" w:rsidRDefault="00B44FA2" w:rsidP="00CA184C">
      <w:pPr>
        <w:spacing w:line="320" w:lineRule="atLeast"/>
        <w:jc w:val="center"/>
        <w:rPr>
          <w:rFonts w:cs="Calibri"/>
          <w:color w:val="auto"/>
          <w:szCs w:val="22"/>
        </w:rPr>
      </w:pPr>
      <w:r w:rsidRPr="00FA4DCD">
        <w:rPr>
          <w:rFonts w:cs="Calibri"/>
          <w:color w:val="auto"/>
          <w:szCs w:val="22"/>
        </w:rPr>
        <w:t xml:space="preserve">se sídlem </w:t>
      </w:r>
      <w:r w:rsidR="00343965" w:rsidRPr="00343965">
        <w:rPr>
          <w:rFonts w:cs="Calibri"/>
          <w:color w:val="auto"/>
          <w:szCs w:val="22"/>
        </w:rPr>
        <w:t>Velká Hradební 2336/8</w:t>
      </w:r>
      <w:r w:rsidR="00343965">
        <w:rPr>
          <w:rFonts w:cs="Calibri"/>
          <w:color w:val="auto"/>
          <w:szCs w:val="22"/>
        </w:rPr>
        <w:t xml:space="preserve">, </w:t>
      </w:r>
    </w:p>
    <w:p w14:paraId="4E9EEE96" w14:textId="1634CC20" w:rsidR="00B44FA2" w:rsidRPr="00FA4DCD" w:rsidRDefault="00343965" w:rsidP="00CA184C">
      <w:pPr>
        <w:spacing w:line="320" w:lineRule="atLeast"/>
        <w:jc w:val="center"/>
        <w:rPr>
          <w:rFonts w:cs="Calibri"/>
          <w:color w:val="auto"/>
          <w:szCs w:val="22"/>
        </w:rPr>
      </w:pPr>
      <w:r w:rsidRPr="00343965">
        <w:rPr>
          <w:rFonts w:cs="Calibri"/>
          <w:color w:val="auto"/>
          <w:szCs w:val="22"/>
        </w:rPr>
        <w:t>Ústí nad Labem</w:t>
      </w:r>
      <w:r>
        <w:rPr>
          <w:rFonts w:cs="Calibri"/>
          <w:color w:val="auto"/>
          <w:szCs w:val="22"/>
        </w:rPr>
        <w:t>, PSČ: 401 00</w:t>
      </w:r>
      <w:r w:rsidR="00003E7C" w:rsidRPr="00003E7C">
        <w:rPr>
          <w:noProof/>
        </w:rPr>
        <w:t xml:space="preserve"> </w:t>
      </w:r>
    </w:p>
    <w:p w14:paraId="4E9EEE97" w14:textId="2EAFB321" w:rsidR="00B44FA2" w:rsidRPr="00FA4DCD" w:rsidRDefault="00B44FA2" w:rsidP="00CA184C">
      <w:pPr>
        <w:spacing w:line="320" w:lineRule="atLeast"/>
        <w:jc w:val="center"/>
        <w:rPr>
          <w:rFonts w:cs="Calibri"/>
          <w:color w:val="auto"/>
          <w:szCs w:val="22"/>
        </w:rPr>
      </w:pPr>
      <w:r w:rsidRPr="00FA4DCD">
        <w:rPr>
          <w:rFonts w:cs="Calibri"/>
          <w:color w:val="auto"/>
          <w:szCs w:val="22"/>
        </w:rPr>
        <w:t>IČ</w:t>
      </w:r>
      <w:r w:rsidR="00236D48">
        <w:rPr>
          <w:rFonts w:cs="Calibri"/>
          <w:color w:val="auto"/>
          <w:szCs w:val="22"/>
        </w:rPr>
        <w:t>O</w:t>
      </w:r>
      <w:r w:rsidRPr="00FA4DCD">
        <w:rPr>
          <w:rFonts w:cs="Calibri"/>
          <w:color w:val="auto"/>
          <w:szCs w:val="22"/>
        </w:rPr>
        <w:t xml:space="preserve">: </w:t>
      </w:r>
      <w:r w:rsidR="00343965" w:rsidRPr="00343965">
        <w:rPr>
          <w:rFonts w:cs="Calibri"/>
          <w:color w:val="auto"/>
          <w:szCs w:val="22"/>
        </w:rPr>
        <w:t>000</w:t>
      </w:r>
      <w:r w:rsidR="00C66E44">
        <w:rPr>
          <w:rFonts w:cs="Calibri"/>
          <w:color w:val="auto"/>
          <w:szCs w:val="22"/>
        </w:rPr>
        <w:t xml:space="preserve"> </w:t>
      </w:r>
      <w:r w:rsidR="00343965" w:rsidRPr="00343965">
        <w:rPr>
          <w:rFonts w:cs="Calibri"/>
          <w:color w:val="auto"/>
          <w:szCs w:val="22"/>
        </w:rPr>
        <w:t>81</w:t>
      </w:r>
      <w:r w:rsidR="00C66E44">
        <w:rPr>
          <w:rFonts w:cs="Calibri"/>
          <w:color w:val="auto"/>
          <w:szCs w:val="22"/>
        </w:rPr>
        <w:t xml:space="preserve"> </w:t>
      </w:r>
      <w:r w:rsidR="00343965" w:rsidRPr="00343965">
        <w:rPr>
          <w:rFonts w:cs="Calibri"/>
          <w:color w:val="auto"/>
          <w:szCs w:val="22"/>
        </w:rPr>
        <w:t>531</w:t>
      </w:r>
    </w:p>
    <w:p w14:paraId="4E9EEE98" w14:textId="16D92B38" w:rsidR="00BA7CF0" w:rsidRPr="00FA4DCD" w:rsidRDefault="00BA7CF0" w:rsidP="00CA184C">
      <w:pPr>
        <w:spacing w:line="320" w:lineRule="atLeast"/>
        <w:jc w:val="center"/>
        <w:rPr>
          <w:rFonts w:cs="Calibri"/>
          <w:color w:val="auto"/>
          <w:szCs w:val="22"/>
        </w:rPr>
      </w:pPr>
      <w:r w:rsidRPr="00FA4DCD">
        <w:rPr>
          <w:rFonts w:cs="Calibri"/>
          <w:color w:val="auto"/>
          <w:szCs w:val="22"/>
        </w:rPr>
        <w:t xml:space="preserve">DIČ: </w:t>
      </w:r>
      <w:r w:rsidR="00343965">
        <w:rPr>
          <w:rFonts w:cs="Calibri"/>
          <w:color w:val="auto"/>
          <w:szCs w:val="22"/>
        </w:rPr>
        <w:t>CZ</w:t>
      </w:r>
      <w:r w:rsidR="00343965" w:rsidRPr="00343965">
        <w:rPr>
          <w:rFonts w:cs="Calibri"/>
          <w:color w:val="auto"/>
          <w:szCs w:val="22"/>
        </w:rPr>
        <w:t>00081531</w:t>
      </w:r>
    </w:p>
    <w:p w14:paraId="4E9EEE9A" w14:textId="77777777" w:rsidR="00B44FA2" w:rsidRPr="00FA4DCD" w:rsidRDefault="00B44FA2" w:rsidP="00D929E5">
      <w:pPr>
        <w:spacing w:line="320" w:lineRule="atLeast"/>
        <w:jc w:val="center"/>
        <w:rPr>
          <w:rFonts w:cs="Calibri"/>
          <w:color w:val="auto"/>
          <w:szCs w:val="22"/>
        </w:rPr>
      </w:pPr>
      <w:r w:rsidRPr="00FA4DCD">
        <w:rPr>
          <w:rFonts w:cs="Calibri"/>
          <w:color w:val="auto"/>
          <w:szCs w:val="22"/>
        </w:rPr>
        <w:t>(dále jen „</w:t>
      </w:r>
      <w:r w:rsidRPr="00DD237C">
        <w:rPr>
          <w:rFonts w:cs="Calibri"/>
          <w:b/>
          <w:bCs/>
          <w:iCs/>
          <w:color w:val="auto"/>
          <w:szCs w:val="22"/>
        </w:rPr>
        <w:t>zadavatel</w:t>
      </w:r>
      <w:r w:rsidRPr="00FA4DCD">
        <w:rPr>
          <w:rFonts w:cs="Calibri"/>
          <w:color w:val="auto"/>
          <w:szCs w:val="22"/>
        </w:rPr>
        <w:t>“)</w:t>
      </w:r>
    </w:p>
    <w:p w14:paraId="4E9EEE9D" w14:textId="1BE8F09B" w:rsidR="00B44FA2" w:rsidRPr="00FA4DCD" w:rsidRDefault="00B44FA2" w:rsidP="00CA184C">
      <w:pPr>
        <w:pStyle w:val="ZKLADN"/>
        <w:rPr>
          <w:rFonts w:ascii="Calibri" w:hAnsi="Calibri" w:cs="Calibri"/>
          <w:b/>
          <w:bCs/>
          <w:color w:val="auto"/>
          <w:sz w:val="22"/>
          <w:szCs w:val="22"/>
        </w:rPr>
      </w:pPr>
      <w:r w:rsidRPr="00FA4DCD">
        <w:rPr>
          <w:rFonts w:ascii="Calibri" w:hAnsi="Calibri" w:cs="Calibri"/>
          <w:color w:val="auto"/>
          <w:sz w:val="22"/>
          <w:szCs w:val="22"/>
        </w:rPr>
        <w:br w:type="page"/>
      </w:r>
      <w:bookmarkStart w:id="6" w:name="_Toc375639405"/>
      <w:bookmarkStart w:id="7" w:name="_Toc374331643"/>
      <w:bookmarkStart w:id="8" w:name="_Toc374330741"/>
      <w:bookmarkEnd w:id="3"/>
      <w:bookmarkEnd w:id="4"/>
      <w:bookmarkEnd w:id="5"/>
      <w:r w:rsidRPr="00FA4DCD">
        <w:rPr>
          <w:rFonts w:ascii="Calibri" w:hAnsi="Calibri" w:cs="Calibri"/>
          <w:b/>
          <w:bCs/>
          <w:color w:val="auto"/>
          <w:sz w:val="22"/>
          <w:szCs w:val="22"/>
        </w:rPr>
        <w:lastRenderedPageBreak/>
        <w:t>Obsah:</w:t>
      </w:r>
      <w:bookmarkEnd w:id="6"/>
      <w:bookmarkEnd w:id="7"/>
      <w:bookmarkEnd w:id="8"/>
    </w:p>
    <w:p w14:paraId="4E9EEE9E" w14:textId="77777777" w:rsidR="00B44FA2" w:rsidRPr="00FA4DCD" w:rsidRDefault="00B44FA2" w:rsidP="00CA184C">
      <w:pPr>
        <w:pStyle w:val="Zkladntext"/>
        <w:tabs>
          <w:tab w:val="left" w:pos="720"/>
        </w:tabs>
        <w:spacing w:line="320" w:lineRule="atLeast"/>
        <w:ind w:left="720" w:hanging="720"/>
        <w:jc w:val="center"/>
        <w:rPr>
          <w:rFonts w:cs="Calibri"/>
          <w:b/>
          <w:bCs/>
          <w:color w:val="auto"/>
          <w:szCs w:val="22"/>
        </w:rPr>
      </w:pPr>
    </w:p>
    <w:bookmarkStart w:id="9" w:name="_Toc375639406"/>
    <w:bookmarkStart w:id="10" w:name="_Toc374331644"/>
    <w:bookmarkStart w:id="11" w:name="_Toc374330742"/>
    <w:p w14:paraId="0FB10133" w14:textId="5B0157B8" w:rsidR="002F107E" w:rsidRDefault="000C40A6">
      <w:pPr>
        <w:pStyle w:val="Obsah1"/>
        <w:tabs>
          <w:tab w:val="left" w:pos="440"/>
          <w:tab w:val="right" w:leader="dot" w:pos="9063"/>
        </w:tabs>
        <w:rPr>
          <w:rFonts w:asciiTheme="minorHAnsi" w:eastAsiaTheme="minorEastAsia" w:hAnsiTheme="minorHAnsi" w:cstheme="minorBidi"/>
          <w:b w:val="0"/>
          <w:bCs w:val="0"/>
          <w:caps w:val="0"/>
          <w:noProof/>
          <w:color w:val="auto"/>
          <w:szCs w:val="22"/>
        </w:rPr>
      </w:pPr>
      <w:r>
        <w:rPr>
          <w:rFonts w:cs="Calibri"/>
          <w:color w:val="auto"/>
          <w:szCs w:val="22"/>
        </w:rPr>
        <w:fldChar w:fldCharType="begin"/>
      </w:r>
      <w:r>
        <w:rPr>
          <w:rFonts w:cs="Calibri"/>
          <w:color w:val="auto"/>
          <w:szCs w:val="22"/>
        </w:rPr>
        <w:instrText xml:space="preserve"> TOC \o "1-1" </w:instrText>
      </w:r>
      <w:r>
        <w:rPr>
          <w:rFonts w:cs="Calibri"/>
          <w:color w:val="auto"/>
          <w:szCs w:val="22"/>
        </w:rPr>
        <w:fldChar w:fldCharType="separate"/>
      </w:r>
      <w:r w:rsidR="002F107E" w:rsidRPr="009A3688">
        <w:rPr>
          <w:rFonts w:cs="Garamond"/>
          <w:noProof/>
          <w:color w:val="auto"/>
        </w:rPr>
        <w:t>1.</w:t>
      </w:r>
      <w:r w:rsidR="002F107E">
        <w:rPr>
          <w:rFonts w:asciiTheme="minorHAnsi" w:eastAsiaTheme="minorEastAsia" w:hAnsiTheme="minorHAnsi" w:cstheme="minorBidi"/>
          <w:b w:val="0"/>
          <w:bCs w:val="0"/>
          <w:caps w:val="0"/>
          <w:noProof/>
          <w:color w:val="auto"/>
          <w:szCs w:val="22"/>
        </w:rPr>
        <w:tab/>
      </w:r>
      <w:r w:rsidR="002F107E" w:rsidRPr="009A3688">
        <w:rPr>
          <w:noProof/>
          <w:color w:val="000000"/>
        </w:rPr>
        <w:t>Identifikační údaje zadavatele a osoby zastupující zadavatele</w:t>
      </w:r>
      <w:r w:rsidR="002F107E">
        <w:rPr>
          <w:noProof/>
        </w:rPr>
        <w:tab/>
      </w:r>
      <w:r w:rsidR="002F107E">
        <w:rPr>
          <w:noProof/>
        </w:rPr>
        <w:fldChar w:fldCharType="begin"/>
      </w:r>
      <w:r w:rsidR="002F107E">
        <w:rPr>
          <w:noProof/>
        </w:rPr>
        <w:instrText xml:space="preserve"> PAGEREF _Toc124957145 \h </w:instrText>
      </w:r>
      <w:r w:rsidR="002F107E">
        <w:rPr>
          <w:noProof/>
        </w:rPr>
      </w:r>
      <w:r w:rsidR="002F107E">
        <w:rPr>
          <w:noProof/>
        </w:rPr>
        <w:fldChar w:fldCharType="separate"/>
      </w:r>
      <w:r w:rsidR="00F3295A">
        <w:rPr>
          <w:noProof/>
        </w:rPr>
        <w:t>3</w:t>
      </w:r>
      <w:r w:rsidR="002F107E">
        <w:rPr>
          <w:noProof/>
        </w:rPr>
        <w:fldChar w:fldCharType="end"/>
      </w:r>
    </w:p>
    <w:p w14:paraId="1487B588" w14:textId="549685B1" w:rsidR="002F107E" w:rsidRDefault="002F107E">
      <w:pPr>
        <w:pStyle w:val="Obsah1"/>
        <w:tabs>
          <w:tab w:val="left" w:pos="44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2.</w:t>
      </w:r>
      <w:r>
        <w:rPr>
          <w:rFonts w:asciiTheme="minorHAnsi" w:eastAsiaTheme="minorEastAsia" w:hAnsiTheme="minorHAnsi" w:cstheme="minorBidi"/>
          <w:b w:val="0"/>
          <w:bCs w:val="0"/>
          <w:caps w:val="0"/>
          <w:noProof/>
          <w:color w:val="auto"/>
          <w:szCs w:val="22"/>
        </w:rPr>
        <w:tab/>
      </w:r>
      <w:r w:rsidRPr="009A3688">
        <w:rPr>
          <w:noProof/>
          <w:color w:val="000000"/>
        </w:rPr>
        <w:t>Účel a způsob zadání veřejné zakázky, informace o jejím rozdělení na části</w:t>
      </w:r>
      <w:r>
        <w:rPr>
          <w:noProof/>
        </w:rPr>
        <w:tab/>
      </w:r>
      <w:r>
        <w:rPr>
          <w:noProof/>
        </w:rPr>
        <w:fldChar w:fldCharType="begin"/>
      </w:r>
      <w:r>
        <w:rPr>
          <w:noProof/>
        </w:rPr>
        <w:instrText xml:space="preserve"> PAGEREF _Toc124957146 \h </w:instrText>
      </w:r>
      <w:r>
        <w:rPr>
          <w:noProof/>
        </w:rPr>
      </w:r>
      <w:r>
        <w:rPr>
          <w:noProof/>
        </w:rPr>
        <w:fldChar w:fldCharType="separate"/>
      </w:r>
      <w:r w:rsidR="00F3295A">
        <w:rPr>
          <w:noProof/>
        </w:rPr>
        <w:t>3</w:t>
      </w:r>
      <w:r>
        <w:rPr>
          <w:noProof/>
        </w:rPr>
        <w:fldChar w:fldCharType="end"/>
      </w:r>
    </w:p>
    <w:p w14:paraId="354BD821" w14:textId="175E33FA" w:rsidR="002F107E" w:rsidRDefault="002F107E">
      <w:pPr>
        <w:pStyle w:val="Obsah1"/>
        <w:tabs>
          <w:tab w:val="left" w:pos="44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3.</w:t>
      </w:r>
      <w:r>
        <w:rPr>
          <w:rFonts w:asciiTheme="minorHAnsi" w:eastAsiaTheme="minorEastAsia" w:hAnsiTheme="minorHAnsi" w:cstheme="minorBidi"/>
          <w:b w:val="0"/>
          <w:bCs w:val="0"/>
          <w:caps w:val="0"/>
          <w:noProof/>
          <w:color w:val="auto"/>
          <w:szCs w:val="22"/>
        </w:rPr>
        <w:tab/>
      </w:r>
      <w:r w:rsidRPr="009A3688">
        <w:rPr>
          <w:noProof/>
          <w:color w:val="auto"/>
        </w:rPr>
        <w:t>Předmět plnění veřejné zakázky a další informace</w:t>
      </w:r>
      <w:r>
        <w:rPr>
          <w:noProof/>
        </w:rPr>
        <w:tab/>
      </w:r>
      <w:r>
        <w:rPr>
          <w:noProof/>
        </w:rPr>
        <w:fldChar w:fldCharType="begin"/>
      </w:r>
      <w:r>
        <w:rPr>
          <w:noProof/>
        </w:rPr>
        <w:instrText xml:space="preserve"> PAGEREF _Toc124957147 \h </w:instrText>
      </w:r>
      <w:r>
        <w:rPr>
          <w:noProof/>
        </w:rPr>
      </w:r>
      <w:r>
        <w:rPr>
          <w:noProof/>
        </w:rPr>
        <w:fldChar w:fldCharType="separate"/>
      </w:r>
      <w:r w:rsidR="00F3295A">
        <w:rPr>
          <w:noProof/>
        </w:rPr>
        <w:t>4</w:t>
      </w:r>
      <w:r>
        <w:rPr>
          <w:noProof/>
        </w:rPr>
        <w:fldChar w:fldCharType="end"/>
      </w:r>
    </w:p>
    <w:p w14:paraId="39AF4CE5" w14:textId="2D28CDD6" w:rsidR="002F107E" w:rsidRDefault="002F107E">
      <w:pPr>
        <w:pStyle w:val="Obsah1"/>
        <w:tabs>
          <w:tab w:val="left" w:pos="44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4.</w:t>
      </w:r>
      <w:r>
        <w:rPr>
          <w:rFonts w:asciiTheme="minorHAnsi" w:eastAsiaTheme="minorEastAsia" w:hAnsiTheme="minorHAnsi" w:cstheme="minorBidi"/>
          <w:b w:val="0"/>
          <w:bCs w:val="0"/>
          <w:caps w:val="0"/>
          <w:noProof/>
          <w:color w:val="auto"/>
          <w:szCs w:val="22"/>
        </w:rPr>
        <w:tab/>
      </w:r>
      <w:r w:rsidRPr="009A3688">
        <w:rPr>
          <w:noProof/>
          <w:color w:val="auto"/>
        </w:rPr>
        <w:t>Doba plnění a místo plnění veřejné zakázky</w:t>
      </w:r>
      <w:r>
        <w:rPr>
          <w:noProof/>
        </w:rPr>
        <w:tab/>
      </w:r>
      <w:r>
        <w:rPr>
          <w:noProof/>
        </w:rPr>
        <w:fldChar w:fldCharType="begin"/>
      </w:r>
      <w:r>
        <w:rPr>
          <w:noProof/>
        </w:rPr>
        <w:instrText xml:space="preserve"> PAGEREF _Toc124957148 \h </w:instrText>
      </w:r>
      <w:r>
        <w:rPr>
          <w:noProof/>
        </w:rPr>
      </w:r>
      <w:r>
        <w:rPr>
          <w:noProof/>
        </w:rPr>
        <w:fldChar w:fldCharType="separate"/>
      </w:r>
      <w:r w:rsidR="00F3295A">
        <w:rPr>
          <w:noProof/>
        </w:rPr>
        <w:t>7</w:t>
      </w:r>
      <w:r>
        <w:rPr>
          <w:noProof/>
        </w:rPr>
        <w:fldChar w:fldCharType="end"/>
      </w:r>
    </w:p>
    <w:p w14:paraId="1525BE0B" w14:textId="629C6AC6" w:rsidR="002F107E" w:rsidRDefault="002F107E">
      <w:pPr>
        <w:pStyle w:val="Obsah1"/>
        <w:tabs>
          <w:tab w:val="left" w:pos="44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5.</w:t>
      </w:r>
      <w:r>
        <w:rPr>
          <w:rFonts w:asciiTheme="minorHAnsi" w:eastAsiaTheme="minorEastAsia" w:hAnsiTheme="minorHAnsi" w:cstheme="minorBidi"/>
          <w:b w:val="0"/>
          <w:bCs w:val="0"/>
          <w:caps w:val="0"/>
          <w:noProof/>
          <w:color w:val="auto"/>
          <w:szCs w:val="22"/>
        </w:rPr>
        <w:tab/>
      </w:r>
      <w:r w:rsidRPr="009A3688">
        <w:rPr>
          <w:noProof/>
          <w:color w:val="auto"/>
        </w:rPr>
        <w:t>Požadavky zadavatele na kvalifikaci dodavatelů</w:t>
      </w:r>
      <w:r>
        <w:rPr>
          <w:noProof/>
        </w:rPr>
        <w:tab/>
      </w:r>
      <w:r>
        <w:rPr>
          <w:noProof/>
        </w:rPr>
        <w:fldChar w:fldCharType="begin"/>
      </w:r>
      <w:r>
        <w:rPr>
          <w:noProof/>
        </w:rPr>
        <w:instrText xml:space="preserve"> PAGEREF _Toc124957149 \h </w:instrText>
      </w:r>
      <w:r>
        <w:rPr>
          <w:noProof/>
        </w:rPr>
      </w:r>
      <w:r>
        <w:rPr>
          <w:noProof/>
        </w:rPr>
        <w:fldChar w:fldCharType="separate"/>
      </w:r>
      <w:r w:rsidR="00F3295A">
        <w:rPr>
          <w:noProof/>
        </w:rPr>
        <w:t>8</w:t>
      </w:r>
      <w:r>
        <w:rPr>
          <w:noProof/>
        </w:rPr>
        <w:fldChar w:fldCharType="end"/>
      </w:r>
    </w:p>
    <w:p w14:paraId="63F85F18" w14:textId="25B91F86" w:rsidR="002F107E" w:rsidRDefault="002F107E">
      <w:pPr>
        <w:pStyle w:val="Obsah1"/>
        <w:tabs>
          <w:tab w:val="left" w:pos="44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6.</w:t>
      </w:r>
      <w:r>
        <w:rPr>
          <w:rFonts w:asciiTheme="minorHAnsi" w:eastAsiaTheme="minorEastAsia" w:hAnsiTheme="minorHAnsi" w:cstheme="minorBidi"/>
          <w:b w:val="0"/>
          <w:bCs w:val="0"/>
          <w:caps w:val="0"/>
          <w:noProof/>
          <w:color w:val="auto"/>
          <w:szCs w:val="22"/>
        </w:rPr>
        <w:tab/>
      </w:r>
      <w:r w:rsidRPr="009A3688">
        <w:rPr>
          <w:noProof/>
          <w:color w:val="auto"/>
        </w:rPr>
        <w:t>Obchodní podmínky a platební podmínky</w:t>
      </w:r>
      <w:r>
        <w:rPr>
          <w:noProof/>
        </w:rPr>
        <w:tab/>
      </w:r>
      <w:r>
        <w:rPr>
          <w:noProof/>
        </w:rPr>
        <w:fldChar w:fldCharType="begin"/>
      </w:r>
      <w:r>
        <w:rPr>
          <w:noProof/>
        </w:rPr>
        <w:instrText xml:space="preserve"> PAGEREF _Toc124957150 \h </w:instrText>
      </w:r>
      <w:r>
        <w:rPr>
          <w:noProof/>
        </w:rPr>
      </w:r>
      <w:r>
        <w:rPr>
          <w:noProof/>
        </w:rPr>
        <w:fldChar w:fldCharType="separate"/>
      </w:r>
      <w:r w:rsidR="00F3295A">
        <w:rPr>
          <w:noProof/>
        </w:rPr>
        <w:t>8</w:t>
      </w:r>
      <w:r>
        <w:rPr>
          <w:noProof/>
        </w:rPr>
        <w:fldChar w:fldCharType="end"/>
      </w:r>
    </w:p>
    <w:p w14:paraId="4A651746" w14:textId="7EC4279A" w:rsidR="002F107E" w:rsidRDefault="002F107E">
      <w:pPr>
        <w:pStyle w:val="Obsah1"/>
        <w:tabs>
          <w:tab w:val="left" w:pos="44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7.</w:t>
      </w:r>
      <w:r>
        <w:rPr>
          <w:rFonts w:asciiTheme="minorHAnsi" w:eastAsiaTheme="minorEastAsia" w:hAnsiTheme="minorHAnsi" w:cstheme="minorBidi"/>
          <w:b w:val="0"/>
          <w:bCs w:val="0"/>
          <w:caps w:val="0"/>
          <w:noProof/>
          <w:color w:val="auto"/>
          <w:szCs w:val="22"/>
        </w:rPr>
        <w:tab/>
      </w:r>
      <w:r w:rsidRPr="009A3688">
        <w:rPr>
          <w:noProof/>
          <w:color w:val="auto"/>
        </w:rPr>
        <w:t>Nabídková cena</w:t>
      </w:r>
      <w:r>
        <w:rPr>
          <w:noProof/>
        </w:rPr>
        <w:tab/>
      </w:r>
      <w:r>
        <w:rPr>
          <w:noProof/>
        </w:rPr>
        <w:fldChar w:fldCharType="begin"/>
      </w:r>
      <w:r>
        <w:rPr>
          <w:noProof/>
        </w:rPr>
        <w:instrText xml:space="preserve"> PAGEREF _Toc124957151 \h </w:instrText>
      </w:r>
      <w:r>
        <w:rPr>
          <w:noProof/>
        </w:rPr>
      </w:r>
      <w:r>
        <w:rPr>
          <w:noProof/>
        </w:rPr>
        <w:fldChar w:fldCharType="separate"/>
      </w:r>
      <w:r w:rsidR="00F3295A">
        <w:rPr>
          <w:noProof/>
        </w:rPr>
        <w:t>9</w:t>
      </w:r>
      <w:r>
        <w:rPr>
          <w:noProof/>
        </w:rPr>
        <w:fldChar w:fldCharType="end"/>
      </w:r>
    </w:p>
    <w:p w14:paraId="233AC66D" w14:textId="49FB193E" w:rsidR="002F107E" w:rsidRDefault="002F107E">
      <w:pPr>
        <w:pStyle w:val="Obsah1"/>
        <w:tabs>
          <w:tab w:val="left" w:pos="44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8.</w:t>
      </w:r>
      <w:r>
        <w:rPr>
          <w:rFonts w:asciiTheme="minorHAnsi" w:eastAsiaTheme="minorEastAsia" w:hAnsiTheme="minorHAnsi" w:cstheme="minorBidi"/>
          <w:b w:val="0"/>
          <w:bCs w:val="0"/>
          <w:caps w:val="0"/>
          <w:noProof/>
          <w:color w:val="auto"/>
          <w:szCs w:val="22"/>
        </w:rPr>
        <w:tab/>
      </w:r>
      <w:r w:rsidRPr="009A3688">
        <w:rPr>
          <w:noProof/>
          <w:color w:val="auto"/>
        </w:rPr>
        <w:t>Zadávací lhůta a Jistota</w:t>
      </w:r>
      <w:r>
        <w:rPr>
          <w:noProof/>
        </w:rPr>
        <w:tab/>
      </w:r>
      <w:r>
        <w:rPr>
          <w:noProof/>
        </w:rPr>
        <w:fldChar w:fldCharType="begin"/>
      </w:r>
      <w:r>
        <w:rPr>
          <w:noProof/>
        </w:rPr>
        <w:instrText xml:space="preserve"> PAGEREF _Toc124957152 \h </w:instrText>
      </w:r>
      <w:r>
        <w:rPr>
          <w:noProof/>
        </w:rPr>
      </w:r>
      <w:r>
        <w:rPr>
          <w:noProof/>
        </w:rPr>
        <w:fldChar w:fldCharType="separate"/>
      </w:r>
      <w:r w:rsidR="00F3295A">
        <w:rPr>
          <w:noProof/>
        </w:rPr>
        <w:t>11</w:t>
      </w:r>
      <w:r>
        <w:rPr>
          <w:noProof/>
        </w:rPr>
        <w:fldChar w:fldCharType="end"/>
      </w:r>
    </w:p>
    <w:p w14:paraId="20DB0FF4" w14:textId="410436E4" w:rsidR="002F107E" w:rsidRDefault="002F107E">
      <w:pPr>
        <w:pStyle w:val="Obsah1"/>
        <w:tabs>
          <w:tab w:val="left" w:pos="44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9.</w:t>
      </w:r>
      <w:r>
        <w:rPr>
          <w:rFonts w:asciiTheme="minorHAnsi" w:eastAsiaTheme="minorEastAsia" w:hAnsiTheme="minorHAnsi" w:cstheme="minorBidi"/>
          <w:b w:val="0"/>
          <w:bCs w:val="0"/>
          <w:caps w:val="0"/>
          <w:noProof/>
          <w:color w:val="auto"/>
          <w:szCs w:val="22"/>
        </w:rPr>
        <w:tab/>
      </w:r>
      <w:r w:rsidRPr="009A3688">
        <w:rPr>
          <w:noProof/>
          <w:color w:val="auto"/>
        </w:rPr>
        <w:t>Prohlídka místa plnění</w:t>
      </w:r>
      <w:r>
        <w:rPr>
          <w:noProof/>
        </w:rPr>
        <w:tab/>
      </w:r>
      <w:r>
        <w:rPr>
          <w:noProof/>
        </w:rPr>
        <w:fldChar w:fldCharType="begin"/>
      </w:r>
      <w:r>
        <w:rPr>
          <w:noProof/>
        </w:rPr>
        <w:instrText xml:space="preserve"> PAGEREF _Toc124957153 \h </w:instrText>
      </w:r>
      <w:r>
        <w:rPr>
          <w:noProof/>
        </w:rPr>
      </w:r>
      <w:r>
        <w:rPr>
          <w:noProof/>
        </w:rPr>
        <w:fldChar w:fldCharType="separate"/>
      </w:r>
      <w:r w:rsidR="00F3295A">
        <w:rPr>
          <w:noProof/>
        </w:rPr>
        <w:t>12</w:t>
      </w:r>
      <w:r>
        <w:rPr>
          <w:noProof/>
        </w:rPr>
        <w:fldChar w:fldCharType="end"/>
      </w:r>
    </w:p>
    <w:p w14:paraId="0EFFBAA4" w14:textId="59BA9AB9" w:rsidR="002F107E" w:rsidRDefault="002F107E">
      <w:pPr>
        <w:pStyle w:val="Obsah1"/>
        <w:tabs>
          <w:tab w:val="left" w:pos="66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10.</w:t>
      </w:r>
      <w:r>
        <w:rPr>
          <w:rFonts w:asciiTheme="minorHAnsi" w:eastAsiaTheme="minorEastAsia" w:hAnsiTheme="minorHAnsi" w:cstheme="minorBidi"/>
          <w:b w:val="0"/>
          <w:bCs w:val="0"/>
          <w:caps w:val="0"/>
          <w:noProof/>
          <w:color w:val="auto"/>
          <w:szCs w:val="22"/>
        </w:rPr>
        <w:tab/>
      </w:r>
      <w:r w:rsidRPr="009A3688">
        <w:rPr>
          <w:noProof/>
          <w:color w:val="auto"/>
        </w:rPr>
        <w:t>Požadavky na obsah, formu a způsob podání nabídky</w:t>
      </w:r>
      <w:r>
        <w:rPr>
          <w:noProof/>
        </w:rPr>
        <w:tab/>
      </w:r>
      <w:r>
        <w:rPr>
          <w:noProof/>
        </w:rPr>
        <w:fldChar w:fldCharType="begin"/>
      </w:r>
      <w:r>
        <w:rPr>
          <w:noProof/>
        </w:rPr>
        <w:instrText xml:space="preserve"> PAGEREF _Toc124957154 \h </w:instrText>
      </w:r>
      <w:r>
        <w:rPr>
          <w:noProof/>
        </w:rPr>
      </w:r>
      <w:r>
        <w:rPr>
          <w:noProof/>
        </w:rPr>
        <w:fldChar w:fldCharType="separate"/>
      </w:r>
      <w:r w:rsidR="00F3295A">
        <w:rPr>
          <w:noProof/>
        </w:rPr>
        <w:t>12</w:t>
      </w:r>
      <w:r>
        <w:rPr>
          <w:noProof/>
        </w:rPr>
        <w:fldChar w:fldCharType="end"/>
      </w:r>
    </w:p>
    <w:p w14:paraId="03A7E57F" w14:textId="66CE9980" w:rsidR="002F107E" w:rsidRDefault="002F107E">
      <w:pPr>
        <w:pStyle w:val="Obsah1"/>
        <w:tabs>
          <w:tab w:val="left" w:pos="66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11.</w:t>
      </w:r>
      <w:r>
        <w:rPr>
          <w:rFonts w:asciiTheme="minorHAnsi" w:eastAsiaTheme="minorEastAsia" w:hAnsiTheme="minorHAnsi" w:cstheme="minorBidi"/>
          <w:b w:val="0"/>
          <w:bCs w:val="0"/>
          <w:caps w:val="0"/>
          <w:noProof/>
          <w:color w:val="auto"/>
          <w:szCs w:val="22"/>
        </w:rPr>
        <w:tab/>
      </w:r>
      <w:r w:rsidRPr="009A3688">
        <w:rPr>
          <w:noProof/>
          <w:color w:val="auto"/>
        </w:rPr>
        <w:t>Odpovědné zadávání</w:t>
      </w:r>
      <w:r>
        <w:rPr>
          <w:noProof/>
        </w:rPr>
        <w:tab/>
      </w:r>
      <w:r>
        <w:rPr>
          <w:noProof/>
        </w:rPr>
        <w:fldChar w:fldCharType="begin"/>
      </w:r>
      <w:r>
        <w:rPr>
          <w:noProof/>
        </w:rPr>
        <w:instrText xml:space="preserve"> PAGEREF _Toc124957155 \h </w:instrText>
      </w:r>
      <w:r>
        <w:rPr>
          <w:noProof/>
        </w:rPr>
      </w:r>
      <w:r>
        <w:rPr>
          <w:noProof/>
        </w:rPr>
        <w:fldChar w:fldCharType="separate"/>
      </w:r>
      <w:r w:rsidR="00F3295A">
        <w:rPr>
          <w:noProof/>
        </w:rPr>
        <w:t>14</w:t>
      </w:r>
      <w:r>
        <w:rPr>
          <w:noProof/>
        </w:rPr>
        <w:fldChar w:fldCharType="end"/>
      </w:r>
    </w:p>
    <w:p w14:paraId="5B1BEA4A" w14:textId="1EE3ABBA" w:rsidR="002F107E" w:rsidRDefault="002F107E">
      <w:pPr>
        <w:pStyle w:val="Obsah1"/>
        <w:tabs>
          <w:tab w:val="left" w:pos="66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12.</w:t>
      </w:r>
      <w:r>
        <w:rPr>
          <w:rFonts w:asciiTheme="minorHAnsi" w:eastAsiaTheme="minorEastAsia" w:hAnsiTheme="minorHAnsi" w:cstheme="minorBidi"/>
          <w:b w:val="0"/>
          <w:bCs w:val="0"/>
          <w:caps w:val="0"/>
          <w:noProof/>
          <w:color w:val="auto"/>
          <w:szCs w:val="22"/>
        </w:rPr>
        <w:tab/>
      </w:r>
      <w:r w:rsidRPr="009A3688">
        <w:rPr>
          <w:noProof/>
          <w:color w:val="auto"/>
        </w:rPr>
        <w:t>Mezinárodní sankce a střet zájmů</w:t>
      </w:r>
      <w:r>
        <w:rPr>
          <w:noProof/>
        </w:rPr>
        <w:tab/>
      </w:r>
      <w:r>
        <w:rPr>
          <w:noProof/>
        </w:rPr>
        <w:fldChar w:fldCharType="begin"/>
      </w:r>
      <w:r>
        <w:rPr>
          <w:noProof/>
        </w:rPr>
        <w:instrText xml:space="preserve"> PAGEREF _Toc124957156 \h </w:instrText>
      </w:r>
      <w:r>
        <w:rPr>
          <w:noProof/>
        </w:rPr>
      </w:r>
      <w:r>
        <w:rPr>
          <w:noProof/>
        </w:rPr>
        <w:fldChar w:fldCharType="separate"/>
      </w:r>
      <w:r w:rsidR="00F3295A">
        <w:rPr>
          <w:noProof/>
        </w:rPr>
        <w:t>14</w:t>
      </w:r>
      <w:r>
        <w:rPr>
          <w:noProof/>
        </w:rPr>
        <w:fldChar w:fldCharType="end"/>
      </w:r>
    </w:p>
    <w:p w14:paraId="58F7F8B7" w14:textId="1F3FCB73" w:rsidR="002F107E" w:rsidRDefault="002F107E">
      <w:pPr>
        <w:pStyle w:val="Obsah1"/>
        <w:tabs>
          <w:tab w:val="left" w:pos="66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13.</w:t>
      </w:r>
      <w:r>
        <w:rPr>
          <w:rFonts w:asciiTheme="minorHAnsi" w:eastAsiaTheme="minorEastAsia" w:hAnsiTheme="minorHAnsi" w:cstheme="minorBidi"/>
          <w:b w:val="0"/>
          <w:bCs w:val="0"/>
          <w:caps w:val="0"/>
          <w:noProof/>
          <w:color w:val="auto"/>
          <w:szCs w:val="22"/>
        </w:rPr>
        <w:tab/>
      </w:r>
      <w:r w:rsidRPr="009A3688">
        <w:rPr>
          <w:noProof/>
          <w:color w:val="auto"/>
        </w:rPr>
        <w:t>Elektronický nástroj EZAK</w:t>
      </w:r>
      <w:r>
        <w:rPr>
          <w:noProof/>
        </w:rPr>
        <w:tab/>
      </w:r>
      <w:r>
        <w:rPr>
          <w:noProof/>
        </w:rPr>
        <w:fldChar w:fldCharType="begin"/>
      </w:r>
      <w:r>
        <w:rPr>
          <w:noProof/>
        </w:rPr>
        <w:instrText xml:space="preserve"> PAGEREF _Toc124957157 \h </w:instrText>
      </w:r>
      <w:r>
        <w:rPr>
          <w:noProof/>
        </w:rPr>
      </w:r>
      <w:r>
        <w:rPr>
          <w:noProof/>
        </w:rPr>
        <w:fldChar w:fldCharType="separate"/>
      </w:r>
      <w:r w:rsidR="00F3295A">
        <w:rPr>
          <w:noProof/>
        </w:rPr>
        <w:t>14</w:t>
      </w:r>
      <w:r>
        <w:rPr>
          <w:noProof/>
        </w:rPr>
        <w:fldChar w:fldCharType="end"/>
      </w:r>
    </w:p>
    <w:p w14:paraId="3C0D6A89" w14:textId="6D6CBC30" w:rsidR="002F107E" w:rsidRDefault="002F107E">
      <w:pPr>
        <w:pStyle w:val="Obsah1"/>
        <w:tabs>
          <w:tab w:val="left" w:pos="66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14.</w:t>
      </w:r>
      <w:r>
        <w:rPr>
          <w:rFonts w:asciiTheme="minorHAnsi" w:eastAsiaTheme="minorEastAsia" w:hAnsiTheme="minorHAnsi" w:cstheme="minorBidi"/>
          <w:b w:val="0"/>
          <w:bCs w:val="0"/>
          <w:caps w:val="0"/>
          <w:noProof/>
          <w:color w:val="auto"/>
          <w:szCs w:val="22"/>
        </w:rPr>
        <w:tab/>
      </w:r>
      <w:r w:rsidRPr="009A3688">
        <w:rPr>
          <w:noProof/>
          <w:color w:val="auto"/>
        </w:rPr>
        <w:t>Otevírání nabídek</w:t>
      </w:r>
      <w:r>
        <w:rPr>
          <w:noProof/>
        </w:rPr>
        <w:tab/>
      </w:r>
      <w:r>
        <w:rPr>
          <w:noProof/>
        </w:rPr>
        <w:fldChar w:fldCharType="begin"/>
      </w:r>
      <w:r>
        <w:rPr>
          <w:noProof/>
        </w:rPr>
        <w:instrText xml:space="preserve"> PAGEREF _Toc124957158 \h </w:instrText>
      </w:r>
      <w:r>
        <w:rPr>
          <w:noProof/>
        </w:rPr>
      </w:r>
      <w:r>
        <w:rPr>
          <w:noProof/>
        </w:rPr>
        <w:fldChar w:fldCharType="separate"/>
      </w:r>
      <w:r w:rsidR="00F3295A">
        <w:rPr>
          <w:noProof/>
        </w:rPr>
        <w:t>15</w:t>
      </w:r>
      <w:r>
        <w:rPr>
          <w:noProof/>
        </w:rPr>
        <w:fldChar w:fldCharType="end"/>
      </w:r>
    </w:p>
    <w:p w14:paraId="69BCCC61" w14:textId="7F7C6D3A" w:rsidR="002F107E" w:rsidRDefault="002F107E">
      <w:pPr>
        <w:pStyle w:val="Obsah1"/>
        <w:tabs>
          <w:tab w:val="left" w:pos="66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15.</w:t>
      </w:r>
      <w:r>
        <w:rPr>
          <w:rFonts w:asciiTheme="minorHAnsi" w:eastAsiaTheme="minorEastAsia" w:hAnsiTheme="minorHAnsi" w:cstheme="minorBidi"/>
          <w:b w:val="0"/>
          <w:bCs w:val="0"/>
          <w:caps w:val="0"/>
          <w:noProof/>
          <w:color w:val="auto"/>
          <w:szCs w:val="22"/>
        </w:rPr>
        <w:tab/>
      </w:r>
      <w:r w:rsidRPr="009A3688">
        <w:rPr>
          <w:noProof/>
          <w:color w:val="auto"/>
        </w:rPr>
        <w:t>Způsob hodnocení nabídek</w:t>
      </w:r>
      <w:r>
        <w:rPr>
          <w:noProof/>
        </w:rPr>
        <w:tab/>
      </w:r>
      <w:r>
        <w:rPr>
          <w:noProof/>
        </w:rPr>
        <w:fldChar w:fldCharType="begin"/>
      </w:r>
      <w:r>
        <w:rPr>
          <w:noProof/>
        </w:rPr>
        <w:instrText xml:space="preserve"> PAGEREF _Toc124957159 \h </w:instrText>
      </w:r>
      <w:r>
        <w:rPr>
          <w:noProof/>
        </w:rPr>
      </w:r>
      <w:r>
        <w:rPr>
          <w:noProof/>
        </w:rPr>
        <w:fldChar w:fldCharType="separate"/>
      </w:r>
      <w:r w:rsidR="00F3295A">
        <w:rPr>
          <w:noProof/>
        </w:rPr>
        <w:t>15</w:t>
      </w:r>
      <w:r>
        <w:rPr>
          <w:noProof/>
        </w:rPr>
        <w:fldChar w:fldCharType="end"/>
      </w:r>
    </w:p>
    <w:p w14:paraId="0AF99170" w14:textId="63774A92" w:rsidR="002F107E" w:rsidRDefault="002F107E">
      <w:pPr>
        <w:pStyle w:val="Obsah1"/>
        <w:tabs>
          <w:tab w:val="left" w:pos="66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16.</w:t>
      </w:r>
      <w:r>
        <w:rPr>
          <w:rFonts w:asciiTheme="minorHAnsi" w:eastAsiaTheme="minorEastAsia" w:hAnsiTheme="minorHAnsi" w:cstheme="minorBidi"/>
          <w:b w:val="0"/>
          <w:bCs w:val="0"/>
          <w:caps w:val="0"/>
          <w:noProof/>
          <w:color w:val="auto"/>
          <w:szCs w:val="22"/>
        </w:rPr>
        <w:tab/>
      </w:r>
      <w:r w:rsidRPr="009A3688">
        <w:rPr>
          <w:noProof/>
          <w:color w:val="auto"/>
        </w:rPr>
        <w:t>Vysvětlení zadávací dokumentace</w:t>
      </w:r>
      <w:r>
        <w:rPr>
          <w:noProof/>
        </w:rPr>
        <w:tab/>
      </w:r>
      <w:r>
        <w:rPr>
          <w:noProof/>
        </w:rPr>
        <w:fldChar w:fldCharType="begin"/>
      </w:r>
      <w:r>
        <w:rPr>
          <w:noProof/>
        </w:rPr>
        <w:instrText xml:space="preserve"> PAGEREF _Toc124957160 \h </w:instrText>
      </w:r>
      <w:r>
        <w:rPr>
          <w:noProof/>
        </w:rPr>
      </w:r>
      <w:r>
        <w:rPr>
          <w:noProof/>
        </w:rPr>
        <w:fldChar w:fldCharType="separate"/>
      </w:r>
      <w:r w:rsidR="00F3295A">
        <w:rPr>
          <w:noProof/>
        </w:rPr>
        <w:t>15</w:t>
      </w:r>
      <w:r>
        <w:rPr>
          <w:noProof/>
        </w:rPr>
        <w:fldChar w:fldCharType="end"/>
      </w:r>
    </w:p>
    <w:p w14:paraId="234D3441" w14:textId="7274B0A8" w:rsidR="002F107E" w:rsidRDefault="002F107E">
      <w:pPr>
        <w:pStyle w:val="Obsah1"/>
        <w:tabs>
          <w:tab w:val="left" w:pos="66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17.</w:t>
      </w:r>
      <w:r>
        <w:rPr>
          <w:rFonts w:asciiTheme="minorHAnsi" w:eastAsiaTheme="minorEastAsia" w:hAnsiTheme="minorHAnsi" w:cstheme="minorBidi"/>
          <w:b w:val="0"/>
          <w:bCs w:val="0"/>
          <w:caps w:val="0"/>
          <w:noProof/>
          <w:color w:val="auto"/>
          <w:szCs w:val="22"/>
        </w:rPr>
        <w:tab/>
      </w:r>
      <w:r w:rsidRPr="009A3688">
        <w:rPr>
          <w:noProof/>
          <w:color w:val="auto"/>
        </w:rPr>
        <w:t>Práva zadavatele</w:t>
      </w:r>
      <w:r>
        <w:rPr>
          <w:noProof/>
        </w:rPr>
        <w:tab/>
      </w:r>
      <w:r>
        <w:rPr>
          <w:noProof/>
        </w:rPr>
        <w:fldChar w:fldCharType="begin"/>
      </w:r>
      <w:r>
        <w:rPr>
          <w:noProof/>
        </w:rPr>
        <w:instrText xml:space="preserve"> PAGEREF _Toc124957161 \h </w:instrText>
      </w:r>
      <w:r>
        <w:rPr>
          <w:noProof/>
        </w:rPr>
      </w:r>
      <w:r>
        <w:rPr>
          <w:noProof/>
        </w:rPr>
        <w:fldChar w:fldCharType="separate"/>
      </w:r>
      <w:r w:rsidR="00F3295A">
        <w:rPr>
          <w:noProof/>
        </w:rPr>
        <w:t>16</w:t>
      </w:r>
      <w:r>
        <w:rPr>
          <w:noProof/>
        </w:rPr>
        <w:fldChar w:fldCharType="end"/>
      </w:r>
    </w:p>
    <w:p w14:paraId="63DA6ECA" w14:textId="01AA1346" w:rsidR="002F107E" w:rsidRDefault="002F107E">
      <w:pPr>
        <w:pStyle w:val="Obsah1"/>
        <w:tabs>
          <w:tab w:val="left" w:pos="660"/>
          <w:tab w:val="right" w:leader="dot" w:pos="9063"/>
        </w:tabs>
        <w:rPr>
          <w:noProof/>
        </w:rPr>
      </w:pPr>
      <w:r w:rsidRPr="009A3688">
        <w:rPr>
          <w:rFonts w:cs="Garamond"/>
          <w:noProof/>
          <w:color w:val="auto"/>
        </w:rPr>
        <w:t>18.</w:t>
      </w:r>
      <w:r>
        <w:rPr>
          <w:rFonts w:asciiTheme="minorHAnsi" w:eastAsiaTheme="minorEastAsia" w:hAnsiTheme="minorHAnsi" w:cstheme="minorBidi"/>
          <w:b w:val="0"/>
          <w:bCs w:val="0"/>
          <w:caps w:val="0"/>
          <w:noProof/>
          <w:color w:val="auto"/>
          <w:szCs w:val="22"/>
        </w:rPr>
        <w:tab/>
      </w:r>
      <w:r w:rsidRPr="009A3688">
        <w:rPr>
          <w:noProof/>
          <w:color w:val="auto"/>
        </w:rPr>
        <w:t>Seznam příloh zadávací dokumentace</w:t>
      </w:r>
      <w:r>
        <w:rPr>
          <w:noProof/>
        </w:rPr>
        <w:tab/>
      </w:r>
      <w:r>
        <w:rPr>
          <w:noProof/>
        </w:rPr>
        <w:fldChar w:fldCharType="begin"/>
      </w:r>
      <w:r>
        <w:rPr>
          <w:noProof/>
        </w:rPr>
        <w:instrText xml:space="preserve"> PAGEREF _Toc124957162 \h </w:instrText>
      </w:r>
      <w:r>
        <w:rPr>
          <w:noProof/>
        </w:rPr>
      </w:r>
      <w:r>
        <w:rPr>
          <w:noProof/>
        </w:rPr>
        <w:fldChar w:fldCharType="separate"/>
      </w:r>
      <w:r w:rsidR="00F3295A">
        <w:rPr>
          <w:noProof/>
        </w:rPr>
        <w:t>16</w:t>
      </w:r>
      <w:r>
        <w:rPr>
          <w:noProof/>
        </w:rPr>
        <w:fldChar w:fldCharType="end"/>
      </w:r>
    </w:p>
    <w:p w14:paraId="6DD01C49" w14:textId="77777777" w:rsidR="002F107E" w:rsidRDefault="002F107E">
      <w:pPr>
        <w:rPr>
          <w:rFonts w:eastAsiaTheme="minorEastAsia"/>
          <w:noProof/>
        </w:rPr>
      </w:pPr>
    </w:p>
    <w:p w14:paraId="57DD9395" w14:textId="3A76776B" w:rsidR="002F107E" w:rsidRDefault="002F107E">
      <w:pPr>
        <w:rPr>
          <w:rFonts w:eastAsiaTheme="minorEastAsia"/>
          <w:noProof/>
        </w:rPr>
      </w:pPr>
      <w:r>
        <w:rPr>
          <w:rFonts w:eastAsiaTheme="minorEastAsia"/>
          <w:noProof/>
        </w:rPr>
        <w:br w:type="page"/>
      </w:r>
    </w:p>
    <w:p w14:paraId="4E9EEEAE" w14:textId="4DD918AB" w:rsidR="00B44FA2" w:rsidRPr="00FA4DCD" w:rsidRDefault="000C40A6" w:rsidP="00AD756C">
      <w:pPr>
        <w:pStyle w:val="StylNadpis1ZKLADN"/>
        <w:rPr>
          <w:color w:val="auto"/>
        </w:rPr>
      </w:pPr>
      <w:r>
        <w:rPr>
          <w:color w:val="auto"/>
        </w:rPr>
        <w:lastRenderedPageBreak/>
        <w:fldChar w:fldCharType="end"/>
      </w:r>
      <w:bookmarkStart w:id="12" w:name="_Toc124957145"/>
      <w:bookmarkStart w:id="13" w:name="_Toc224041430"/>
      <w:bookmarkStart w:id="14" w:name="_Toc191791495"/>
      <w:bookmarkStart w:id="15" w:name="_Toc167174527"/>
      <w:bookmarkStart w:id="16" w:name="_Toc123534343"/>
      <w:bookmarkStart w:id="17" w:name="_Toc32627405"/>
      <w:bookmarkStart w:id="18" w:name="_Toc372948272"/>
      <w:bookmarkStart w:id="19" w:name="_Toc374193236"/>
      <w:bookmarkStart w:id="20" w:name="_Toc374330747"/>
      <w:bookmarkStart w:id="21" w:name="_Toc374331649"/>
      <w:bookmarkStart w:id="22" w:name="_Toc375639411"/>
      <w:bookmarkStart w:id="23" w:name="_Toc388320432"/>
      <w:bookmarkStart w:id="24" w:name="_Toc363974220"/>
      <w:bookmarkEnd w:id="9"/>
      <w:bookmarkEnd w:id="10"/>
      <w:bookmarkEnd w:id="11"/>
      <w:r w:rsidR="00B44FA2" w:rsidRPr="00AD756C">
        <w:rPr>
          <w:color w:val="000000"/>
        </w:rPr>
        <w:t>Identifikační</w:t>
      </w:r>
      <w:r w:rsidR="00B44FA2" w:rsidRPr="00D91955">
        <w:rPr>
          <w:color w:val="000000"/>
        </w:rPr>
        <w:t xml:space="preserve"> údaje zadavatele</w:t>
      </w:r>
      <w:r w:rsidR="00236D48" w:rsidRPr="00D91955">
        <w:rPr>
          <w:color w:val="000000"/>
        </w:rPr>
        <w:t xml:space="preserve"> a osoby zastupující zadavatele</w:t>
      </w:r>
      <w:bookmarkEnd w:id="12"/>
    </w:p>
    <w:p w14:paraId="4E9EEEAF" w14:textId="77777777" w:rsidR="00B44FA2" w:rsidRPr="00FA4DCD" w:rsidRDefault="00B44FA2" w:rsidP="006755A6">
      <w:pPr>
        <w:pStyle w:val="Stylodstavecslovan"/>
      </w:pPr>
      <w:r w:rsidRPr="00FA4DCD">
        <w:t xml:space="preserve"> </w:t>
      </w:r>
      <w:bookmarkStart w:id="25" w:name="_Ref224928043"/>
      <w:bookmarkStart w:id="26" w:name="_Toc123534344"/>
      <w:bookmarkStart w:id="27" w:name="_Toc32627406"/>
      <w:bookmarkEnd w:id="13"/>
      <w:bookmarkEnd w:id="14"/>
      <w:bookmarkEnd w:id="15"/>
      <w:bookmarkEnd w:id="16"/>
      <w:bookmarkEnd w:id="17"/>
      <w:r w:rsidRPr="00FA4DCD">
        <w:t>Základní údaje</w:t>
      </w:r>
      <w:bookmarkEnd w:id="25"/>
      <w:bookmarkEnd w:id="26"/>
      <w:bookmarkEnd w:id="27"/>
    </w:p>
    <w:p w14:paraId="4E9EEEB0" w14:textId="04F71B26" w:rsidR="00BA7CF0" w:rsidRPr="00FA4DCD" w:rsidRDefault="00B44FA2" w:rsidP="007F3256">
      <w:pPr>
        <w:spacing w:line="320" w:lineRule="atLeast"/>
        <w:ind w:left="1418" w:hanging="1418"/>
        <w:jc w:val="both"/>
        <w:rPr>
          <w:rFonts w:cs="Calibri"/>
          <w:b/>
          <w:bCs/>
          <w:color w:val="auto"/>
          <w:szCs w:val="22"/>
        </w:rPr>
      </w:pPr>
      <w:r w:rsidRPr="00FA4DCD">
        <w:rPr>
          <w:rFonts w:cs="Calibri"/>
          <w:color w:val="auto"/>
          <w:szCs w:val="22"/>
        </w:rPr>
        <w:t xml:space="preserve">název: </w:t>
      </w:r>
      <w:r w:rsidRPr="00FA4DCD">
        <w:rPr>
          <w:rFonts w:cs="Calibri"/>
          <w:color w:val="auto"/>
          <w:szCs w:val="22"/>
        </w:rPr>
        <w:tab/>
      </w:r>
      <w:r w:rsidR="00322807">
        <w:rPr>
          <w:rFonts w:cs="Calibri"/>
          <w:color w:val="auto"/>
          <w:szCs w:val="22"/>
        </w:rPr>
        <w:tab/>
      </w:r>
      <w:r w:rsidR="00343965" w:rsidRPr="00343965">
        <w:rPr>
          <w:rFonts w:cs="Calibri"/>
          <w:b/>
          <w:bCs/>
          <w:color w:val="auto"/>
          <w:szCs w:val="22"/>
        </w:rPr>
        <w:t>Statutární město Ústí nad Labem</w:t>
      </w:r>
    </w:p>
    <w:p w14:paraId="4E9EEEB1" w14:textId="7732A9A6" w:rsidR="00B44FA2" w:rsidRPr="00FA4DCD" w:rsidRDefault="00B44FA2" w:rsidP="00343965">
      <w:pPr>
        <w:tabs>
          <w:tab w:val="left" w:pos="1418"/>
        </w:tabs>
        <w:spacing w:line="320" w:lineRule="atLeast"/>
        <w:rPr>
          <w:rFonts w:cs="Calibri"/>
          <w:color w:val="auto"/>
          <w:szCs w:val="22"/>
        </w:rPr>
      </w:pPr>
      <w:r w:rsidRPr="00FA4DCD">
        <w:rPr>
          <w:rFonts w:cs="Calibri"/>
          <w:color w:val="auto"/>
          <w:szCs w:val="22"/>
        </w:rPr>
        <w:t xml:space="preserve">sídlo: </w:t>
      </w:r>
      <w:r w:rsidRPr="00FA4DCD">
        <w:rPr>
          <w:rFonts w:cs="Calibri"/>
          <w:color w:val="auto"/>
          <w:szCs w:val="22"/>
        </w:rPr>
        <w:tab/>
      </w:r>
      <w:r w:rsidR="00322807">
        <w:rPr>
          <w:rFonts w:cs="Calibri"/>
          <w:color w:val="auto"/>
          <w:szCs w:val="22"/>
        </w:rPr>
        <w:tab/>
      </w:r>
      <w:r w:rsidR="00343965" w:rsidRPr="00343965">
        <w:rPr>
          <w:rFonts w:cs="Calibri"/>
          <w:color w:val="auto"/>
          <w:szCs w:val="22"/>
        </w:rPr>
        <w:t>Velká Hradební 2336/8, Ústí nad Labem, PSČ: 401 00</w:t>
      </w:r>
    </w:p>
    <w:p w14:paraId="4E9EEEB2" w14:textId="4E22A3DB" w:rsidR="00BA7CF0" w:rsidRPr="00FA4DCD" w:rsidRDefault="00BA7CF0" w:rsidP="00205B70">
      <w:pPr>
        <w:pStyle w:val="Zkladntext"/>
        <w:spacing w:line="320" w:lineRule="atLeast"/>
        <w:rPr>
          <w:rFonts w:cs="Calibri"/>
          <w:color w:val="auto"/>
          <w:szCs w:val="22"/>
        </w:rPr>
      </w:pPr>
      <w:r w:rsidRPr="00FA4DCD">
        <w:rPr>
          <w:rFonts w:cs="Calibri"/>
          <w:color w:val="auto"/>
          <w:szCs w:val="22"/>
        </w:rPr>
        <w:t>IČ</w:t>
      </w:r>
      <w:r w:rsidR="00236D48">
        <w:rPr>
          <w:rFonts w:cs="Calibri"/>
          <w:color w:val="auto"/>
          <w:szCs w:val="22"/>
        </w:rPr>
        <w:t>O</w:t>
      </w:r>
      <w:r w:rsidRPr="00FA4DCD">
        <w:rPr>
          <w:rFonts w:cs="Calibri"/>
          <w:color w:val="auto"/>
          <w:szCs w:val="22"/>
        </w:rPr>
        <w:t xml:space="preserve">: </w:t>
      </w:r>
      <w:r w:rsidRPr="00FA4DCD">
        <w:rPr>
          <w:rFonts w:cs="Calibri"/>
          <w:color w:val="auto"/>
          <w:szCs w:val="22"/>
        </w:rPr>
        <w:tab/>
      </w:r>
      <w:r w:rsidRPr="00FA4DCD">
        <w:rPr>
          <w:rFonts w:cs="Calibri"/>
          <w:color w:val="auto"/>
          <w:szCs w:val="22"/>
        </w:rPr>
        <w:tab/>
      </w:r>
      <w:r w:rsidR="00322807">
        <w:rPr>
          <w:rFonts w:cs="Calibri"/>
          <w:color w:val="auto"/>
          <w:szCs w:val="22"/>
        </w:rPr>
        <w:tab/>
      </w:r>
      <w:r w:rsidR="00343965" w:rsidRPr="00343965">
        <w:rPr>
          <w:rFonts w:cs="Calibri"/>
          <w:color w:val="auto"/>
          <w:szCs w:val="22"/>
        </w:rPr>
        <w:t>000</w:t>
      </w:r>
      <w:r w:rsidR="00C66E44">
        <w:rPr>
          <w:rFonts w:cs="Calibri"/>
          <w:color w:val="auto"/>
          <w:szCs w:val="22"/>
        </w:rPr>
        <w:t xml:space="preserve"> </w:t>
      </w:r>
      <w:r w:rsidR="00343965" w:rsidRPr="00343965">
        <w:rPr>
          <w:rFonts w:cs="Calibri"/>
          <w:color w:val="auto"/>
          <w:szCs w:val="22"/>
        </w:rPr>
        <w:t>81</w:t>
      </w:r>
      <w:r w:rsidR="00C66E44">
        <w:rPr>
          <w:rFonts w:cs="Calibri"/>
          <w:color w:val="auto"/>
          <w:szCs w:val="22"/>
        </w:rPr>
        <w:t xml:space="preserve"> </w:t>
      </w:r>
      <w:r w:rsidR="00343965" w:rsidRPr="00343965">
        <w:rPr>
          <w:rFonts w:cs="Calibri"/>
          <w:color w:val="auto"/>
          <w:szCs w:val="22"/>
        </w:rPr>
        <w:t>531</w:t>
      </w:r>
    </w:p>
    <w:p w14:paraId="4E9EEEB3" w14:textId="5DF6BAA3" w:rsidR="00322807" w:rsidRDefault="00BA7CF0" w:rsidP="00205B70">
      <w:pPr>
        <w:pStyle w:val="Zkladntext"/>
        <w:spacing w:line="320" w:lineRule="atLeast"/>
        <w:rPr>
          <w:rFonts w:cs="Calibri"/>
          <w:color w:val="auto"/>
          <w:szCs w:val="22"/>
        </w:rPr>
      </w:pPr>
      <w:r w:rsidRPr="00FA4DCD">
        <w:rPr>
          <w:rFonts w:cs="Calibri"/>
          <w:color w:val="auto"/>
          <w:szCs w:val="22"/>
        </w:rPr>
        <w:t xml:space="preserve">DIČ: </w:t>
      </w:r>
      <w:r w:rsidRPr="00FA4DCD">
        <w:rPr>
          <w:rFonts w:cs="Calibri"/>
          <w:color w:val="auto"/>
          <w:szCs w:val="22"/>
        </w:rPr>
        <w:tab/>
      </w:r>
      <w:r w:rsidRPr="00FA4DCD">
        <w:rPr>
          <w:rFonts w:cs="Calibri"/>
          <w:color w:val="auto"/>
          <w:szCs w:val="22"/>
        </w:rPr>
        <w:tab/>
      </w:r>
      <w:r w:rsidR="00322807">
        <w:rPr>
          <w:rFonts w:cs="Calibri"/>
          <w:color w:val="auto"/>
          <w:szCs w:val="22"/>
        </w:rPr>
        <w:tab/>
      </w:r>
      <w:r w:rsidR="00FA4DCD" w:rsidRPr="00FA4DCD">
        <w:rPr>
          <w:rFonts w:cs="Calibri"/>
          <w:color w:val="auto"/>
          <w:szCs w:val="22"/>
        </w:rPr>
        <w:t>CZ</w:t>
      </w:r>
      <w:r w:rsidR="00343965" w:rsidRPr="00343965">
        <w:rPr>
          <w:rFonts w:cs="Calibri"/>
          <w:color w:val="auto"/>
          <w:szCs w:val="22"/>
        </w:rPr>
        <w:t>00081531</w:t>
      </w:r>
    </w:p>
    <w:p w14:paraId="4E9EEEB4" w14:textId="54AB0954" w:rsidR="00BA7CF0" w:rsidRPr="00FA4DCD" w:rsidRDefault="00322807" w:rsidP="00205B70">
      <w:pPr>
        <w:pStyle w:val="Zkladntext"/>
        <w:spacing w:line="320" w:lineRule="atLeast"/>
        <w:rPr>
          <w:rFonts w:cs="Calibri"/>
          <w:color w:val="auto"/>
          <w:szCs w:val="22"/>
        </w:rPr>
      </w:pPr>
      <w:r>
        <w:rPr>
          <w:color w:val="000000"/>
          <w:szCs w:val="22"/>
        </w:rPr>
        <w:t>Profil zadavatele:</w:t>
      </w:r>
      <w:r w:rsidR="00BA7CF0" w:rsidRPr="00FA4DCD">
        <w:rPr>
          <w:rFonts w:cs="Calibri"/>
          <w:color w:val="auto"/>
          <w:szCs w:val="22"/>
        </w:rPr>
        <w:t xml:space="preserve"> </w:t>
      </w:r>
      <w:r>
        <w:rPr>
          <w:rFonts w:cs="Calibri"/>
          <w:color w:val="auto"/>
          <w:szCs w:val="22"/>
        </w:rPr>
        <w:tab/>
      </w:r>
      <w:r w:rsidR="00F57FC0" w:rsidRPr="00F57FC0">
        <w:rPr>
          <w:rFonts w:cs="Calibri"/>
          <w:color w:val="auto"/>
          <w:szCs w:val="22"/>
        </w:rPr>
        <w:t>https://zakazky.usti-nad-labem.cz</w:t>
      </w:r>
    </w:p>
    <w:p w14:paraId="4E9EEEB5" w14:textId="77777777" w:rsidR="00B44FA2" w:rsidRPr="00FA4DCD" w:rsidRDefault="00B44FA2" w:rsidP="00DD237C">
      <w:pPr>
        <w:pStyle w:val="Stylodstavecslovan"/>
      </w:pPr>
      <w:r w:rsidRPr="00FA4DCD">
        <w:t>Oprávněné osoby zadavatele</w:t>
      </w:r>
    </w:p>
    <w:p w14:paraId="4E9EEEB6" w14:textId="0A27C319" w:rsidR="00B44FA2" w:rsidRPr="00FA4DCD" w:rsidRDefault="00B44FA2" w:rsidP="00FA4DCD">
      <w:pPr>
        <w:pStyle w:val="StylGaramond12bPROST"/>
        <w:rPr>
          <w:rFonts w:ascii="Calibri" w:hAnsi="Calibri" w:cs="Calibri"/>
          <w:color w:val="auto"/>
          <w:sz w:val="22"/>
          <w:szCs w:val="22"/>
        </w:rPr>
      </w:pPr>
      <w:bookmarkStart w:id="28" w:name="_Ref226344202"/>
      <w:r w:rsidRPr="00596B03">
        <w:rPr>
          <w:rFonts w:ascii="Calibri" w:hAnsi="Calibri" w:cs="Calibri"/>
          <w:color w:val="auto"/>
          <w:sz w:val="22"/>
          <w:szCs w:val="22"/>
        </w:rPr>
        <w:t xml:space="preserve">Osobou oprávněnou k </w:t>
      </w:r>
      <w:r w:rsidR="0051797F">
        <w:rPr>
          <w:rFonts w:ascii="Calibri" w:hAnsi="Calibri" w:cs="Calibri"/>
          <w:color w:val="auto"/>
          <w:sz w:val="22"/>
          <w:szCs w:val="22"/>
        </w:rPr>
        <w:t>zastupování</w:t>
      </w:r>
      <w:r w:rsidRPr="00596B03">
        <w:rPr>
          <w:rFonts w:ascii="Calibri" w:hAnsi="Calibri" w:cs="Calibri"/>
          <w:color w:val="auto"/>
          <w:sz w:val="22"/>
          <w:szCs w:val="22"/>
        </w:rPr>
        <w:t xml:space="preserve"> </w:t>
      </w:r>
      <w:r w:rsidR="002902E0">
        <w:rPr>
          <w:rFonts w:ascii="Calibri" w:hAnsi="Calibri" w:cs="Calibri"/>
          <w:color w:val="auto"/>
          <w:sz w:val="22"/>
          <w:szCs w:val="22"/>
        </w:rPr>
        <w:t xml:space="preserve">zadavatele </w:t>
      </w:r>
      <w:r w:rsidRPr="00596B03">
        <w:rPr>
          <w:rFonts w:ascii="Calibri" w:hAnsi="Calibri" w:cs="Calibri"/>
          <w:color w:val="auto"/>
          <w:sz w:val="22"/>
          <w:szCs w:val="22"/>
        </w:rPr>
        <w:t xml:space="preserve">je </w:t>
      </w:r>
      <w:r w:rsidR="00FC1161" w:rsidRPr="00FC1161">
        <w:rPr>
          <w:rFonts w:ascii="Calibri" w:hAnsi="Calibri" w:cs="Calibri"/>
          <w:bCs/>
          <w:color w:val="auto"/>
          <w:sz w:val="22"/>
          <w:szCs w:val="22"/>
        </w:rPr>
        <w:t>PhDr. Ing. Petr Nedvědický</w:t>
      </w:r>
      <w:r w:rsidR="00FA4DCD" w:rsidRPr="00596B03">
        <w:rPr>
          <w:rFonts w:ascii="Calibri" w:hAnsi="Calibri" w:cs="Calibri"/>
          <w:bCs/>
          <w:color w:val="auto"/>
          <w:sz w:val="22"/>
          <w:szCs w:val="22"/>
        </w:rPr>
        <w:t>,</w:t>
      </w:r>
      <w:r w:rsidR="00FA4DCD" w:rsidRPr="00596B03">
        <w:rPr>
          <w:rFonts w:cs="Calibri"/>
          <w:bCs/>
          <w:color w:val="auto"/>
          <w:szCs w:val="22"/>
        </w:rPr>
        <w:t xml:space="preserve"> </w:t>
      </w:r>
      <w:r w:rsidR="0062381B" w:rsidRPr="00596B03">
        <w:rPr>
          <w:rFonts w:asciiTheme="minorHAnsi" w:hAnsiTheme="minorHAnsi" w:cstheme="minorHAnsi"/>
          <w:bCs/>
          <w:color w:val="auto"/>
          <w:sz w:val="22"/>
          <w:szCs w:val="22"/>
        </w:rPr>
        <w:t>primátor města Ústí nad Labem</w:t>
      </w:r>
      <w:r w:rsidRPr="00596B03">
        <w:rPr>
          <w:rFonts w:ascii="Calibri" w:hAnsi="Calibri" w:cs="Calibri"/>
          <w:color w:val="auto"/>
          <w:sz w:val="22"/>
          <w:szCs w:val="22"/>
        </w:rPr>
        <w:t>.</w:t>
      </w:r>
    </w:p>
    <w:p w14:paraId="4E9EEEB8" w14:textId="77777777" w:rsidR="00B44FA2" w:rsidRPr="00FA4DCD" w:rsidRDefault="00B44FA2" w:rsidP="00DD237C">
      <w:pPr>
        <w:pStyle w:val="Stylodstavecslovan"/>
      </w:pPr>
      <w:bookmarkStart w:id="29" w:name="_Ref261601024"/>
      <w:r w:rsidRPr="00FA4DCD">
        <w:t>Osoba zastupující zadavatele</w:t>
      </w:r>
      <w:bookmarkEnd w:id="28"/>
      <w:bookmarkEnd w:id="29"/>
    </w:p>
    <w:p w14:paraId="4D9AF02E" w14:textId="3D77E1D5" w:rsidR="006E361A" w:rsidRPr="006E361A" w:rsidRDefault="00AE0090" w:rsidP="006E361A">
      <w:pPr>
        <w:pStyle w:val="StylGaramond12bPROST"/>
        <w:rPr>
          <w:rFonts w:ascii="Calibri" w:hAnsi="Calibri" w:cs="Calibri"/>
          <w:color w:val="auto"/>
          <w:sz w:val="22"/>
          <w:szCs w:val="22"/>
        </w:rPr>
      </w:pPr>
      <w:r>
        <w:rPr>
          <w:rFonts w:ascii="Calibri" w:hAnsi="Calibri" w:cs="Calibri"/>
          <w:color w:val="auto"/>
          <w:sz w:val="22"/>
          <w:szCs w:val="22"/>
        </w:rPr>
        <w:t xml:space="preserve">Osobou zastupující zadavatele v zadávacím řízení ve smyslu § 43 ZZVZ je společnost </w:t>
      </w:r>
      <w:r w:rsidR="006E361A" w:rsidRPr="006E361A">
        <w:rPr>
          <w:rFonts w:ascii="Calibri" w:hAnsi="Calibri" w:cs="Calibri"/>
          <w:color w:val="auto"/>
          <w:sz w:val="22"/>
          <w:szCs w:val="22"/>
        </w:rPr>
        <w:t>ROWAN LEGAL, advokátní kancelář s.r.o., se sídlem Praha 4, Na Pankráci 1683/127, PSČ 14000, IČ</w:t>
      </w:r>
      <w:r w:rsidR="006E361A">
        <w:rPr>
          <w:rFonts w:ascii="Calibri" w:hAnsi="Calibri" w:cs="Calibri"/>
          <w:color w:val="auto"/>
          <w:sz w:val="22"/>
          <w:szCs w:val="22"/>
        </w:rPr>
        <w:t>O</w:t>
      </w:r>
      <w:r w:rsidR="006E361A" w:rsidRPr="006E361A">
        <w:rPr>
          <w:rFonts w:ascii="Calibri" w:hAnsi="Calibri" w:cs="Calibri"/>
          <w:color w:val="auto"/>
          <w:sz w:val="22"/>
          <w:szCs w:val="22"/>
        </w:rPr>
        <w:t>: 284</w:t>
      </w:r>
      <w:r w:rsidR="006E361A">
        <w:rPr>
          <w:rFonts w:ascii="Calibri" w:hAnsi="Calibri" w:cs="Calibri"/>
          <w:color w:val="auto"/>
          <w:sz w:val="22"/>
          <w:szCs w:val="22"/>
        </w:rPr>
        <w:t xml:space="preserve"> </w:t>
      </w:r>
      <w:r w:rsidR="006E361A" w:rsidRPr="006E361A">
        <w:rPr>
          <w:rFonts w:ascii="Calibri" w:hAnsi="Calibri" w:cs="Calibri"/>
          <w:color w:val="auto"/>
          <w:sz w:val="22"/>
          <w:szCs w:val="22"/>
        </w:rPr>
        <w:t>68</w:t>
      </w:r>
      <w:r w:rsidR="006E361A">
        <w:rPr>
          <w:rFonts w:ascii="Calibri" w:hAnsi="Calibri" w:cs="Calibri"/>
          <w:color w:val="auto"/>
          <w:sz w:val="22"/>
          <w:szCs w:val="22"/>
        </w:rPr>
        <w:t xml:space="preserve"> </w:t>
      </w:r>
      <w:r w:rsidR="006E361A" w:rsidRPr="006E361A">
        <w:rPr>
          <w:rFonts w:ascii="Calibri" w:hAnsi="Calibri" w:cs="Calibri"/>
          <w:color w:val="auto"/>
          <w:sz w:val="22"/>
          <w:szCs w:val="22"/>
        </w:rPr>
        <w:t>414.</w:t>
      </w:r>
    </w:p>
    <w:p w14:paraId="4E9EEEBB" w14:textId="5333F91F" w:rsidR="004A6530" w:rsidRDefault="004A6530" w:rsidP="00403D8E">
      <w:pPr>
        <w:pStyle w:val="StylNadpis1ZKLADN"/>
        <w:rPr>
          <w:color w:val="000000"/>
        </w:rPr>
      </w:pPr>
      <w:bookmarkStart w:id="30" w:name="_Toc366583528"/>
      <w:bookmarkStart w:id="31" w:name="_Toc367545156"/>
      <w:bookmarkStart w:id="32" w:name="_Toc372344902"/>
      <w:bookmarkStart w:id="33" w:name="_Toc372948279"/>
      <w:bookmarkStart w:id="34" w:name="_Toc374193243"/>
      <w:bookmarkStart w:id="35" w:name="_Toc374330753"/>
      <w:bookmarkStart w:id="36" w:name="_Toc374331655"/>
      <w:bookmarkStart w:id="37" w:name="_Toc375639417"/>
      <w:bookmarkStart w:id="38" w:name="_Toc388320442"/>
      <w:bookmarkStart w:id="39" w:name="_Toc32627409"/>
      <w:bookmarkStart w:id="40" w:name="_Toc123534347"/>
      <w:bookmarkStart w:id="41" w:name="_Toc167174528"/>
      <w:bookmarkStart w:id="42" w:name="_Toc367353017"/>
      <w:bookmarkStart w:id="43" w:name="_Toc124957146"/>
      <w:bookmarkStart w:id="44" w:name="_Ref261771369"/>
      <w:r>
        <w:rPr>
          <w:color w:val="000000"/>
        </w:rPr>
        <w:t xml:space="preserve">Účel </w:t>
      </w:r>
      <w:r w:rsidR="003C42DD">
        <w:rPr>
          <w:color w:val="000000"/>
        </w:rPr>
        <w:t xml:space="preserve">a </w:t>
      </w:r>
      <w:r>
        <w:rPr>
          <w:color w:val="000000"/>
        </w:rPr>
        <w:t>způsob zadání veřejné zakázky</w:t>
      </w:r>
      <w:bookmarkEnd w:id="30"/>
      <w:bookmarkEnd w:id="31"/>
      <w:bookmarkEnd w:id="32"/>
      <w:bookmarkEnd w:id="33"/>
      <w:bookmarkEnd w:id="34"/>
      <w:bookmarkEnd w:id="35"/>
      <w:bookmarkEnd w:id="36"/>
      <w:bookmarkEnd w:id="37"/>
      <w:bookmarkEnd w:id="38"/>
      <w:bookmarkEnd w:id="39"/>
      <w:bookmarkEnd w:id="40"/>
      <w:bookmarkEnd w:id="41"/>
      <w:bookmarkEnd w:id="42"/>
      <w:r w:rsidR="00D83414">
        <w:rPr>
          <w:color w:val="000000"/>
        </w:rPr>
        <w:t>, informace o jejím rozdělení na části</w:t>
      </w:r>
      <w:bookmarkEnd w:id="43"/>
    </w:p>
    <w:bookmarkEnd w:id="44"/>
    <w:p w14:paraId="4E9EEEBD" w14:textId="644126E3" w:rsidR="004A6530" w:rsidRDefault="004A6530" w:rsidP="00DD237C">
      <w:pPr>
        <w:pStyle w:val="Stylodstavecslovan"/>
      </w:pPr>
      <w:r>
        <w:t>Účel veřejné zakázky</w:t>
      </w:r>
    </w:p>
    <w:p w14:paraId="4E9EEEBE" w14:textId="42391DC4" w:rsidR="004A6530" w:rsidRPr="00DD237C" w:rsidRDefault="004A6530" w:rsidP="00DD237C">
      <w:pPr>
        <w:pStyle w:val="StylGaramond12bPROST"/>
        <w:rPr>
          <w:rFonts w:ascii="Calibri" w:hAnsi="Calibri" w:cs="Calibri"/>
          <w:color w:val="auto"/>
          <w:sz w:val="22"/>
          <w:szCs w:val="22"/>
        </w:rPr>
      </w:pPr>
      <w:r w:rsidRPr="00DD237C">
        <w:rPr>
          <w:rFonts w:ascii="Calibri" w:hAnsi="Calibri" w:cs="Calibri"/>
          <w:color w:val="auto"/>
          <w:sz w:val="22"/>
          <w:szCs w:val="22"/>
        </w:rPr>
        <w:t xml:space="preserve">Formálním účelem této nadlimitní veřejné zakázky zadávané v </w:t>
      </w:r>
      <w:r w:rsidR="00904772">
        <w:rPr>
          <w:rFonts w:ascii="Calibri" w:hAnsi="Calibri" w:cs="Calibri"/>
          <w:color w:val="auto"/>
          <w:sz w:val="22"/>
          <w:szCs w:val="22"/>
        </w:rPr>
        <w:t>otevřeném</w:t>
      </w:r>
      <w:r w:rsidRPr="00DD237C">
        <w:rPr>
          <w:rFonts w:ascii="Calibri" w:hAnsi="Calibri" w:cs="Calibri"/>
          <w:color w:val="auto"/>
          <w:sz w:val="22"/>
          <w:szCs w:val="22"/>
        </w:rPr>
        <w:t xml:space="preserve"> řízení dle</w:t>
      </w:r>
      <w:r w:rsidRPr="00735B9C">
        <w:rPr>
          <w:rFonts w:ascii="Calibri" w:hAnsi="Calibri" w:cs="Calibri"/>
          <w:color w:val="auto"/>
          <w:sz w:val="22"/>
          <w:szCs w:val="22"/>
        </w:rPr>
        <w:t xml:space="preserve"> ustanovení § </w:t>
      </w:r>
      <w:r w:rsidR="00292535">
        <w:rPr>
          <w:rFonts w:ascii="Calibri" w:hAnsi="Calibri" w:cs="Calibri"/>
          <w:color w:val="auto"/>
          <w:sz w:val="22"/>
          <w:szCs w:val="22"/>
        </w:rPr>
        <w:t>3</w:t>
      </w:r>
      <w:r w:rsidRPr="00735B9C">
        <w:rPr>
          <w:rFonts w:ascii="Calibri" w:hAnsi="Calibri" w:cs="Calibri"/>
          <w:color w:val="auto"/>
          <w:sz w:val="22"/>
          <w:szCs w:val="22"/>
        </w:rPr>
        <w:t xml:space="preserve"> písm. </w:t>
      </w:r>
      <w:r w:rsidR="00292535">
        <w:rPr>
          <w:rFonts w:ascii="Calibri" w:hAnsi="Calibri" w:cs="Calibri"/>
          <w:color w:val="auto"/>
          <w:sz w:val="22"/>
          <w:szCs w:val="22"/>
        </w:rPr>
        <w:t>b</w:t>
      </w:r>
      <w:r w:rsidRPr="00DD237C">
        <w:rPr>
          <w:rFonts w:ascii="Calibri" w:hAnsi="Calibri" w:cs="Calibri"/>
          <w:color w:val="auto"/>
          <w:sz w:val="22"/>
          <w:szCs w:val="22"/>
        </w:rPr>
        <w:t xml:space="preserve">) a § </w:t>
      </w:r>
      <w:r w:rsidR="00292535">
        <w:rPr>
          <w:rFonts w:ascii="Calibri" w:hAnsi="Calibri" w:cs="Calibri"/>
          <w:color w:val="auto"/>
          <w:sz w:val="22"/>
          <w:szCs w:val="22"/>
        </w:rPr>
        <w:t>56</w:t>
      </w:r>
      <w:r w:rsidRPr="00DD237C">
        <w:rPr>
          <w:rFonts w:ascii="Calibri" w:hAnsi="Calibri" w:cs="Calibri"/>
          <w:color w:val="auto"/>
          <w:sz w:val="22"/>
          <w:szCs w:val="22"/>
        </w:rPr>
        <w:t xml:space="preserve"> Z</w:t>
      </w:r>
      <w:r w:rsidR="00292535">
        <w:rPr>
          <w:rFonts w:ascii="Calibri" w:hAnsi="Calibri" w:cs="Calibri"/>
          <w:color w:val="auto"/>
          <w:sz w:val="22"/>
          <w:szCs w:val="22"/>
        </w:rPr>
        <w:t>Z</w:t>
      </w:r>
      <w:r w:rsidRPr="00DD237C">
        <w:rPr>
          <w:rFonts w:ascii="Calibri" w:hAnsi="Calibri" w:cs="Calibri"/>
          <w:color w:val="auto"/>
          <w:sz w:val="22"/>
          <w:szCs w:val="22"/>
        </w:rPr>
        <w:t xml:space="preserve">VZ je </w:t>
      </w:r>
      <w:r w:rsidR="00C01708">
        <w:rPr>
          <w:rFonts w:ascii="Calibri" w:hAnsi="Calibri" w:cs="Calibri"/>
          <w:color w:val="auto"/>
          <w:sz w:val="22"/>
          <w:szCs w:val="22"/>
        </w:rPr>
        <w:t xml:space="preserve">uzavření </w:t>
      </w:r>
      <w:r w:rsidR="00292535">
        <w:rPr>
          <w:rFonts w:ascii="Calibri" w:hAnsi="Calibri" w:cs="Calibri"/>
          <w:color w:val="auto"/>
          <w:sz w:val="22"/>
          <w:szCs w:val="22"/>
        </w:rPr>
        <w:t xml:space="preserve">dvou </w:t>
      </w:r>
      <w:r w:rsidR="00C01708">
        <w:rPr>
          <w:rFonts w:ascii="Calibri" w:hAnsi="Calibri" w:cs="Calibri"/>
          <w:color w:val="auto"/>
          <w:sz w:val="22"/>
          <w:szCs w:val="22"/>
        </w:rPr>
        <w:t>(</w:t>
      </w:r>
      <w:r w:rsidR="00292535">
        <w:rPr>
          <w:rFonts w:ascii="Calibri" w:hAnsi="Calibri" w:cs="Calibri"/>
          <w:color w:val="auto"/>
          <w:sz w:val="22"/>
          <w:szCs w:val="22"/>
        </w:rPr>
        <w:t>2</w:t>
      </w:r>
      <w:r w:rsidR="00C01708">
        <w:rPr>
          <w:rFonts w:ascii="Calibri" w:hAnsi="Calibri" w:cs="Calibri"/>
          <w:color w:val="auto"/>
          <w:sz w:val="22"/>
          <w:szCs w:val="22"/>
        </w:rPr>
        <w:t xml:space="preserve">) samostatných smluv na poskytování služeb </w:t>
      </w:r>
      <w:r w:rsidR="00485038">
        <w:rPr>
          <w:rFonts w:ascii="Calibri" w:hAnsi="Calibri" w:cs="Calibri"/>
          <w:color w:val="auto"/>
          <w:sz w:val="22"/>
          <w:szCs w:val="22"/>
        </w:rPr>
        <w:t xml:space="preserve">odpadového hospodářství </w:t>
      </w:r>
      <w:r w:rsidR="00C01708">
        <w:rPr>
          <w:rFonts w:ascii="Calibri" w:hAnsi="Calibri" w:cs="Calibri"/>
          <w:color w:val="auto"/>
          <w:sz w:val="22"/>
          <w:szCs w:val="22"/>
        </w:rPr>
        <w:t>pro zadavatele</w:t>
      </w:r>
      <w:r w:rsidR="006C2697">
        <w:rPr>
          <w:rFonts w:ascii="Calibri" w:hAnsi="Calibri" w:cs="Calibri"/>
          <w:color w:val="auto"/>
          <w:sz w:val="22"/>
          <w:szCs w:val="22"/>
        </w:rPr>
        <w:t xml:space="preserve">, přičemž každá smlouva bude uzavřena </w:t>
      </w:r>
      <w:r w:rsidR="00C01708">
        <w:rPr>
          <w:rFonts w:ascii="Calibri" w:hAnsi="Calibri" w:cs="Calibri"/>
          <w:color w:val="auto"/>
          <w:sz w:val="22"/>
          <w:szCs w:val="22"/>
        </w:rPr>
        <w:t xml:space="preserve">s jedním </w:t>
      </w:r>
      <w:r w:rsidR="001E0DF5">
        <w:rPr>
          <w:rFonts w:ascii="Calibri" w:hAnsi="Calibri" w:cs="Calibri"/>
          <w:color w:val="auto"/>
          <w:sz w:val="22"/>
          <w:szCs w:val="22"/>
        </w:rPr>
        <w:t>dodavatel</w:t>
      </w:r>
      <w:r w:rsidR="00C01708">
        <w:rPr>
          <w:rFonts w:ascii="Calibri" w:hAnsi="Calibri" w:cs="Calibri"/>
          <w:color w:val="auto"/>
          <w:sz w:val="22"/>
          <w:szCs w:val="22"/>
        </w:rPr>
        <w:t xml:space="preserve">em, </w:t>
      </w:r>
      <w:r w:rsidRPr="00DD237C">
        <w:rPr>
          <w:rFonts w:ascii="Calibri" w:hAnsi="Calibri" w:cs="Calibri"/>
          <w:color w:val="auto"/>
          <w:sz w:val="22"/>
          <w:szCs w:val="22"/>
        </w:rPr>
        <w:t>který podal nabídku na plnění</w:t>
      </w:r>
      <w:r w:rsidR="00C01708">
        <w:rPr>
          <w:rFonts w:ascii="Calibri" w:hAnsi="Calibri" w:cs="Calibri"/>
          <w:color w:val="auto"/>
          <w:sz w:val="22"/>
          <w:szCs w:val="22"/>
        </w:rPr>
        <w:t xml:space="preserve"> příslušné části</w:t>
      </w:r>
      <w:r w:rsidRPr="00DD237C">
        <w:rPr>
          <w:rFonts w:ascii="Calibri" w:hAnsi="Calibri" w:cs="Calibri"/>
          <w:color w:val="auto"/>
          <w:sz w:val="22"/>
          <w:szCs w:val="22"/>
        </w:rPr>
        <w:t xml:space="preserve"> veřejné zakázky, a který se na základě provedeného hodnocení dle hodnotících kritérií uvedených v článku </w:t>
      </w:r>
      <w:r w:rsidR="006C2697" w:rsidRPr="00F207FD">
        <w:rPr>
          <w:rFonts w:ascii="Calibri" w:hAnsi="Calibri" w:cs="Calibri"/>
          <w:color w:val="auto"/>
          <w:sz w:val="22"/>
          <w:szCs w:val="22"/>
        </w:rPr>
        <w:fldChar w:fldCharType="begin"/>
      </w:r>
      <w:r w:rsidR="006C2697" w:rsidRPr="00F207FD">
        <w:rPr>
          <w:rFonts w:ascii="Calibri" w:hAnsi="Calibri" w:cs="Calibri"/>
          <w:color w:val="auto"/>
          <w:sz w:val="22"/>
          <w:szCs w:val="22"/>
        </w:rPr>
        <w:instrText xml:space="preserve"> REF _Ref370290687 \r \h  \* MERGEFORMAT </w:instrText>
      </w:r>
      <w:r w:rsidR="006C2697" w:rsidRPr="00F207FD">
        <w:rPr>
          <w:rFonts w:ascii="Calibri" w:hAnsi="Calibri" w:cs="Calibri"/>
          <w:color w:val="auto"/>
          <w:sz w:val="22"/>
          <w:szCs w:val="22"/>
        </w:rPr>
      </w:r>
      <w:r w:rsidR="006C2697" w:rsidRPr="00F207FD">
        <w:rPr>
          <w:rFonts w:ascii="Calibri" w:hAnsi="Calibri" w:cs="Calibri"/>
          <w:color w:val="auto"/>
          <w:sz w:val="22"/>
          <w:szCs w:val="22"/>
        </w:rPr>
        <w:fldChar w:fldCharType="separate"/>
      </w:r>
      <w:r w:rsidR="002F107E">
        <w:rPr>
          <w:rFonts w:ascii="Calibri" w:hAnsi="Calibri" w:cs="Calibri"/>
          <w:color w:val="auto"/>
          <w:sz w:val="22"/>
          <w:szCs w:val="22"/>
        </w:rPr>
        <w:t>15</w:t>
      </w:r>
      <w:r w:rsidR="006C2697" w:rsidRPr="00F207FD">
        <w:rPr>
          <w:rFonts w:ascii="Calibri" w:hAnsi="Calibri" w:cs="Calibri"/>
          <w:color w:val="auto"/>
          <w:sz w:val="22"/>
          <w:szCs w:val="22"/>
        </w:rPr>
        <w:fldChar w:fldCharType="end"/>
      </w:r>
      <w:r w:rsidR="006C2697">
        <w:rPr>
          <w:rFonts w:ascii="Calibri" w:hAnsi="Calibri" w:cs="Calibri"/>
          <w:color w:val="auto"/>
          <w:sz w:val="22"/>
          <w:szCs w:val="22"/>
        </w:rPr>
        <w:t xml:space="preserve"> </w:t>
      </w:r>
      <w:r w:rsidRPr="00DD237C">
        <w:rPr>
          <w:rFonts w:ascii="Calibri" w:hAnsi="Calibri" w:cs="Calibri"/>
          <w:color w:val="auto"/>
          <w:sz w:val="22"/>
          <w:szCs w:val="22"/>
        </w:rPr>
        <w:t>této zadávací dokumentace umístil na prvním (1.) nejlépe hodnoceném místě z hodnocených nabídek</w:t>
      </w:r>
      <w:r w:rsidR="006C2697">
        <w:rPr>
          <w:rFonts w:ascii="Calibri" w:hAnsi="Calibri" w:cs="Calibri"/>
          <w:color w:val="auto"/>
          <w:sz w:val="22"/>
          <w:szCs w:val="22"/>
        </w:rPr>
        <w:t xml:space="preserve"> v příslušné části</w:t>
      </w:r>
      <w:r w:rsidRPr="00DD237C">
        <w:rPr>
          <w:rFonts w:ascii="Calibri" w:hAnsi="Calibri" w:cs="Calibri"/>
          <w:color w:val="auto"/>
          <w:sz w:val="22"/>
          <w:szCs w:val="22"/>
        </w:rPr>
        <w:t>.</w:t>
      </w:r>
    </w:p>
    <w:p w14:paraId="4E9EEEBF" w14:textId="4753E3EE" w:rsidR="004A6530" w:rsidRDefault="004A6530" w:rsidP="00DD237C">
      <w:pPr>
        <w:pStyle w:val="Stylodstavecslovan"/>
        <w:numPr>
          <w:ilvl w:val="0"/>
          <w:numId w:val="0"/>
        </w:numPr>
      </w:pPr>
      <w:r w:rsidRPr="00DD237C">
        <w:t xml:space="preserve">Materiálním účelem této nadlimitní veřejné zakázky zadávané v </w:t>
      </w:r>
      <w:r w:rsidR="00C01708">
        <w:t>otevřeném</w:t>
      </w:r>
      <w:r w:rsidRPr="00DD237C">
        <w:t xml:space="preserve"> řízení dle ustanovení </w:t>
      </w:r>
      <w:r w:rsidR="00292535" w:rsidRPr="00735B9C">
        <w:t xml:space="preserve">§ </w:t>
      </w:r>
      <w:r w:rsidR="00292535">
        <w:t>3</w:t>
      </w:r>
      <w:r w:rsidR="00292535" w:rsidRPr="00735B9C">
        <w:t xml:space="preserve"> písm. </w:t>
      </w:r>
      <w:r w:rsidR="00292535">
        <w:t>b</w:t>
      </w:r>
      <w:r w:rsidR="00292535" w:rsidRPr="00DD237C">
        <w:t xml:space="preserve">) a § </w:t>
      </w:r>
      <w:r w:rsidR="00292535">
        <w:t>56</w:t>
      </w:r>
      <w:r w:rsidR="00292535" w:rsidRPr="00DD237C">
        <w:t xml:space="preserve"> </w:t>
      </w:r>
      <w:proofErr w:type="gramStart"/>
      <w:r w:rsidR="00292535" w:rsidRPr="00DD237C">
        <w:t>Z</w:t>
      </w:r>
      <w:r w:rsidR="00292535">
        <w:t>Z</w:t>
      </w:r>
      <w:r w:rsidR="00292535" w:rsidRPr="00DD237C">
        <w:t>VZ</w:t>
      </w:r>
      <w:r w:rsidR="00292535" w:rsidRPr="00DD237C" w:rsidDel="00292535">
        <w:t xml:space="preserve"> </w:t>
      </w:r>
      <w:r w:rsidRPr="00DD237C">
        <w:t xml:space="preserve"> je</w:t>
      </w:r>
      <w:proofErr w:type="gramEnd"/>
      <w:r w:rsidRPr="00DD237C">
        <w:t xml:space="preserve"> </w:t>
      </w:r>
      <w:r w:rsidR="00C01708">
        <w:t xml:space="preserve">zajištění poskytování služeb </w:t>
      </w:r>
      <w:r w:rsidR="006C2697">
        <w:t xml:space="preserve">odpadového hospodářství </w:t>
      </w:r>
      <w:r w:rsidR="00C01708">
        <w:t>pro zadavatele.</w:t>
      </w:r>
    </w:p>
    <w:p w14:paraId="57E52715" w14:textId="29FB3484" w:rsidR="00C01708" w:rsidRDefault="00C01708" w:rsidP="00C01708">
      <w:pPr>
        <w:pStyle w:val="Stylodstavecslovan"/>
      </w:pPr>
      <w:r>
        <w:t>Rozdělení veřejné zakázky na části</w:t>
      </w:r>
    </w:p>
    <w:p w14:paraId="251A7589" w14:textId="261CFEAE" w:rsidR="00C01708" w:rsidRDefault="00A54230" w:rsidP="00C01708">
      <w:pPr>
        <w:pStyle w:val="Stylodstavecslovan"/>
        <w:numPr>
          <w:ilvl w:val="0"/>
          <w:numId w:val="0"/>
        </w:numPr>
      </w:pPr>
      <w:r>
        <w:t xml:space="preserve">Předmět veřejné zakázky je v souladu s § </w:t>
      </w:r>
      <w:r w:rsidR="00292535">
        <w:t>35</w:t>
      </w:r>
      <w:r>
        <w:t xml:space="preserve"> Z</w:t>
      </w:r>
      <w:r w:rsidR="00292535">
        <w:t>Z</w:t>
      </w:r>
      <w:r>
        <w:t xml:space="preserve">VZ rozdělen do </w:t>
      </w:r>
      <w:r w:rsidR="00292535">
        <w:t>dvou</w:t>
      </w:r>
      <w:r w:rsidR="006A1149">
        <w:t xml:space="preserve"> (</w:t>
      </w:r>
      <w:r w:rsidR="00292535">
        <w:t>2</w:t>
      </w:r>
      <w:r w:rsidR="006A1149">
        <w:t xml:space="preserve">) </w:t>
      </w:r>
      <w:r>
        <w:t>samostatných částí:</w:t>
      </w:r>
    </w:p>
    <w:p w14:paraId="5A209E01" w14:textId="71546384" w:rsidR="00A54230" w:rsidRDefault="00A54230" w:rsidP="00C01708">
      <w:pPr>
        <w:pStyle w:val="Stylodstavecslovan"/>
        <w:numPr>
          <w:ilvl w:val="0"/>
          <w:numId w:val="0"/>
        </w:numPr>
        <w:rPr>
          <w:b/>
        </w:rPr>
      </w:pPr>
      <w:r>
        <w:rPr>
          <w:b/>
        </w:rPr>
        <w:t xml:space="preserve">Část </w:t>
      </w:r>
      <w:r w:rsidR="00292535">
        <w:rPr>
          <w:b/>
        </w:rPr>
        <w:t>1</w:t>
      </w:r>
      <w:r>
        <w:rPr>
          <w:b/>
        </w:rPr>
        <w:t>: Odpadové hospodářství</w:t>
      </w:r>
      <w:r w:rsidR="00E64028">
        <w:rPr>
          <w:b/>
        </w:rPr>
        <w:t xml:space="preserve"> – směsný komunální odpad</w:t>
      </w:r>
      <w:r w:rsidR="008B2290">
        <w:rPr>
          <w:b/>
        </w:rPr>
        <w:t xml:space="preserve"> </w:t>
      </w:r>
      <w:r w:rsidR="008B2290" w:rsidRPr="008B2290">
        <w:rPr>
          <w:b/>
        </w:rPr>
        <w:t xml:space="preserve">a odstraňování odpadů vzniklých při mimořádných situacích  </w:t>
      </w:r>
    </w:p>
    <w:p w14:paraId="212260D1" w14:textId="2D5221F8" w:rsidR="00E64028" w:rsidRDefault="00E64028" w:rsidP="00C01708">
      <w:pPr>
        <w:pStyle w:val="Stylodstavecslovan"/>
        <w:numPr>
          <w:ilvl w:val="0"/>
          <w:numId w:val="0"/>
        </w:numPr>
        <w:rPr>
          <w:b/>
        </w:rPr>
      </w:pPr>
      <w:r>
        <w:rPr>
          <w:b/>
        </w:rPr>
        <w:t xml:space="preserve">Část </w:t>
      </w:r>
      <w:r w:rsidR="00292535">
        <w:rPr>
          <w:b/>
        </w:rPr>
        <w:t>2</w:t>
      </w:r>
      <w:r>
        <w:rPr>
          <w:b/>
        </w:rPr>
        <w:t>: Odpadové hospodářství – tříděný komunální odpad</w:t>
      </w:r>
      <w:r w:rsidR="00BF4778">
        <w:rPr>
          <w:b/>
        </w:rPr>
        <w:t>, sběrné dvory</w:t>
      </w:r>
      <w:r>
        <w:rPr>
          <w:b/>
        </w:rPr>
        <w:t xml:space="preserve"> a doplňkové činnosti odpadového hospodářství</w:t>
      </w:r>
    </w:p>
    <w:p w14:paraId="60EC4B5B" w14:textId="2E3F167C" w:rsidR="00A54230" w:rsidRPr="00A54230" w:rsidRDefault="001E0DF5" w:rsidP="00C01708">
      <w:pPr>
        <w:pStyle w:val="Stylodstavecslovan"/>
        <w:numPr>
          <w:ilvl w:val="0"/>
          <w:numId w:val="0"/>
        </w:numPr>
      </w:pPr>
      <w:r>
        <w:t>Dodavatelé</w:t>
      </w:r>
      <w:r w:rsidR="00A54230">
        <w:t xml:space="preserve"> jsou oprávněni podat nabídku </w:t>
      </w:r>
      <w:r w:rsidR="006C2697">
        <w:t xml:space="preserve">jak pouze </w:t>
      </w:r>
      <w:r w:rsidR="00A54230">
        <w:t>do jedné části veřejné zakázky</w:t>
      </w:r>
      <w:r w:rsidR="00A26F7C">
        <w:t>,</w:t>
      </w:r>
      <w:r w:rsidR="00292535">
        <w:t xml:space="preserve"> </w:t>
      </w:r>
      <w:r w:rsidR="006C2697">
        <w:t xml:space="preserve">tak </w:t>
      </w:r>
      <w:r w:rsidR="00292535">
        <w:t xml:space="preserve">i do </w:t>
      </w:r>
      <w:proofErr w:type="gramStart"/>
      <w:r w:rsidR="00292535">
        <w:t>obou dvou</w:t>
      </w:r>
      <w:proofErr w:type="gramEnd"/>
      <w:r w:rsidR="00292535">
        <w:t xml:space="preserve"> </w:t>
      </w:r>
      <w:r w:rsidR="00A54230">
        <w:t>částí veřejné zakázky.</w:t>
      </w:r>
    </w:p>
    <w:p w14:paraId="4E9EEEC0" w14:textId="77777777" w:rsidR="003C42DD" w:rsidRPr="00F86F2F" w:rsidRDefault="003C42DD" w:rsidP="00DD237C">
      <w:pPr>
        <w:pStyle w:val="Stylodstavecslovan"/>
      </w:pPr>
      <w:r w:rsidRPr="00F86F2F">
        <w:t>Způsob zadání veřejné zakázky</w:t>
      </w:r>
    </w:p>
    <w:p w14:paraId="4E9EEEC1" w14:textId="77C0A2C8" w:rsidR="003C42DD" w:rsidRPr="00DD237C" w:rsidRDefault="003C42DD" w:rsidP="00DD237C">
      <w:pPr>
        <w:pStyle w:val="Stylodstavecslovan"/>
        <w:numPr>
          <w:ilvl w:val="0"/>
          <w:numId w:val="0"/>
        </w:numPr>
      </w:pPr>
      <w:r w:rsidRPr="00DD237C">
        <w:t xml:space="preserve">Tato veřejná zakázka je zadávána v </w:t>
      </w:r>
      <w:r w:rsidR="003B377A">
        <w:t>otevřeném</w:t>
      </w:r>
      <w:r w:rsidRPr="00DD237C">
        <w:t xml:space="preserve"> řízení dle ustanovení </w:t>
      </w:r>
      <w:r w:rsidR="00292535" w:rsidRPr="00735B9C">
        <w:t xml:space="preserve">§ </w:t>
      </w:r>
      <w:r w:rsidR="00292535">
        <w:t>3</w:t>
      </w:r>
      <w:r w:rsidR="00292535" w:rsidRPr="00735B9C">
        <w:t xml:space="preserve"> písm. </w:t>
      </w:r>
      <w:r w:rsidR="00292535">
        <w:t>b</w:t>
      </w:r>
      <w:r w:rsidR="00292535" w:rsidRPr="00DD237C">
        <w:t xml:space="preserve">) a § </w:t>
      </w:r>
      <w:r w:rsidR="00292535">
        <w:t>56</w:t>
      </w:r>
      <w:r w:rsidR="00292535" w:rsidRPr="00DD237C">
        <w:t xml:space="preserve"> Z</w:t>
      </w:r>
      <w:r w:rsidR="00292535">
        <w:t>Z</w:t>
      </w:r>
      <w:r w:rsidR="00292535" w:rsidRPr="00DD237C">
        <w:t>VZ</w:t>
      </w:r>
      <w:r w:rsidR="003B377A">
        <w:t xml:space="preserve">, přičemž </w:t>
      </w:r>
      <w:r w:rsidR="003B377A">
        <w:lastRenderedPageBreak/>
        <w:t xml:space="preserve">je v souladu s § </w:t>
      </w:r>
      <w:r w:rsidR="00292535">
        <w:t>35</w:t>
      </w:r>
      <w:r w:rsidR="003B377A">
        <w:t xml:space="preserve"> Z</w:t>
      </w:r>
      <w:r w:rsidR="00AE78D7">
        <w:t>Z</w:t>
      </w:r>
      <w:r w:rsidR="003B377A">
        <w:t xml:space="preserve">VZ rozdělena do </w:t>
      </w:r>
      <w:r w:rsidR="00292535">
        <w:t>dvou</w:t>
      </w:r>
      <w:r w:rsidR="00B650F3">
        <w:t xml:space="preserve"> </w:t>
      </w:r>
      <w:r w:rsidR="003B377A">
        <w:t>(</w:t>
      </w:r>
      <w:r w:rsidR="00292535">
        <w:t>2</w:t>
      </w:r>
      <w:r w:rsidR="003B377A">
        <w:t>) samostatných částí.</w:t>
      </w:r>
    </w:p>
    <w:p w14:paraId="4E9EEEC3" w14:textId="08A594B1" w:rsidR="00B44FA2" w:rsidRPr="00FA4DCD" w:rsidRDefault="00D55ADF" w:rsidP="0064727F">
      <w:pPr>
        <w:pStyle w:val="StylNadpis1ZKLADN"/>
        <w:rPr>
          <w:color w:val="auto"/>
        </w:rPr>
      </w:pPr>
      <w:bookmarkStart w:id="45" w:name="_Toc265079402"/>
      <w:bookmarkStart w:id="46" w:name="_Ref256586317"/>
      <w:bookmarkStart w:id="47" w:name="_Toc368588678"/>
      <w:bookmarkStart w:id="48" w:name="_Toc124957147"/>
      <w:bookmarkEnd w:id="45"/>
      <w:r w:rsidRPr="00D55ADF">
        <w:rPr>
          <w:color w:val="auto"/>
        </w:rPr>
        <w:t>Předmět plnění veřejné zakázky</w:t>
      </w:r>
      <w:bookmarkEnd w:id="46"/>
      <w:bookmarkEnd w:id="47"/>
      <w:r w:rsidR="005763EE">
        <w:rPr>
          <w:color w:val="auto"/>
        </w:rPr>
        <w:t xml:space="preserve"> a další informace</w:t>
      </w:r>
      <w:bookmarkEnd w:id="48"/>
      <w:r w:rsidR="005763EE">
        <w:rPr>
          <w:color w:val="auto"/>
        </w:rPr>
        <w:t xml:space="preserve"> </w:t>
      </w:r>
    </w:p>
    <w:p w14:paraId="4E9EEEC4" w14:textId="6F197515" w:rsidR="00F13141" w:rsidRDefault="00A84689" w:rsidP="006755A6">
      <w:pPr>
        <w:pStyle w:val="Stylodstavecslovan"/>
      </w:pPr>
      <w:bookmarkStart w:id="49" w:name="_Ref261771829"/>
      <w:r w:rsidRPr="006755A6">
        <w:t>Předmět plnění veřejné zakázky</w:t>
      </w:r>
      <w:r w:rsidR="00763882">
        <w:t>:</w:t>
      </w:r>
      <w:r w:rsidRPr="006755A6">
        <w:t xml:space="preserve"> </w:t>
      </w:r>
    </w:p>
    <w:p w14:paraId="4C716ABD" w14:textId="5504F854" w:rsidR="00DD1D0C" w:rsidRDefault="00DD1D0C" w:rsidP="00A97A9E">
      <w:pPr>
        <w:pStyle w:val="Nadpis3"/>
        <w:tabs>
          <w:tab w:val="clear" w:pos="720"/>
          <w:tab w:val="num" w:pos="1418"/>
        </w:tabs>
        <w:ind w:left="1418" w:hanging="709"/>
        <w:jc w:val="both"/>
        <w:rPr>
          <w:b/>
        </w:rPr>
      </w:pPr>
      <w:bookmarkStart w:id="50" w:name="_Ref410805378"/>
      <w:bookmarkStart w:id="51" w:name="_Ref416706286"/>
      <w:r>
        <w:rPr>
          <w:b/>
        </w:rPr>
        <w:t xml:space="preserve">Část </w:t>
      </w:r>
      <w:r w:rsidR="00292535">
        <w:rPr>
          <w:b/>
        </w:rPr>
        <w:t>1</w:t>
      </w:r>
      <w:r>
        <w:rPr>
          <w:b/>
        </w:rPr>
        <w:t>: Odpadové hospodářství</w:t>
      </w:r>
      <w:bookmarkEnd w:id="50"/>
      <w:r w:rsidR="009F58A4">
        <w:rPr>
          <w:b/>
        </w:rPr>
        <w:t xml:space="preserve"> – směsný komunální odpad</w:t>
      </w:r>
      <w:bookmarkEnd w:id="51"/>
      <w:r w:rsidR="008B2290">
        <w:rPr>
          <w:b/>
        </w:rPr>
        <w:t xml:space="preserve"> </w:t>
      </w:r>
      <w:r w:rsidR="008B2290" w:rsidRPr="008B2290">
        <w:rPr>
          <w:b/>
        </w:rPr>
        <w:t xml:space="preserve">a odstraňování odpadů vzniklých při mimořádných situacích  </w:t>
      </w:r>
    </w:p>
    <w:p w14:paraId="63AD79C4" w14:textId="728ED4DA" w:rsidR="006758BA" w:rsidRDefault="006B28C9" w:rsidP="00C5232C">
      <w:pPr>
        <w:ind w:left="709"/>
        <w:jc w:val="both"/>
        <w:rPr>
          <w:color w:val="auto"/>
        </w:rPr>
      </w:pPr>
      <w:r>
        <w:rPr>
          <w:color w:val="auto"/>
        </w:rPr>
        <w:t xml:space="preserve">Předmětem plnění části </w:t>
      </w:r>
      <w:r w:rsidR="00292535">
        <w:rPr>
          <w:color w:val="auto"/>
        </w:rPr>
        <w:t>1</w:t>
      </w:r>
      <w:r>
        <w:rPr>
          <w:color w:val="auto"/>
        </w:rPr>
        <w:t xml:space="preserve"> veřejné zakázky je </w:t>
      </w:r>
      <w:r w:rsidR="009F58A4">
        <w:rPr>
          <w:color w:val="auto"/>
        </w:rPr>
        <w:t xml:space="preserve">především </w:t>
      </w:r>
      <w:r>
        <w:rPr>
          <w:color w:val="auto"/>
        </w:rPr>
        <w:t xml:space="preserve">poskytování komplexních služeb </w:t>
      </w:r>
      <w:r w:rsidRPr="006B28C9">
        <w:rPr>
          <w:color w:val="auto"/>
        </w:rPr>
        <w:t>v oblasti nakládání s</w:t>
      </w:r>
      <w:r w:rsidR="009F58A4">
        <w:rPr>
          <w:color w:val="auto"/>
        </w:rPr>
        <w:t xml:space="preserve">e směsným komunálním odpadem. </w:t>
      </w:r>
      <w:r w:rsidRPr="006B28C9">
        <w:rPr>
          <w:color w:val="auto"/>
        </w:rPr>
        <w:t>Jedná</w:t>
      </w:r>
      <w:r w:rsidR="006758BA">
        <w:rPr>
          <w:color w:val="auto"/>
        </w:rPr>
        <w:t xml:space="preserve"> </w:t>
      </w:r>
      <w:r w:rsidRPr="006B28C9">
        <w:rPr>
          <w:color w:val="auto"/>
        </w:rPr>
        <w:t xml:space="preserve">se o </w:t>
      </w:r>
      <w:r w:rsidR="009F58A4">
        <w:rPr>
          <w:color w:val="auto"/>
        </w:rPr>
        <w:t xml:space="preserve">sběr, </w:t>
      </w:r>
      <w:r w:rsidRPr="006B28C9">
        <w:rPr>
          <w:color w:val="auto"/>
        </w:rPr>
        <w:t>svoz</w:t>
      </w:r>
      <w:r w:rsidR="00BF4778">
        <w:rPr>
          <w:color w:val="auto"/>
        </w:rPr>
        <w:t>,</w:t>
      </w:r>
      <w:r w:rsidR="009F58A4">
        <w:rPr>
          <w:color w:val="auto"/>
        </w:rPr>
        <w:t xml:space="preserve"> </w:t>
      </w:r>
      <w:r w:rsidR="00827466">
        <w:rPr>
          <w:color w:val="auto"/>
        </w:rPr>
        <w:t xml:space="preserve">a </w:t>
      </w:r>
      <w:r w:rsidR="009F58A4">
        <w:rPr>
          <w:color w:val="auto"/>
        </w:rPr>
        <w:t>odstranění</w:t>
      </w:r>
      <w:r w:rsidRPr="006B28C9">
        <w:rPr>
          <w:color w:val="auto"/>
        </w:rPr>
        <w:t xml:space="preserve"> </w:t>
      </w:r>
      <w:r w:rsidR="006758BA">
        <w:rPr>
          <w:color w:val="auto"/>
        </w:rPr>
        <w:t xml:space="preserve">směsného </w:t>
      </w:r>
      <w:r w:rsidRPr="006B28C9">
        <w:rPr>
          <w:color w:val="auto"/>
        </w:rPr>
        <w:t xml:space="preserve">komunálního odpadu </w:t>
      </w:r>
      <w:r w:rsidR="009F58A4">
        <w:rPr>
          <w:color w:val="auto"/>
        </w:rPr>
        <w:t>z domácností</w:t>
      </w:r>
      <w:r w:rsidR="00485038">
        <w:rPr>
          <w:color w:val="auto"/>
        </w:rPr>
        <w:t xml:space="preserve">, od zadavatele a od jednotlivých </w:t>
      </w:r>
      <w:r w:rsidR="00CE1C0A">
        <w:rPr>
          <w:color w:val="auto"/>
        </w:rPr>
        <w:t xml:space="preserve">úřadů </w:t>
      </w:r>
      <w:r w:rsidR="00485038">
        <w:rPr>
          <w:color w:val="auto"/>
        </w:rPr>
        <w:t>městských obvodů zadavatele,</w:t>
      </w:r>
      <w:r w:rsidR="009F58A4">
        <w:rPr>
          <w:color w:val="auto"/>
        </w:rPr>
        <w:t xml:space="preserve"> včetně zajištění odpadových nádob pro tyto účely. </w:t>
      </w:r>
      <w:r w:rsidR="00F25943">
        <w:rPr>
          <w:color w:val="auto"/>
        </w:rPr>
        <w:t xml:space="preserve">Předmětem této části </w:t>
      </w:r>
      <w:r w:rsidR="00FC7B97">
        <w:rPr>
          <w:color w:val="auto"/>
        </w:rPr>
        <w:t>1</w:t>
      </w:r>
      <w:r w:rsidR="00F25943">
        <w:rPr>
          <w:color w:val="auto"/>
        </w:rPr>
        <w:t xml:space="preserve"> veřejné zakázky je dále poskytování mimořádných služeb souvisejících s odstraňováním netříděného odpadu a nečistot zejména v souvislosti s přírodními katastrofami</w:t>
      </w:r>
      <w:r w:rsidR="008B2290">
        <w:rPr>
          <w:color w:val="auto"/>
        </w:rPr>
        <w:t xml:space="preserve">, </w:t>
      </w:r>
      <w:r w:rsidR="00F25943">
        <w:rPr>
          <w:color w:val="auto"/>
        </w:rPr>
        <w:t>nepříznivými klimatickými jevy</w:t>
      </w:r>
      <w:r w:rsidR="008B2290">
        <w:rPr>
          <w:color w:val="auto"/>
        </w:rPr>
        <w:t xml:space="preserve"> a haváriemi (</w:t>
      </w:r>
      <w:r w:rsidR="008B2290" w:rsidRPr="008B2290">
        <w:rPr>
          <w:color w:val="auto"/>
        </w:rPr>
        <w:t xml:space="preserve">např. zřícení domu, výbuch, </w:t>
      </w:r>
      <w:proofErr w:type="gramStart"/>
      <w:r w:rsidR="008B2290" w:rsidRPr="008B2290">
        <w:rPr>
          <w:color w:val="auto"/>
        </w:rPr>
        <w:t>požár,</w:t>
      </w:r>
      <w:proofErr w:type="gramEnd"/>
      <w:r w:rsidR="008B2290" w:rsidRPr="008B2290">
        <w:rPr>
          <w:color w:val="auto"/>
        </w:rPr>
        <w:t xml:space="preserve"> apod.)</w:t>
      </w:r>
      <w:r w:rsidR="008B2290">
        <w:rPr>
          <w:color w:val="auto"/>
        </w:rPr>
        <w:t>.</w:t>
      </w:r>
    </w:p>
    <w:p w14:paraId="122BE67B" w14:textId="77777777" w:rsidR="006758BA" w:rsidRDefault="006758BA" w:rsidP="00C5232C">
      <w:pPr>
        <w:ind w:left="709"/>
        <w:jc w:val="both"/>
        <w:rPr>
          <w:color w:val="auto"/>
        </w:rPr>
      </w:pPr>
    </w:p>
    <w:p w14:paraId="2BEBDA8C" w14:textId="4B896FB2" w:rsidR="006758BA" w:rsidRDefault="006758BA" w:rsidP="00C5232C">
      <w:pPr>
        <w:ind w:left="709"/>
        <w:jc w:val="both"/>
        <w:rPr>
          <w:color w:val="auto"/>
        </w:rPr>
      </w:pPr>
      <w:r>
        <w:rPr>
          <w:color w:val="auto"/>
        </w:rPr>
        <w:t xml:space="preserve">Úplná specifikace předmětu plnění části </w:t>
      </w:r>
      <w:r w:rsidR="00FC7B97">
        <w:rPr>
          <w:color w:val="auto"/>
        </w:rPr>
        <w:t>1</w:t>
      </w:r>
      <w:r>
        <w:rPr>
          <w:color w:val="auto"/>
        </w:rPr>
        <w:t xml:space="preserve"> veřejné zakázky je </w:t>
      </w:r>
      <w:r w:rsidR="00FF3FC9">
        <w:rPr>
          <w:color w:val="auto"/>
        </w:rPr>
        <w:t xml:space="preserve">obsažena </w:t>
      </w:r>
      <w:r>
        <w:rPr>
          <w:color w:val="auto"/>
        </w:rPr>
        <w:t xml:space="preserve">v příloze č. </w:t>
      </w:r>
      <w:r w:rsidR="00FF6104">
        <w:rPr>
          <w:color w:val="auto"/>
        </w:rPr>
        <w:t>3</w:t>
      </w:r>
      <w:r w:rsidR="00FC7B97">
        <w:rPr>
          <w:color w:val="auto"/>
        </w:rPr>
        <w:t>a</w:t>
      </w:r>
      <w:r>
        <w:rPr>
          <w:color w:val="auto"/>
        </w:rPr>
        <w:t xml:space="preserve"> této zadávací </w:t>
      </w:r>
      <w:r w:rsidR="00FC7B97">
        <w:rPr>
          <w:color w:val="auto"/>
        </w:rPr>
        <w:t>dokumentace – závazném</w:t>
      </w:r>
      <w:r>
        <w:rPr>
          <w:color w:val="auto"/>
        </w:rPr>
        <w:t xml:space="preserve"> vzoru smlouvy na plnění části </w:t>
      </w:r>
      <w:r w:rsidR="00FC7B97">
        <w:rPr>
          <w:color w:val="auto"/>
        </w:rPr>
        <w:t>1</w:t>
      </w:r>
      <w:r>
        <w:rPr>
          <w:color w:val="auto"/>
        </w:rPr>
        <w:t xml:space="preserve"> veřejné zakázky a jeho přílohách.</w:t>
      </w:r>
    </w:p>
    <w:p w14:paraId="299142D0" w14:textId="6F4DD50D" w:rsidR="007F0A2F" w:rsidRDefault="007F0A2F" w:rsidP="00C5232C">
      <w:pPr>
        <w:ind w:left="709"/>
        <w:jc w:val="both"/>
        <w:rPr>
          <w:color w:val="auto"/>
        </w:rPr>
      </w:pPr>
    </w:p>
    <w:p w14:paraId="59F38BFA" w14:textId="01AC68D9" w:rsidR="007F0A2F" w:rsidRDefault="007F0A2F" w:rsidP="00C5232C">
      <w:pPr>
        <w:ind w:left="709"/>
        <w:jc w:val="both"/>
        <w:rPr>
          <w:color w:val="auto"/>
        </w:rPr>
      </w:pPr>
      <w:bookmarkStart w:id="52" w:name="_Hlk110350610"/>
      <w:r>
        <w:rPr>
          <w:color w:val="auto"/>
        </w:rPr>
        <w:t xml:space="preserve">Zadavatel v souladu s § </w:t>
      </w:r>
      <w:r w:rsidR="00FC7B97">
        <w:rPr>
          <w:color w:val="auto"/>
        </w:rPr>
        <w:t>105</w:t>
      </w:r>
      <w:r>
        <w:rPr>
          <w:color w:val="auto"/>
        </w:rPr>
        <w:t xml:space="preserve"> odst. </w:t>
      </w:r>
      <w:r w:rsidR="00FC7B97">
        <w:rPr>
          <w:color w:val="auto"/>
        </w:rPr>
        <w:t>2</w:t>
      </w:r>
      <w:r>
        <w:rPr>
          <w:color w:val="auto"/>
        </w:rPr>
        <w:t xml:space="preserve"> Z</w:t>
      </w:r>
      <w:r w:rsidR="00770A8E">
        <w:rPr>
          <w:color w:val="auto"/>
        </w:rPr>
        <w:t>Z</w:t>
      </w:r>
      <w:r>
        <w:rPr>
          <w:color w:val="auto"/>
        </w:rPr>
        <w:t xml:space="preserve">VZ vymezuje jako </w:t>
      </w:r>
      <w:r w:rsidR="00FC7B97">
        <w:rPr>
          <w:color w:val="auto"/>
        </w:rPr>
        <w:t>významné činnosti při realizaci</w:t>
      </w:r>
      <w:r>
        <w:rPr>
          <w:color w:val="auto"/>
        </w:rPr>
        <w:t xml:space="preserve"> předmětu plnění části </w:t>
      </w:r>
      <w:r w:rsidR="00FC7B97">
        <w:rPr>
          <w:color w:val="auto"/>
        </w:rPr>
        <w:t>1</w:t>
      </w:r>
      <w:r>
        <w:rPr>
          <w:color w:val="auto"/>
        </w:rPr>
        <w:t xml:space="preserve"> veřejné zakázky, kter</w:t>
      </w:r>
      <w:r w:rsidR="00FC7B97">
        <w:rPr>
          <w:color w:val="auto"/>
        </w:rPr>
        <w:t>é</w:t>
      </w:r>
      <w:r>
        <w:rPr>
          <w:color w:val="auto"/>
        </w:rPr>
        <w:t xml:space="preserve"> nesmí být plněn</w:t>
      </w:r>
      <w:r w:rsidR="00FC7B97">
        <w:rPr>
          <w:color w:val="auto"/>
        </w:rPr>
        <w:t>y</w:t>
      </w:r>
      <w:r>
        <w:rPr>
          <w:color w:val="auto"/>
        </w:rPr>
        <w:t xml:space="preserve"> </w:t>
      </w:r>
      <w:proofErr w:type="gramStart"/>
      <w:r w:rsidR="00FC7B97">
        <w:rPr>
          <w:color w:val="auto"/>
        </w:rPr>
        <w:t>pod</w:t>
      </w:r>
      <w:r>
        <w:rPr>
          <w:color w:val="auto"/>
        </w:rPr>
        <w:t>dodavatelem</w:t>
      </w:r>
      <w:r w:rsidR="001B0E3E">
        <w:rPr>
          <w:color w:val="auto"/>
        </w:rPr>
        <w:t xml:space="preserve"> - </w:t>
      </w:r>
      <w:r w:rsidR="00856FC7" w:rsidRPr="00FD709A">
        <w:rPr>
          <w:b/>
          <w:color w:val="auto"/>
        </w:rPr>
        <w:t>svoz</w:t>
      </w:r>
      <w:proofErr w:type="gramEnd"/>
      <w:r w:rsidR="00856FC7" w:rsidRPr="00FD709A">
        <w:rPr>
          <w:b/>
          <w:color w:val="auto"/>
        </w:rPr>
        <w:t xml:space="preserve"> směsného komunálního odpadu z odpadových nádob</w:t>
      </w:r>
      <w:r w:rsidR="00856FC7">
        <w:rPr>
          <w:color w:val="auto"/>
        </w:rPr>
        <w:t>.</w:t>
      </w:r>
    </w:p>
    <w:p w14:paraId="7B0051B2" w14:textId="4E3F06FA" w:rsidR="009D51D1" w:rsidRDefault="009D51D1" w:rsidP="00413053">
      <w:pPr>
        <w:pStyle w:val="Nadpis3"/>
        <w:tabs>
          <w:tab w:val="clear" w:pos="720"/>
          <w:tab w:val="num" w:pos="1418"/>
        </w:tabs>
        <w:ind w:left="1418" w:hanging="709"/>
        <w:jc w:val="both"/>
        <w:rPr>
          <w:b/>
        </w:rPr>
      </w:pPr>
      <w:bookmarkStart w:id="53" w:name="_Ref416706480"/>
      <w:bookmarkEnd w:id="52"/>
      <w:r w:rsidRPr="00413053">
        <w:rPr>
          <w:b/>
        </w:rPr>
        <w:t xml:space="preserve">Část </w:t>
      </w:r>
      <w:r w:rsidR="00292535">
        <w:rPr>
          <w:b/>
        </w:rPr>
        <w:t>2</w:t>
      </w:r>
      <w:r w:rsidRPr="00413053">
        <w:rPr>
          <w:b/>
        </w:rPr>
        <w:t xml:space="preserve">: </w:t>
      </w:r>
      <w:r>
        <w:rPr>
          <w:b/>
        </w:rPr>
        <w:t>Odpadové hospodářství – tříděný komunální odpad</w:t>
      </w:r>
      <w:r w:rsidR="0079672A">
        <w:rPr>
          <w:b/>
        </w:rPr>
        <w:t xml:space="preserve">, sběrné dvory </w:t>
      </w:r>
      <w:r>
        <w:rPr>
          <w:b/>
        </w:rPr>
        <w:t>a doplňkové činnosti odpadového hospodářství</w:t>
      </w:r>
      <w:bookmarkEnd w:id="53"/>
    </w:p>
    <w:p w14:paraId="6A7770BB" w14:textId="5AEECBB7" w:rsidR="009D51D1" w:rsidRDefault="00C35479" w:rsidP="00FC3D56">
      <w:pPr>
        <w:ind w:left="709"/>
        <w:jc w:val="both"/>
        <w:rPr>
          <w:color w:val="auto"/>
        </w:rPr>
      </w:pPr>
      <w:r>
        <w:rPr>
          <w:color w:val="auto"/>
        </w:rPr>
        <w:t xml:space="preserve">Předmětem plnění části </w:t>
      </w:r>
      <w:r w:rsidR="00FC7B97">
        <w:rPr>
          <w:color w:val="auto"/>
        </w:rPr>
        <w:t>2</w:t>
      </w:r>
      <w:r>
        <w:rPr>
          <w:color w:val="auto"/>
        </w:rPr>
        <w:t xml:space="preserve"> veřejné zakázky je především </w:t>
      </w:r>
      <w:r w:rsidR="00426C9E">
        <w:rPr>
          <w:color w:val="auto"/>
        </w:rPr>
        <w:t xml:space="preserve">sběr, svoz a zajištění využití tříděného komunálního odpadu, </w:t>
      </w:r>
      <w:r w:rsidR="0079672A">
        <w:rPr>
          <w:color w:val="auto"/>
        </w:rPr>
        <w:t>sběr, svoz a zajištění využití</w:t>
      </w:r>
      <w:r w:rsidR="007F7D73">
        <w:rPr>
          <w:color w:val="auto"/>
        </w:rPr>
        <w:t xml:space="preserve"> </w:t>
      </w:r>
      <w:r w:rsidR="0079672A">
        <w:rPr>
          <w:color w:val="auto"/>
        </w:rPr>
        <w:t xml:space="preserve">pravidelně </w:t>
      </w:r>
      <w:r w:rsidR="00C166A3">
        <w:rPr>
          <w:color w:val="auto"/>
        </w:rPr>
        <w:t>svážených</w:t>
      </w:r>
      <w:r w:rsidR="0079672A">
        <w:rPr>
          <w:color w:val="auto"/>
        </w:rPr>
        <w:t xml:space="preserve"> </w:t>
      </w:r>
      <w:r w:rsidR="00426C9E">
        <w:rPr>
          <w:color w:val="auto"/>
        </w:rPr>
        <w:t>odpadů</w:t>
      </w:r>
      <w:r w:rsidR="001B0E3E">
        <w:rPr>
          <w:color w:val="auto"/>
        </w:rPr>
        <w:t xml:space="preserve"> </w:t>
      </w:r>
      <w:r w:rsidR="00426C9E">
        <w:rPr>
          <w:color w:val="auto"/>
        </w:rPr>
        <w:t>ze zeleně</w:t>
      </w:r>
      <w:r w:rsidR="00FC3D56">
        <w:rPr>
          <w:color w:val="auto"/>
        </w:rPr>
        <w:t>, produkovaných domácnostmi</w:t>
      </w:r>
      <w:r w:rsidR="00C52A92">
        <w:rPr>
          <w:color w:val="auto"/>
        </w:rPr>
        <w:t xml:space="preserve">, zadavatelem nebo </w:t>
      </w:r>
      <w:r w:rsidR="00CE1C0A">
        <w:rPr>
          <w:color w:val="auto"/>
        </w:rPr>
        <w:t xml:space="preserve">úřady </w:t>
      </w:r>
      <w:r w:rsidR="00C52A92">
        <w:rPr>
          <w:color w:val="auto"/>
        </w:rPr>
        <w:t>městský</w:t>
      </w:r>
      <w:r w:rsidR="00CE1C0A">
        <w:rPr>
          <w:color w:val="auto"/>
        </w:rPr>
        <w:t>ch</w:t>
      </w:r>
      <w:r w:rsidR="00C52A92">
        <w:rPr>
          <w:color w:val="auto"/>
        </w:rPr>
        <w:t xml:space="preserve"> obvod</w:t>
      </w:r>
      <w:r w:rsidR="00CE1C0A">
        <w:rPr>
          <w:color w:val="auto"/>
        </w:rPr>
        <w:t>ů</w:t>
      </w:r>
      <w:r w:rsidR="00C52A92">
        <w:rPr>
          <w:color w:val="auto"/>
        </w:rPr>
        <w:t xml:space="preserve"> zadavatele</w:t>
      </w:r>
      <w:r w:rsidR="00426C9E">
        <w:rPr>
          <w:color w:val="auto"/>
        </w:rPr>
        <w:t>, provoz sběrných dvorů</w:t>
      </w:r>
      <w:r w:rsidR="007F7D73">
        <w:rPr>
          <w:color w:val="auto"/>
        </w:rPr>
        <w:t xml:space="preserve"> včetně zajištění využití nebo odstranění přijatých odpadů</w:t>
      </w:r>
      <w:r w:rsidR="00426C9E">
        <w:rPr>
          <w:color w:val="auto"/>
        </w:rPr>
        <w:t xml:space="preserve">, </w:t>
      </w:r>
      <w:r w:rsidR="0079672A">
        <w:rPr>
          <w:color w:val="auto"/>
        </w:rPr>
        <w:t>sběr, svoz a zajištění využití</w:t>
      </w:r>
      <w:r w:rsidR="007F7D73">
        <w:rPr>
          <w:color w:val="auto"/>
        </w:rPr>
        <w:t xml:space="preserve"> nebo odstranění</w:t>
      </w:r>
      <w:r w:rsidR="0079672A">
        <w:rPr>
          <w:color w:val="auto"/>
        </w:rPr>
        <w:t xml:space="preserve"> objemných</w:t>
      </w:r>
      <w:r w:rsidR="00FC3D56">
        <w:rPr>
          <w:color w:val="auto"/>
        </w:rPr>
        <w:t xml:space="preserve"> a nebezpečných odpadů či </w:t>
      </w:r>
      <w:r w:rsidR="0079672A">
        <w:rPr>
          <w:color w:val="auto"/>
        </w:rPr>
        <w:t>sběr, svoz a zajištění využití</w:t>
      </w:r>
      <w:r w:rsidR="007F7D73">
        <w:rPr>
          <w:color w:val="auto"/>
        </w:rPr>
        <w:t xml:space="preserve"> nebo odstranění</w:t>
      </w:r>
      <w:r w:rsidR="0079672A">
        <w:rPr>
          <w:color w:val="auto"/>
        </w:rPr>
        <w:t xml:space="preserve"> </w:t>
      </w:r>
      <w:r w:rsidR="00FC3D56">
        <w:rPr>
          <w:color w:val="auto"/>
        </w:rPr>
        <w:t xml:space="preserve">odpadu </w:t>
      </w:r>
      <w:r w:rsidR="0079672A">
        <w:rPr>
          <w:color w:val="auto"/>
        </w:rPr>
        <w:t>neoprávněně od</w:t>
      </w:r>
      <w:r w:rsidR="00FC3D56">
        <w:rPr>
          <w:color w:val="auto"/>
        </w:rPr>
        <w:t xml:space="preserve">loženého mimo </w:t>
      </w:r>
      <w:r w:rsidR="0079672A">
        <w:rPr>
          <w:color w:val="auto"/>
        </w:rPr>
        <w:t>místo určení</w:t>
      </w:r>
      <w:r w:rsidR="00FC3D56">
        <w:rPr>
          <w:color w:val="auto"/>
        </w:rPr>
        <w:t>.</w:t>
      </w:r>
    </w:p>
    <w:p w14:paraId="2D16D6BA" w14:textId="77777777" w:rsidR="00FC3D56" w:rsidRDefault="00FC3D56" w:rsidP="00FC3D56">
      <w:pPr>
        <w:ind w:left="709"/>
        <w:jc w:val="both"/>
        <w:rPr>
          <w:color w:val="auto"/>
        </w:rPr>
      </w:pPr>
    </w:p>
    <w:p w14:paraId="3EAB4921" w14:textId="31DFB583" w:rsidR="00FC3D56" w:rsidRDefault="00FC3D56" w:rsidP="00FC3D56">
      <w:pPr>
        <w:ind w:left="709"/>
        <w:jc w:val="both"/>
        <w:rPr>
          <w:color w:val="auto"/>
        </w:rPr>
      </w:pPr>
      <w:r>
        <w:rPr>
          <w:color w:val="auto"/>
        </w:rPr>
        <w:t xml:space="preserve">Úplná specifikace předmětu plnění části </w:t>
      </w:r>
      <w:r w:rsidR="00770A8E">
        <w:rPr>
          <w:color w:val="auto"/>
        </w:rPr>
        <w:t>2</w:t>
      </w:r>
      <w:r>
        <w:rPr>
          <w:color w:val="auto"/>
        </w:rPr>
        <w:t xml:space="preserve"> veřejné zakázky je obsažena v příloze č. </w:t>
      </w:r>
      <w:r w:rsidR="007F7D73">
        <w:rPr>
          <w:color w:val="auto"/>
        </w:rPr>
        <w:t>3</w:t>
      </w:r>
      <w:r w:rsidR="00770A8E">
        <w:rPr>
          <w:color w:val="auto"/>
        </w:rPr>
        <w:t>b</w:t>
      </w:r>
      <w:r w:rsidR="007F7D73">
        <w:rPr>
          <w:color w:val="auto"/>
        </w:rPr>
        <w:t xml:space="preserve"> </w:t>
      </w:r>
      <w:r>
        <w:rPr>
          <w:color w:val="auto"/>
        </w:rPr>
        <w:t xml:space="preserve">této zadávací </w:t>
      </w:r>
      <w:proofErr w:type="gramStart"/>
      <w:r>
        <w:rPr>
          <w:color w:val="auto"/>
        </w:rPr>
        <w:t>dokumentace - závazném</w:t>
      </w:r>
      <w:proofErr w:type="gramEnd"/>
      <w:r>
        <w:rPr>
          <w:color w:val="auto"/>
        </w:rPr>
        <w:t xml:space="preserve"> vzoru smlouvy na plnění části </w:t>
      </w:r>
      <w:r w:rsidR="00770A8E">
        <w:rPr>
          <w:color w:val="auto"/>
        </w:rPr>
        <w:t>2</w:t>
      </w:r>
      <w:r>
        <w:rPr>
          <w:color w:val="auto"/>
        </w:rPr>
        <w:t xml:space="preserve"> veřejné zakázky a jeho přílohách.</w:t>
      </w:r>
    </w:p>
    <w:p w14:paraId="6FA852C5" w14:textId="33C5E6C6" w:rsidR="00856FC7" w:rsidRDefault="00856FC7" w:rsidP="00FC3D56">
      <w:pPr>
        <w:ind w:left="709"/>
        <w:jc w:val="both"/>
        <w:rPr>
          <w:color w:val="auto"/>
        </w:rPr>
      </w:pPr>
    </w:p>
    <w:p w14:paraId="323EF190" w14:textId="61C8B840" w:rsidR="00856FC7" w:rsidRPr="00426C9E" w:rsidRDefault="00856FC7" w:rsidP="00FC3D56">
      <w:pPr>
        <w:ind w:left="709"/>
        <w:jc w:val="both"/>
        <w:rPr>
          <w:color w:val="auto"/>
        </w:rPr>
      </w:pPr>
      <w:r>
        <w:rPr>
          <w:color w:val="auto"/>
        </w:rPr>
        <w:t xml:space="preserve">Zadavatel v souladu s § </w:t>
      </w:r>
      <w:r w:rsidR="00770A8E">
        <w:rPr>
          <w:color w:val="auto"/>
        </w:rPr>
        <w:t>105</w:t>
      </w:r>
      <w:r>
        <w:rPr>
          <w:color w:val="auto"/>
        </w:rPr>
        <w:t xml:space="preserve"> odst. </w:t>
      </w:r>
      <w:r w:rsidR="00770A8E">
        <w:rPr>
          <w:color w:val="auto"/>
        </w:rPr>
        <w:t>2</w:t>
      </w:r>
      <w:r>
        <w:rPr>
          <w:color w:val="auto"/>
        </w:rPr>
        <w:t xml:space="preserve"> Z</w:t>
      </w:r>
      <w:r w:rsidR="00770A8E">
        <w:rPr>
          <w:color w:val="auto"/>
        </w:rPr>
        <w:t>Z</w:t>
      </w:r>
      <w:r>
        <w:rPr>
          <w:color w:val="auto"/>
        </w:rPr>
        <w:t xml:space="preserve">VZ vymezuje jako </w:t>
      </w:r>
      <w:r w:rsidR="00770A8E">
        <w:rPr>
          <w:color w:val="auto"/>
        </w:rPr>
        <w:t xml:space="preserve">významné činnosti při realizaci </w:t>
      </w:r>
      <w:r>
        <w:rPr>
          <w:color w:val="auto"/>
        </w:rPr>
        <w:t xml:space="preserve">předmětu plnění části </w:t>
      </w:r>
      <w:r w:rsidR="00770A8E">
        <w:rPr>
          <w:color w:val="auto"/>
        </w:rPr>
        <w:t>2</w:t>
      </w:r>
      <w:r>
        <w:rPr>
          <w:color w:val="auto"/>
        </w:rPr>
        <w:t xml:space="preserve"> veřejné zakázky, kter</w:t>
      </w:r>
      <w:r w:rsidR="00770A8E">
        <w:rPr>
          <w:color w:val="auto"/>
        </w:rPr>
        <w:t>é</w:t>
      </w:r>
      <w:r>
        <w:rPr>
          <w:color w:val="auto"/>
        </w:rPr>
        <w:t xml:space="preserve"> nesmí být plněn</w:t>
      </w:r>
      <w:r w:rsidR="00770A8E">
        <w:rPr>
          <w:color w:val="auto"/>
        </w:rPr>
        <w:t>y</w:t>
      </w:r>
      <w:r>
        <w:rPr>
          <w:color w:val="auto"/>
        </w:rPr>
        <w:t xml:space="preserve"> </w:t>
      </w:r>
      <w:r w:rsidR="00770A8E">
        <w:rPr>
          <w:color w:val="auto"/>
        </w:rPr>
        <w:t>pod</w:t>
      </w:r>
      <w:r>
        <w:rPr>
          <w:color w:val="auto"/>
        </w:rPr>
        <w:t>dodavatelem</w:t>
      </w:r>
      <w:r w:rsidR="00405B2A">
        <w:rPr>
          <w:color w:val="auto"/>
        </w:rPr>
        <w:t xml:space="preserve"> </w:t>
      </w:r>
      <w:bookmarkStart w:id="54" w:name="_Hlk110350695"/>
      <w:r w:rsidRPr="00FD709A">
        <w:rPr>
          <w:b/>
          <w:color w:val="auto"/>
        </w:rPr>
        <w:t>svoz tříděného komunálního odpadu z odpadových nádob</w:t>
      </w:r>
      <w:r>
        <w:rPr>
          <w:color w:val="auto"/>
        </w:rPr>
        <w:t xml:space="preserve"> dle přílohy č. 1a závazného vzoru smlouvy na plnění části </w:t>
      </w:r>
      <w:r w:rsidR="006E22C4">
        <w:rPr>
          <w:color w:val="auto"/>
        </w:rPr>
        <w:t>2</w:t>
      </w:r>
      <w:r>
        <w:rPr>
          <w:color w:val="auto"/>
        </w:rPr>
        <w:t xml:space="preserve"> této veřejné zakázky pro všechny tam uvedené složky odpadů</w:t>
      </w:r>
      <w:bookmarkEnd w:id="54"/>
      <w:r>
        <w:rPr>
          <w:color w:val="auto"/>
        </w:rPr>
        <w:t>.</w:t>
      </w:r>
    </w:p>
    <w:p w14:paraId="4E9EEECD" w14:textId="77777777" w:rsidR="00F6477A" w:rsidRDefault="00F6477A" w:rsidP="00F6477A">
      <w:pPr>
        <w:pStyle w:val="Stylodstavecslovan"/>
      </w:pPr>
      <w:r>
        <w:t>Klasifikace předmětu veřejné zakázky:</w:t>
      </w:r>
    </w:p>
    <w:p w14:paraId="283C4519" w14:textId="0FDD3233" w:rsidR="006C5A1B" w:rsidRDefault="006C5A1B" w:rsidP="006C5A1B">
      <w:pPr>
        <w:pStyle w:val="Nadpis3"/>
        <w:tabs>
          <w:tab w:val="clear" w:pos="720"/>
          <w:tab w:val="num" w:pos="1418"/>
        </w:tabs>
        <w:ind w:left="1418" w:hanging="709"/>
        <w:jc w:val="both"/>
      </w:pPr>
      <w:r>
        <w:t xml:space="preserve">Část </w:t>
      </w:r>
      <w:r w:rsidR="00D3688A">
        <w:t>1</w:t>
      </w:r>
      <w:r>
        <w:t xml:space="preserve"> veřejné zakázky:</w:t>
      </w:r>
    </w:p>
    <w:p w14:paraId="5A608CE4" w14:textId="4AFE136A" w:rsidR="001A0F62" w:rsidRDefault="001A0F62" w:rsidP="001A0F62">
      <w:pPr>
        <w:pStyle w:val="Nadpis3"/>
        <w:numPr>
          <w:ilvl w:val="0"/>
          <w:numId w:val="4"/>
        </w:numPr>
        <w:spacing w:before="0" w:after="0"/>
        <w:ind w:left="1276" w:hanging="567"/>
      </w:pPr>
      <w:r w:rsidRPr="0089489E">
        <w:t xml:space="preserve">Kód CPV: </w:t>
      </w:r>
      <w:proofErr w:type="gramStart"/>
      <w:r w:rsidRPr="0089489E">
        <w:t>905</w:t>
      </w:r>
      <w:r w:rsidR="00532EAA">
        <w:t>0</w:t>
      </w:r>
      <w:r w:rsidRPr="0089489E">
        <w:t>0000 – 2</w:t>
      </w:r>
      <w:proofErr w:type="gramEnd"/>
      <w:r w:rsidRPr="0089489E">
        <w:t xml:space="preserve"> – Služby související s likvidací odpadů a odpady</w:t>
      </w:r>
      <w:r w:rsidRPr="001A0F62">
        <w:t>;</w:t>
      </w:r>
    </w:p>
    <w:p w14:paraId="2860F2A3" w14:textId="0A9C6988" w:rsidR="00532EAA" w:rsidRPr="00AA597E" w:rsidRDefault="00532EAA" w:rsidP="00AA597E">
      <w:pPr>
        <w:pStyle w:val="Nadpis3"/>
        <w:numPr>
          <w:ilvl w:val="0"/>
          <w:numId w:val="4"/>
        </w:numPr>
        <w:spacing w:before="0" w:after="0"/>
        <w:ind w:left="1276" w:hanging="567"/>
      </w:pPr>
      <w:r>
        <w:t xml:space="preserve">Kód CPV: </w:t>
      </w:r>
      <w:proofErr w:type="gramStart"/>
      <w:r w:rsidRPr="00532EAA">
        <w:t>90510000</w:t>
      </w:r>
      <w:r>
        <w:t xml:space="preserve"> – 5</w:t>
      </w:r>
      <w:proofErr w:type="gramEnd"/>
      <w:r>
        <w:t xml:space="preserve"> </w:t>
      </w:r>
      <w:r w:rsidRPr="0089489E">
        <w:t>–</w:t>
      </w:r>
      <w:r>
        <w:t xml:space="preserve"> Odstraňování a čistění odpadu;</w:t>
      </w:r>
    </w:p>
    <w:p w14:paraId="64BAF473" w14:textId="6CF95937" w:rsidR="006C5A1B" w:rsidRDefault="006C5A1B" w:rsidP="006C5A1B">
      <w:pPr>
        <w:pStyle w:val="Nadpis3"/>
        <w:numPr>
          <w:ilvl w:val="0"/>
          <w:numId w:val="4"/>
        </w:numPr>
        <w:spacing w:before="0" w:after="0"/>
        <w:ind w:left="1276" w:hanging="567"/>
      </w:pPr>
      <w:r w:rsidRPr="009E224C">
        <w:t xml:space="preserve">Kód CPV: </w:t>
      </w:r>
      <w:proofErr w:type="gramStart"/>
      <w:r>
        <w:t>90512000</w:t>
      </w:r>
      <w:r w:rsidRPr="009E224C">
        <w:t xml:space="preserve"> – </w:t>
      </w:r>
      <w:r>
        <w:t>9</w:t>
      </w:r>
      <w:proofErr w:type="gramEnd"/>
      <w:r w:rsidRPr="009E224C">
        <w:t xml:space="preserve"> – </w:t>
      </w:r>
      <w:r>
        <w:t>Odvoz odpadů;</w:t>
      </w:r>
    </w:p>
    <w:p w14:paraId="450E6A21" w14:textId="77777777" w:rsidR="001A0F62" w:rsidRPr="0089489E" w:rsidRDefault="001A0F62" w:rsidP="0089489E">
      <w:pPr>
        <w:pStyle w:val="Nadpis3"/>
        <w:numPr>
          <w:ilvl w:val="0"/>
          <w:numId w:val="4"/>
        </w:numPr>
        <w:spacing w:before="0" w:after="0"/>
        <w:ind w:left="1276" w:hanging="567"/>
      </w:pPr>
      <w:r w:rsidRPr="0089489E">
        <w:t xml:space="preserve">Kód CPV: </w:t>
      </w:r>
      <w:proofErr w:type="gramStart"/>
      <w:r w:rsidRPr="0089489E">
        <w:t>90511200 – 4</w:t>
      </w:r>
      <w:proofErr w:type="gramEnd"/>
      <w:r w:rsidRPr="0089489E">
        <w:t xml:space="preserve"> – Sběr odpadu z domácností;</w:t>
      </w:r>
    </w:p>
    <w:p w14:paraId="7340BEB5" w14:textId="33B2D287" w:rsidR="006C5A1B" w:rsidRDefault="006C5A1B" w:rsidP="006C5A1B">
      <w:pPr>
        <w:pStyle w:val="Nadpis3"/>
        <w:numPr>
          <w:ilvl w:val="0"/>
          <w:numId w:val="4"/>
        </w:numPr>
        <w:spacing w:before="0" w:after="0"/>
        <w:ind w:left="1276" w:hanging="567"/>
      </w:pPr>
      <w:r w:rsidRPr="009E224C">
        <w:lastRenderedPageBreak/>
        <w:t xml:space="preserve">Kód CPV: </w:t>
      </w:r>
      <w:proofErr w:type="gramStart"/>
      <w:r w:rsidRPr="00BF0823">
        <w:t>90</w:t>
      </w:r>
      <w:r>
        <w:t xml:space="preserve">513100 </w:t>
      </w:r>
      <w:r w:rsidRPr="009E224C">
        <w:t>–</w:t>
      </w:r>
      <w:r>
        <w:t xml:space="preserve"> 7</w:t>
      </w:r>
      <w:proofErr w:type="gramEnd"/>
      <w:r w:rsidRPr="009E224C">
        <w:t xml:space="preserve"> – </w:t>
      </w:r>
      <w:r>
        <w:t>Likvidace odpadu z domácnosti.</w:t>
      </w:r>
    </w:p>
    <w:p w14:paraId="36C98398" w14:textId="103B9FD4" w:rsidR="00FC3D56" w:rsidRDefault="004D3883" w:rsidP="008644BB">
      <w:pPr>
        <w:pStyle w:val="Nadpis3"/>
        <w:tabs>
          <w:tab w:val="clear" w:pos="720"/>
          <w:tab w:val="num" w:pos="1418"/>
        </w:tabs>
        <w:ind w:left="1418" w:hanging="709"/>
        <w:jc w:val="both"/>
      </w:pPr>
      <w:r>
        <w:t xml:space="preserve">Část </w:t>
      </w:r>
      <w:r w:rsidR="00D3688A">
        <w:t>2</w:t>
      </w:r>
      <w:r>
        <w:t xml:space="preserve"> veřejné zakázky:</w:t>
      </w:r>
    </w:p>
    <w:p w14:paraId="4058186F" w14:textId="5A6F4515" w:rsidR="001A0F62" w:rsidRDefault="001A0F62" w:rsidP="0089489E">
      <w:pPr>
        <w:pStyle w:val="Nadpis3"/>
        <w:numPr>
          <w:ilvl w:val="0"/>
          <w:numId w:val="0"/>
        </w:numPr>
        <w:spacing w:after="0"/>
        <w:ind w:left="1276" w:hanging="567"/>
      </w:pPr>
      <w:r w:rsidRPr="001A0F62">
        <w:t>•</w:t>
      </w:r>
      <w:r w:rsidRPr="001A0F62">
        <w:tab/>
        <w:t xml:space="preserve">Kód CPV: </w:t>
      </w:r>
      <w:proofErr w:type="gramStart"/>
      <w:r w:rsidRPr="001A0F62">
        <w:t>905</w:t>
      </w:r>
      <w:r w:rsidR="00532EAA">
        <w:t>0</w:t>
      </w:r>
      <w:r w:rsidRPr="001A0F62">
        <w:t>0000 – 2</w:t>
      </w:r>
      <w:proofErr w:type="gramEnd"/>
      <w:r w:rsidRPr="001A0F62">
        <w:t xml:space="preserve"> – Služby související s likvidací odpadů a odpady;</w:t>
      </w:r>
    </w:p>
    <w:p w14:paraId="7F656838" w14:textId="2B595C5D" w:rsidR="00532EAA" w:rsidRPr="00AA597E" w:rsidRDefault="00532EAA" w:rsidP="00405B2A">
      <w:pPr>
        <w:pStyle w:val="Nadpis3"/>
        <w:numPr>
          <w:ilvl w:val="0"/>
          <w:numId w:val="4"/>
        </w:numPr>
        <w:spacing w:before="0" w:after="0"/>
        <w:ind w:left="1276" w:hanging="567"/>
      </w:pPr>
      <w:r>
        <w:t xml:space="preserve">Kód CPV: </w:t>
      </w:r>
      <w:proofErr w:type="gramStart"/>
      <w:r w:rsidRPr="00532EAA">
        <w:t>90510000</w:t>
      </w:r>
      <w:r>
        <w:t xml:space="preserve"> – 5</w:t>
      </w:r>
      <w:proofErr w:type="gramEnd"/>
      <w:r>
        <w:t xml:space="preserve"> </w:t>
      </w:r>
      <w:r w:rsidRPr="0089489E">
        <w:t>–</w:t>
      </w:r>
      <w:r>
        <w:t xml:space="preserve"> Odstraňování a čistění odpadu;</w:t>
      </w:r>
    </w:p>
    <w:p w14:paraId="3B639649" w14:textId="77777777" w:rsidR="004D3883" w:rsidRDefault="004D3883" w:rsidP="004D3883">
      <w:pPr>
        <w:pStyle w:val="Nadpis3"/>
        <w:numPr>
          <w:ilvl w:val="0"/>
          <w:numId w:val="4"/>
        </w:numPr>
        <w:spacing w:before="0" w:after="0"/>
        <w:ind w:left="1276" w:hanging="567"/>
      </w:pPr>
      <w:r w:rsidRPr="009E224C">
        <w:t xml:space="preserve">Kód CPV: </w:t>
      </w:r>
      <w:proofErr w:type="gramStart"/>
      <w:r>
        <w:t>90512000</w:t>
      </w:r>
      <w:r w:rsidRPr="009E224C">
        <w:t xml:space="preserve"> – </w:t>
      </w:r>
      <w:r>
        <w:t>9</w:t>
      </w:r>
      <w:proofErr w:type="gramEnd"/>
      <w:r w:rsidRPr="009E224C">
        <w:t xml:space="preserve"> – </w:t>
      </w:r>
      <w:r>
        <w:t>Odvoz odpadů;</w:t>
      </w:r>
    </w:p>
    <w:p w14:paraId="09202053" w14:textId="689A7A4D" w:rsidR="004D3883" w:rsidRPr="005A4306" w:rsidRDefault="004D3883" w:rsidP="005A4306">
      <w:pPr>
        <w:pStyle w:val="Nadpis3"/>
        <w:numPr>
          <w:ilvl w:val="0"/>
          <w:numId w:val="4"/>
        </w:numPr>
        <w:spacing w:before="0" w:after="0"/>
        <w:ind w:left="1276" w:hanging="567"/>
      </w:pPr>
      <w:r w:rsidRPr="009E224C">
        <w:t xml:space="preserve">Kód CPV: </w:t>
      </w:r>
      <w:proofErr w:type="gramStart"/>
      <w:r>
        <w:t>90511200</w:t>
      </w:r>
      <w:r w:rsidRPr="009E224C">
        <w:t xml:space="preserve"> – </w:t>
      </w:r>
      <w:r>
        <w:t>4</w:t>
      </w:r>
      <w:proofErr w:type="gramEnd"/>
      <w:r w:rsidRPr="009E224C">
        <w:t xml:space="preserve"> – </w:t>
      </w:r>
      <w:r>
        <w:t>S</w:t>
      </w:r>
      <w:r w:rsidR="00855A94">
        <w:t>běr odpadu z domácností</w:t>
      </w:r>
      <w:r>
        <w:t>;</w:t>
      </w:r>
    </w:p>
    <w:p w14:paraId="7689376C" w14:textId="77777777" w:rsidR="004D3883" w:rsidRDefault="004D3883" w:rsidP="004D3883">
      <w:pPr>
        <w:pStyle w:val="Nadpis3"/>
        <w:numPr>
          <w:ilvl w:val="0"/>
          <w:numId w:val="4"/>
        </w:numPr>
        <w:spacing w:before="0" w:after="0"/>
        <w:ind w:left="1276" w:hanging="567"/>
      </w:pPr>
      <w:r w:rsidRPr="009E224C">
        <w:t xml:space="preserve">Kód CPV: </w:t>
      </w:r>
      <w:proofErr w:type="gramStart"/>
      <w:r w:rsidRPr="00BF0823">
        <w:t>90</w:t>
      </w:r>
      <w:r>
        <w:t xml:space="preserve">513100 </w:t>
      </w:r>
      <w:r w:rsidRPr="009E224C">
        <w:t>–</w:t>
      </w:r>
      <w:r>
        <w:t xml:space="preserve"> 7</w:t>
      </w:r>
      <w:proofErr w:type="gramEnd"/>
      <w:r w:rsidRPr="009E224C">
        <w:t xml:space="preserve"> – </w:t>
      </w:r>
      <w:r>
        <w:t>Likvidace odpadu z domácnosti.</w:t>
      </w:r>
    </w:p>
    <w:p w14:paraId="417AC4BE" w14:textId="77777777" w:rsidR="004D3883" w:rsidRPr="005A4306" w:rsidRDefault="004D3883" w:rsidP="008644BB">
      <w:pPr>
        <w:pStyle w:val="Nadpis3"/>
        <w:numPr>
          <w:ilvl w:val="0"/>
          <w:numId w:val="0"/>
        </w:numPr>
        <w:spacing w:before="0" w:after="0"/>
        <w:ind w:left="1276"/>
      </w:pPr>
    </w:p>
    <w:p w14:paraId="4E9EEED6" w14:textId="77777777" w:rsidR="006A44C0" w:rsidRPr="00FA4DCD" w:rsidRDefault="006A44C0" w:rsidP="006A44C0">
      <w:pPr>
        <w:pStyle w:val="Stylodstavecslovan"/>
      </w:pPr>
      <w:r w:rsidRPr="00FA4DCD">
        <w:t>Závaznost požadavků zadavatele</w:t>
      </w:r>
    </w:p>
    <w:p w14:paraId="4E9EEED7" w14:textId="652485F6" w:rsidR="006A44C0" w:rsidRPr="00FA4DCD" w:rsidRDefault="006A44C0" w:rsidP="006A44C0">
      <w:pPr>
        <w:pStyle w:val="ZKLADN"/>
        <w:spacing w:after="240" w:line="320" w:lineRule="atLeast"/>
        <w:rPr>
          <w:rFonts w:ascii="Calibri" w:hAnsi="Calibri" w:cs="Calibri"/>
          <w:color w:val="auto"/>
          <w:sz w:val="22"/>
          <w:szCs w:val="22"/>
        </w:rPr>
      </w:pPr>
      <w:r w:rsidRPr="00FA4DCD">
        <w:rPr>
          <w:rFonts w:ascii="Calibri" w:hAnsi="Calibri" w:cs="Calibri"/>
          <w:color w:val="auto"/>
          <w:sz w:val="22"/>
          <w:szCs w:val="22"/>
        </w:rPr>
        <w:t xml:space="preserve">Informace a údaje uvedené v jednotlivých částech této zadávací dokumentace a v přílohách zadávací dokumentace vymezují závazné požadavky zadavatele na plnění veřejné zakázky. Tyto požadavky je </w:t>
      </w:r>
      <w:r w:rsidR="001E0DF5">
        <w:rPr>
          <w:rFonts w:ascii="Calibri" w:hAnsi="Calibri" w:cs="Calibri"/>
          <w:color w:val="auto"/>
          <w:sz w:val="22"/>
          <w:szCs w:val="22"/>
        </w:rPr>
        <w:t>dodavatel</w:t>
      </w:r>
      <w:r w:rsidR="006B2972" w:rsidRPr="00FA4DCD">
        <w:rPr>
          <w:rFonts w:ascii="Calibri" w:hAnsi="Calibri" w:cs="Calibri"/>
          <w:color w:val="auto"/>
          <w:sz w:val="22"/>
          <w:szCs w:val="22"/>
        </w:rPr>
        <w:t xml:space="preserve"> </w:t>
      </w:r>
      <w:r w:rsidRPr="00FA4DCD">
        <w:rPr>
          <w:rFonts w:ascii="Calibri" w:hAnsi="Calibri" w:cs="Calibri"/>
          <w:color w:val="auto"/>
          <w:sz w:val="22"/>
          <w:szCs w:val="22"/>
        </w:rPr>
        <w:t>povinen plně a bezvýhradně respektovat při zpracování své nabídky. Neakceptování požadavků zadavatele uvedených v této zadávací dokumentaci či změny obchodních podmínek budou považovány za nesplnění zadávacích podmínek s</w:t>
      </w:r>
      <w:r w:rsidR="00405B2A">
        <w:rPr>
          <w:rFonts w:ascii="Calibri" w:hAnsi="Calibri" w:cs="Calibri"/>
          <w:color w:val="auto"/>
          <w:sz w:val="22"/>
          <w:szCs w:val="22"/>
        </w:rPr>
        <w:t xml:space="preserve"> možným </w:t>
      </w:r>
      <w:r w:rsidR="00DF7A97">
        <w:rPr>
          <w:rFonts w:ascii="Calibri" w:hAnsi="Calibri" w:cs="Calibri"/>
          <w:color w:val="auto"/>
          <w:sz w:val="22"/>
          <w:szCs w:val="22"/>
        </w:rPr>
        <w:t xml:space="preserve">následkem spočívajícím ve </w:t>
      </w:r>
      <w:r w:rsidRPr="00FA4DCD">
        <w:rPr>
          <w:rFonts w:ascii="Calibri" w:hAnsi="Calibri" w:cs="Calibri"/>
          <w:color w:val="auto"/>
          <w:sz w:val="22"/>
          <w:szCs w:val="22"/>
        </w:rPr>
        <w:t xml:space="preserve">vyloučení </w:t>
      </w:r>
      <w:r w:rsidR="001E0DF5">
        <w:rPr>
          <w:rFonts w:ascii="Calibri" w:hAnsi="Calibri" w:cs="Calibri"/>
          <w:color w:val="auto"/>
          <w:sz w:val="22"/>
          <w:szCs w:val="22"/>
        </w:rPr>
        <w:t>dodavatel</w:t>
      </w:r>
      <w:r w:rsidR="006B2972">
        <w:rPr>
          <w:rFonts w:ascii="Calibri" w:hAnsi="Calibri" w:cs="Calibri"/>
          <w:color w:val="auto"/>
          <w:sz w:val="22"/>
          <w:szCs w:val="22"/>
        </w:rPr>
        <w:t>e</w:t>
      </w:r>
      <w:r w:rsidR="006B2972" w:rsidRPr="00FA4DCD">
        <w:rPr>
          <w:rFonts w:ascii="Calibri" w:hAnsi="Calibri" w:cs="Calibri"/>
          <w:color w:val="auto"/>
          <w:sz w:val="22"/>
          <w:szCs w:val="22"/>
        </w:rPr>
        <w:t xml:space="preserve"> </w:t>
      </w:r>
      <w:r w:rsidRPr="00FA4DCD">
        <w:rPr>
          <w:rFonts w:ascii="Calibri" w:hAnsi="Calibri" w:cs="Calibri"/>
          <w:color w:val="auto"/>
          <w:sz w:val="22"/>
          <w:szCs w:val="22"/>
        </w:rPr>
        <w:t>z další účasti v zadávacím řízení.</w:t>
      </w:r>
    </w:p>
    <w:p w14:paraId="4E9EEED8" w14:textId="77777777" w:rsidR="00E26E15" w:rsidRDefault="006A44C0" w:rsidP="006A44C0">
      <w:pPr>
        <w:pStyle w:val="ZKLADN"/>
        <w:spacing w:after="240" w:line="320" w:lineRule="atLeast"/>
        <w:rPr>
          <w:rFonts w:ascii="Calibri" w:hAnsi="Calibri" w:cs="Calibri"/>
          <w:color w:val="auto"/>
          <w:sz w:val="22"/>
          <w:szCs w:val="22"/>
        </w:rPr>
      </w:pPr>
      <w:r w:rsidRPr="00FA4DCD">
        <w:rPr>
          <w:rFonts w:ascii="Calibri" w:hAnsi="Calibri" w:cs="Calibri"/>
          <w:color w:val="auto"/>
          <w:sz w:val="22"/>
          <w:szCs w:val="22"/>
        </w:rPr>
        <w:t>V případě, že zadávací podmínky obsahují odkazy na specifická označení výrobků a služeb, která platí pro určitého podnikatele (osobu) za příznačná, umožňuje zadavatel použití i jiných, kvalitativně a technicky obdobných řešení, které naplní zadavatelem požadovanou funk</w:t>
      </w:r>
      <w:r>
        <w:rPr>
          <w:rFonts w:ascii="Calibri" w:hAnsi="Calibri" w:cs="Calibri"/>
          <w:color w:val="auto"/>
          <w:sz w:val="22"/>
          <w:szCs w:val="22"/>
        </w:rPr>
        <w:t>cionalitu (byť jiným způsobem).</w:t>
      </w:r>
    </w:p>
    <w:p w14:paraId="1B4A78F4" w14:textId="57F629B6" w:rsidR="00E25CFA" w:rsidRDefault="00E25CFA" w:rsidP="006A44C0">
      <w:pPr>
        <w:pStyle w:val="ZKLADN"/>
        <w:spacing w:after="240" w:line="320" w:lineRule="atLeast"/>
        <w:rPr>
          <w:rFonts w:ascii="Calibri" w:hAnsi="Calibri" w:cs="Calibri"/>
          <w:color w:val="auto"/>
          <w:sz w:val="22"/>
          <w:szCs w:val="22"/>
        </w:rPr>
      </w:pPr>
      <w:r>
        <w:rPr>
          <w:rFonts w:ascii="Calibri" w:hAnsi="Calibri" w:cs="Calibri"/>
          <w:color w:val="auto"/>
          <w:sz w:val="22"/>
          <w:szCs w:val="22"/>
        </w:rPr>
        <w:t xml:space="preserve">Nad rámec závazných požadavků na plnění veřejné zakázky zadavatel v příloze č. 4 této zadávací dokumentace rovněž předkládá </w:t>
      </w:r>
      <w:r w:rsidR="007266E8">
        <w:rPr>
          <w:rFonts w:ascii="Calibri" w:hAnsi="Calibri" w:cs="Calibri"/>
          <w:color w:val="auto"/>
          <w:sz w:val="22"/>
          <w:szCs w:val="22"/>
        </w:rPr>
        <w:t xml:space="preserve">vybrané informace o rozsahu </w:t>
      </w:r>
      <w:r w:rsidR="00485038">
        <w:rPr>
          <w:rFonts w:ascii="Calibri" w:hAnsi="Calibri" w:cs="Calibri"/>
          <w:color w:val="auto"/>
          <w:sz w:val="22"/>
          <w:szCs w:val="22"/>
        </w:rPr>
        <w:t>služeb odpadového hospodářství</w:t>
      </w:r>
      <w:r w:rsidR="007266E8">
        <w:rPr>
          <w:rFonts w:ascii="Calibri" w:hAnsi="Calibri" w:cs="Calibri"/>
          <w:color w:val="auto"/>
          <w:sz w:val="22"/>
          <w:szCs w:val="22"/>
        </w:rPr>
        <w:t xml:space="preserve"> v období předcházejícím zahájení zadávacího řízení této veřejné zakázky. Tato příloha č. 4 zadávací dokumentace </w:t>
      </w:r>
      <w:proofErr w:type="gramStart"/>
      <w:r w:rsidR="007266E8">
        <w:rPr>
          <w:rFonts w:ascii="Calibri" w:hAnsi="Calibri" w:cs="Calibri"/>
          <w:color w:val="auto"/>
          <w:sz w:val="22"/>
          <w:szCs w:val="22"/>
        </w:rPr>
        <w:t>slouží</w:t>
      </w:r>
      <w:proofErr w:type="gramEnd"/>
      <w:r w:rsidR="007266E8">
        <w:rPr>
          <w:rFonts w:ascii="Calibri" w:hAnsi="Calibri" w:cs="Calibri"/>
          <w:color w:val="auto"/>
          <w:sz w:val="22"/>
          <w:szCs w:val="22"/>
        </w:rPr>
        <w:t xml:space="preserve"> </w:t>
      </w:r>
      <w:r w:rsidR="001E0DF5">
        <w:rPr>
          <w:rFonts w:ascii="Calibri" w:hAnsi="Calibri" w:cs="Calibri"/>
          <w:color w:val="auto"/>
          <w:sz w:val="22"/>
          <w:szCs w:val="22"/>
        </w:rPr>
        <w:t>dodavatel</w:t>
      </w:r>
      <w:r w:rsidR="007266E8">
        <w:rPr>
          <w:rFonts w:ascii="Calibri" w:hAnsi="Calibri" w:cs="Calibri"/>
          <w:color w:val="auto"/>
          <w:sz w:val="22"/>
          <w:szCs w:val="22"/>
        </w:rPr>
        <w:t>ům pouze pro ilustraci rozsahu plnění veřejné zakázky a jako taková má výlučně informativní význam. Tato příloha v žádné ze svých částí zejména neobsahuje závazné vymezení rozsahu, ceny či doby plnění této veřejné zakázky či jakékoli její části.</w:t>
      </w:r>
    </w:p>
    <w:p w14:paraId="49360BF1" w14:textId="0C898C73" w:rsidR="005F3E47" w:rsidRDefault="001456F7" w:rsidP="005F3E47">
      <w:pPr>
        <w:pStyle w:val="Stylodstavecslovan"/>
      </w:pPr>
      <w:r>
        <w:t>Vyhrazen</w:t>
      </w:r>
      <w:r w:rsidR="0087361D">
        <w:t>é</w:t>
      </w:r>
      <w:r>
        <w:t xml:space="preserve"> změn</w:t>
      </w:r>
      <w:r w:rsidR="0087361D">
        <w:t>y</w:t>
      </w:r>
      <w:r>
        <w:t xml:space="preserve"> závazku</w:t>
      </w:r>
    </w:p>
    <w:p w14:paraId="0A5799CA" w14:textId="38987A2C" w:rsidR="005F3E47" w:rsidRDefault="005F3E47" w:rsidP="005F3E47">
      <w:pPr>
        <w:pStyle w:val="Stylodstavecslovan"/>
        <w:numPr>
          <w:ilvl w:val="0"/>
          <w:numId w:val="0"/>
        </w:numPr>
      </w:pPr>
      <w:r>
        <w:t xml:space="preserve">Zadavatel si v souladu s </w:t>
      </w:r>
      <w:r w:rsidR="00281052">
        <w:t xml:space="preserve">§ </w:t>
      </w:r>
      <w:r w:rsidR="0024135D">
        <w:t>100</w:t>
      </w:r>
      <w:r w:rsidR="00281052">
        <w:t xml:space="preserve"> odst. 1 </w:t>
      </w:r>
      <w:r w:rsidR="00AE78D7">
        <w:t>Z</w:t>
      </w:r>
      <w:r w:rsidR="00281052">
        <w:t xml:space="preserve">ZVZ vyhrazuje </w:t>
      </w:r>
      <w:r w:rsidR="0024135D">
        <w:t>změnu závazku</w:t>
      </w:r>
      <w:r w:rsidR="00281052">
        <w:t xml:space="preserve"> následovně:</w:t>
      </w:r>
    </w:p>
    <w:p w14:paraId="072B7E23" w14:textId="2AF9138C" w:rsidR="001456F7" w:rsidRDefault="001456F7" w:rsidP="001456F7">
      <w:pPr>
        <w:pStyle w:val="Nadpis3"/>
        <w:tabs>
          <w:tab w:val="clear" w:pos="720"/>
          <w:tab w:val="num" w:pos="1418"/>
        </w:tabs>
        <w:ind w:left="1418" w:hanging="709"/>
        <w:jc w:val="both"/>
      </w:pPr>
      <w:bookmarkStart w:id="55" w:name="_Ref103941215"/>
      <w:r>
        <w:t>Vyhrazená změna dodavatele:</w:t>
      </w:r>
      <w:bookmarkEnd w:id="55"/>
    </w:p>
    <w:p w14:paraId="03781D10" w14:textId="53BF0D04" w:rsidR="001456F7" w:rsidRPr="00CB3862" w:rsidRDefault="001456F7" w:rsidP="00CB3862">
      <w:pPr>
        <w:pStyle w:val="Stylodstavecslovan"/>
        <w:numPr>
          <w:ilvl w:val="0"/>
          <w:numId w:val="0"/>
        </w:numPr>
        <w:ind w:left="709"/>
        <w:rPr>
          <w:rFonts w:asciiTheme="minorHAnsi" w:hAnsiTheme="minorHAnsi"/>
        </w:rPr>
      </w:pPr>
      <w:r w:rsidRPr="00CB3862">
        <w:t xml:space="preserve">Zadavatel je oprávněn ve smyslu ustanovení § 100 odst. 2 ZZVZ a § 222 odst. 10 ZZVZ uzavřít novou </w:t>
      </w:r>
      <w:r>
        <w:rPr>
          <w:rFonts w:asciiTheme="minorHAnsi" w:hAnsiTheme="minorHAnsi"/>
        </w:rPr>
        <w:t>s</w:t>
      </w:r>
      <w:r w:rsidRPr="00CB3862">
        <w:rPr>
          <w:rFonts w:asciiTheme="minorHAnsi" w:hAnsiTheme="minorHAnsi"/>
        </w:rPr>
        <w:t>mlouvu s jiným dodavatelem (resp. účastníkem zadávacího řízení) na veřejnou zakázku, a to za níže uvedených podmínek:</w:t>
      </w:r>
    </w:p>
    <w:p w14:paraId="31FFA01E" w14:textId="4013CC16" w:rsidR="001456F7" w:rsidRPr="00CB3862" w:rsidRDefault="001456F7" w:rsidP="00CB3862">
      <w:pPr>
        <w:pStyle w:val="Stylodstavecslovan"/>
        <w:numPr>
          <w:ilvl w:val="0"/>
          <w:numId w:val="69"/>
        </w:numPr>
        <w:ind w:left="1134" w:hanging="425"/>
        <w:rPr>
          <w:rFonts w:asciiTheme="minorHAnsi" w:hAnsiTheme="minorHAnsi"/>
        </w:rPr>
      </w:pPr>
      <w:bookmarkStart w:id="56" w:name="_Ref77613426"/>
      <w:r w:rsidRPr="00CB3862">
        <w:rPr>
          <w:rFonts w:asciiTheme="minorHAnsi" w:hAnsiTheme="minorHAnsi" w:cstheme="minorHAnsi"/>
        </w:rPr>
        <w:t xml:space="preserve">V </w:t>
      </w:r>
      <w:r w:rsidRPr="00CB3862">
        <w:rPr>
          <w:rFonts w:asciiTheme="minorHAnsi" w:hAnsiTheme="minorHAnsi"/>
        </w:rPr>
        <w:t xml:space="preserve">případě, že dojde k odstoupení zadavatele </w:t>
      </w:r>
      <w:r w:rsidR="00763D18">
        <w:rPr>
          <w:rFonts w:asciiTheme="minorHAnsi" w:hAnsiTheme="minorHAnsi"/>
        </w:rPr>
        <w:t xml:space="preserve">či dodavatele </w:t>
      </w:r>
      <w:r w:rsidRPr="00CB3862">
        <w:rPr>
          <w:rFonts w:asciiTheme="minorHAnsi" w:hAnsiTheme="minorHAnsi"/>
        </w:rPr>
        <w:t xml:space="preserve">od </w:t>
      </w:r>
      <w:r>
        <w:rPr>
          <w:rFonts w:asciiTheme="minorHAnsi" w:hAnsiTheme="minorHAnsi"/>
        </w:rPr>
        <w:t>s</w:t>
      </w:r>
      <w:r w:rsidRPr="00CB3862">
        <w:rPr>
          <w:rFonts w:asciiTheme="minorHAnsi" w:hAnsiTheme="minorHAnsi"/>
        </w:rPr>
        <w:t xml:space="preserve">mlouvy uzavřené/uzavřených s vybraným dodavatelem, je zadavatel oprávněn uzavřít novou </w:t>
      </w:r>
      <w:r>
        <w:rPr>
          <w:rFonts w:asciiTheme="minorHAnsi" w:hAnsiTheme="minorHAnsi"/>
        </w:rPr>
        <w:t>s</w:t>
      </w:r>
      <w:r w:rsidRPr="00CB3862">
        <w:rPr>
          <w:rFonts w:asciiTheme="minorHAnsi" w:hAnsiTheme="minorHAnsi"/>
        </w:rPr>
        <w:t xml:space="preserve">mlouvu s účastníkem </w:t>
      </w:r>
      <w:r>
        <w:rPr>
          <w:rFonts w:asciiTheme="minorHAnsi" w:hAnsiTheme="minorHAnsi"/>
        </w:rPr>
        <w:t xml:space="preserve">dané části </w:t>
      </w:r>
      <w:r w:rsidRPr="00CB3862">
        <w:rPr>
          <w:rFonts w:asciiTheme="minorHAnsi" w:hAnsiTheme="minorHAnsi"/>
        </w:rPr>
        <w:t xml:space="preserve">zadávacího řízení na veřejnou zakázku, který se dle výsledku hodnocení umístil jako druhý v pořadí (tj. v původním hodnocení veřejné zakázky), pokud takový (nový) dodavatel bude souhlasit, že plnění veřejné zakázky bude poskytovat za podmínek obsažených v jeho nabídce podané v zadávacím řízení na veřejnou zakázku a v zadávací dokumentaci veřejné zakázky ve smyslu § 28 odst. 1 písm. </w:t>
      </w:r>
      <w:r w:rsidRPr="00CB3862">
        <w:rPr>
          <w:rFonts w:asciiTheme="minorHAnsi" w:hAnsiTheme="minorHAnsi"/>
        </w:rPr>
        <w:lastRenderedPageBreak/>
        <w:t>b) ZZVZ.</w:t>
      </w:r>
      <w:bookmarkEnd w:id="56"/>
      <w:r w:rsidRPr="00CB3862">
        <w:rPr>
          <w:rFonts w:asciiTheme="minorHAnsi" w:hAnsiTheme="minorHAnsi"/>
        </w:rPr>
        <w:t xml:space="preserve"> </w:t>
      </w:r>
    </w:p>
    <w:p w14:paraId="36AE664E" w14:textId="0C258B95" w:rsidR="001456F7" w:rsidRPr="00CB3862" w:rsidRDefault="001456F7" w:rsidP="00CB3862">
      <w:pPr>
        <w:pStyle w:val="Stylodstavecslovan"/>
        <w:numPr>
          <w:ilvl w:val="0"/>
          <w:numId w:val="69"/>
        </w:numPr>
        <w:ind w:left="1134" w:hanging="425"/>
        <w:rPr>
          <w:rFonts w:asciiTheme="minorHAnsi" w:hAnsiTheme="minorHAnsi" w:cstheme="minorHAnsi"/>
        </w:rPr>
      </w:pPr>
      <w:bookmarkStart w:id="57" w:name="_Ref77613442"/>
      <w:r w:rsidRPr="00CB3862">
        <w:rPr>
          <w:rFonts w:asciiTheme="minorHAnsi" w:hAnsiTheme="minorHAnsi"/>
        </w:rPr>
        <w:t xml:space="preserve">Pokud </w:t>
      </w:r>
      <w:r w:rsidRPr="00CB3862">
        <w:rPr>
          <w:rFonts w:asciiTheme="minorHAnsi" w:hAnsiTheme="minorHAnsi" w:cstheme="minorHAnsi"/>
        </w:rPr>
        <w:t>účastník</w:t>
      </w:r>
      <w:r>
        <w:rPr>
          <w:rFonts w:asciiTheme="minorHAnsi" w:hAnsiTheme="minorHAnsi" w:cstheme="minorHAnsi"/>
        </w:rPr>
        <w:t xml:space="preserve"> dané části</w:t>
      </w:r>
      <w:r w:rsidRPr="00CB3862">
        <w:rPr>
          <w:rFonts w:asciiTheme="minorHAnsi" w:hAnsiTheme="minorHAnsi" w:cstheme="minorHAnsi"/>
        </w:rPr>
        <w:t xml:space="preserve"> zadávacího řízení, který se dle výsledku hodnocení umístil jako druhý v pořadí, odmítne se zadavatelem uzavřít novou </w:t>
      </w:r>
      <w:r>
        <w:rPr>
          <w:rFonts w:asciiTheme="minorHAnsi" w:hAnsiTheme="minorHAnsi" w:cstheme="minorHAnsi"/>
        </w:rPr>
        <w:t>s</w:t>
      </w:r>
      <w:r w:rsidRPr="00CB3862">
        <w:rPr>
          <w:rFonts w:asciiTheme="minorHAnsi" w:hAnsiTheme="minorHAnsi" w:cstheme="minorHAnsi"/>
        </w:rPr>
        <w:t xml:space="preserve">mlouvu a poskytovat tak plnění namísto původně vybraného dodavatele, je zadavatel oprávněn obrátit se na účastníka </w:t>
      </w:r>
      <w:r>
        <w:rPr>
          <w:rFonts w:asciiTheme="minorHAnsi" w:hAnsiTheme="minorHAnsi" w:cstheme="minorHAnsi"/>
        </w:rPr>
        <w:t xml:space="preserve">dané části </w:t>
      </w:r>
      <w:r w:rsidRPr="00CB3862">
        <w:rPr>
          <w:rFonts w:asciiTheme="minorHAnsi" w:hAnsiTheme="minorHAnsi" w:cstheme="minorHAnsi"/>
        </w:rPr>
        <w:t>zadávacího řízení, který se umístil jako třetí v pořadí.</w:t>
      </w:r>
      <w:bookmarkEnd w:id="57"/>
      <w:r w:rsidRPr="00CB3862">
        <w:rPr>
          <w:rFonts w:asciiTheme="minorHAnsi" w:hAnsiTheme="minorHAnsi" w:cstheme="minorHAnsi"/>
        </w:rPr>
        <w:t xml:space="preserve"> </w:t>
      </w:r>
    </w:p>
    <w:p w14:paraId="4101F746" w14:textId="2AD77120" w:rsidR="001456F7" w:rsidRDefault="001456F7" w:rsidP="00C116D8">
      <w:pPr>
        <w:pStyle w:val="Stylodstavecslovan"/>
        <w:numPr>
          <w:ilvl w:val="0"/>
          <w:numId w:val="69"/>
        </w:numPr>
        <w:ind w:left="1134" w:hanging="425"/>
        <w:rPr>
          <w:rFonts w:asciiTheme="minorHAnsi" w:hAnsiTheme="minorHAnsi" w:cstheme="minorHAnsi"/>
        </w:rPr>
      </w:pPr>
      <w:r w:rsidRPr="00CB3862">
        <w:rPr>
          <w:rFonts w:asciiTheme="minorHAnsi" w:hAnsiTheme="minorHAnsi" w:cstheme="minorHAnsi"/>
        </w:rPr>
        <w:t xml:space="preserve">V případě, že v rámci nově uzavřené </w:t>
      </w:r>
      <w:r>
        <w:rPr>
          <w:rFonts w:asciiTheme="minorHAnsi" w:hAnsiTheme="minorHAnsi" w:cstheme="minorHAnsi"/>
        </w:rPr>
        <w:t>s</w:t>
      </w:r>
      <w:r w:rsidRPr="00CB3862">
        <w:rPr>
          <w:rFonts w:asciiTheme="minorHAnsi" w:hAnsiTheme="minorHAnsi" w:cstheme="minorHAnsi"/>
        </w:rPr>
        <w:t>mlouvy s novým dodavatelem dojde k naplnění některé z podmínek</w:t>
      </w:r>
      <w:r w:rsidRPr="00CB3862">
        <w:rPr>
          <w:rFonts w:asciiTheme="minorHAnsi" w:hAnsiTheme="minorHAnsi"/>
        </w:rPr>
        <w:t xml:space="preserve"> vyhrazené změny dle </w:t>
      </w:r>
      <w:r>
        <w:rPr>
          <w:rFonts w:asciiTheme="minorHAnsi" w:hAnsiTheme="minorHAnsi"/>
        </w:rPr>
        <w:t xml:space="preserve">odst. </w:t>
      </w:r>
      <w:r w:rsidR="00BE74CF">
        <w:rPr>
          <w:rFonts w:asciiTheme="minorHAnsi" w:hAnsiTheme="minorHAnsi"/>
        </w:rPr>
        <w:fldChar w:fldCharType="begin"/>
      </w:r>
      <w:r w:rsidR="00BE74CF">
        <w:rPr>
          <w:rFonts w:asciiTheme="minorHAnsi" w:hAnsiTheme="minorHAnsi"/>
        </w:rPr>
        <w:instrText xml:space="preserve"> REF _Ref103941215 \r \h </w:instrText>
      </w:r>
      <w:r w:rsidR="00BE74CF">
        <w:rPr>
          <w:rFonts w:asciiTheme="minorHAnsi" w:hAnsiTheme="minorHAnsi"/>
        </w:rPr>
      </w:r>
      <w:r w:rsidR="00BE74CF">
        <w:rPr>
          <w:rFonts w:asciiTheme="minorHAnsi" w:hAnsiTheme="minorHAnsi"/>
        </w:rPr>
        <w:fldChar w:fldCharType="separate"/>
      </w:r>
      <w:r w:rsidR="00BE74CF">
        <w:rPr>
          <w:rFonts w:asciiTheme="minorHAnsi" w:hAnsiTheme="minorHAnsi"/>
        </w:rPr>
        <w:t>3.4.1</w:t>
      </w:r>
      <w:r w:rsidR="00BE74CF">
        <w:rPr>
          <w:rFonts w:asciiTheme="minorHAnsi" w:hAnsiTheme="minorHAnsi"/>
        </w:rPr>
        <w:fldChar w:fldCharType="end"/>
      </w:r>
      <w:r w:rsidRPr="00CB3862">
        <w:rPr>
          <w:rFonts w:asciiTheme="minorHAnsi" w:hAnsiTheme="minorHAnsi"/>
        </w:rPr>
        <w:t xml:space="preserve"> písm. </w:t>
      </w:r>
      <w:r>
        <w:rPr>
          <w:rFonts w:asciiTheme="minorHAnsi" w:hAnsiTheme="minorHAnsi"/>
        </w:rPr>
        <w:fldChar w:fldCharType="begin"/>
      </w:r>
      <w:r>
        <w:rPr>
          <w:rFonts w:asciiTheme="minorHAnsi" w:hAnsiTheme="minorHAnsi"/>
        </w:rPr>
        <w:instrText xml:space="preserve"> REF _Ref77613426 \r \h </w:instrText>
      </w:r>
      <w:r>
        <w:rPr>
          <w:rFonts w:asciiTheme="minorHAnsi" w:hAnsiTheme="minorHAnsi"/>
        </w:rPr>
      </w:r>
      <w:r>
        <w:rPr>
          <w:rFonts w:asciiTheme="minorHAnsi" w:hAnsiTheme="minorHAnsi"/>
        </w:rPr>
        <w:fldChar w:fldCharType="separate"/>
      </w:r>
      <w:r w:rsidR="002F107E">
        <w:rPr>
          <w:rFonts w:asciiTheme="minorHAnsi" w:hAnsiTheme="minorHAnsi"/>
        </w:rPr>
        <w:t>a)</w:t>
      </w:r>
      <w:r>
        <w:rPr>
          <w:rFonts w:asciiTheme="minorHAnsi" w:hAnsiTheme="minorHAnsi"/>
        </w:rPr>
        <w:fldChar w:fldCharType="end"/>
      </w:r>
      <w:r w:rsidR="00FC33AA">
        <w:rPr>
          <w:rFonts w:asciiTheme="minorHAnsi" w:hAnsiTheme="minorHAnsi"/>
        </w:rPr>
        <w:t xml:space="preserve"> </w:t>
      </w:r>
      <w:r w:rsidRPr="00CB3862">
        <w:rPr>
          <w:rFonts w:asciiTheme="minorHAnsi" w:hAnsiTheme="minorHAnsi"/>
        </w:rPr>
        <w:t>zadávací dokumentace</w:t>
      </w:r>
      <w:r w:rsidRPr="00CB3862">
        <w:rPr>
          <w:rFonts w:asciiTheme="minorHAnsi" w:hAnsiTheme="minorHAnsi" w:cstheme="minorHAnsi"/>
        </w:rPr>
        <w:t xml:space="preserve">, je zadavatel oprávněn uzavřít novou </w:t>
      </w:r>
      <w:r>
        <w:rPr>
          <w:rFonts w:asciiTheme="minorHAnsi" w:hAnsiTheme="minorHAnsi" w:cstheme="minorHAnsi"/>
        </w:rPr>
        <w:t>s</w:t>
      </w:r>
      <w:r w:rsidRPr="00CB3862">
        <w:rPr>
          <w:rFonts w:asciiTheme="minorHAnsi" w:hAnsiTheme="minorHAnsi" w:cstheme="minorHAnsi"/>
        </w:rPr>
        <w:t xml:space="preserve">mlouvu s dalším účastníkem zadávacího řízení v pořadí, a to za výše uvedených podmínek dle </w:t>
      </w:r>
      <w:r>
        <w:rPr>
          <w:rFonts w:asciiTheme="minorHAnsi" w:hAnsiTheme="minorHAnsi" w:cstheme="minorHAnsi"/>
        </w:rPr>
        <w:t>odst.</w:t>
      </w:r>
      <w:r w:rsidRPr="00CB3862">
        <w:rPr>
          <w:rFonts w:asciiTheme="minorHAnsi" w:hAnsiTheme="minorHAnsi" w:cstheme="minorHAnsi"/>
        </w:rPr>
        <w:t xml:space="preserve"> </w:t>
      </w:r>
      <w:r w:rsidR="00BE74CF">
        <w:rPr>
          <w:rFonts w:asciiTheme="minorHAnsi" w:hAnsiTheme="minorHAnsi" w:cstheme="minorHAnsi"/>
        </w:rPr>
        <w:fldChar w:fldCharType="begin"/>
      </w:r>
      <w:r w:rsidR="00BE74CF">
        <w:rPr>
          <w:rFonts w:asciiTheme="minorHAnsi" w:hAnsiTheme="minorHAnsi" w:cstheme="minorHAnsi"/>
        </w:rPr>
        <w:instrText xml:space="preserve"> REF _Ref103941215 \r \h </w:instrText>
      </w:r>
      <w:r w:rsidR="00BE74CF">
        <w:rPr>
          <w:rFonts w:asciiTheme="minorHAnsi" w:hAnsiTheme="minorHAnsi" w:cstheme="minorHAnsi"/>
        </w:rPr>
      </w:r>
      <w:r w:rsidR="00BE74CF">
        <w:rPr>
          <w:rFonts w:asciiTheme="minorHAnsi" w:hAnsiTheme="minorHAnsi" w:cstheme="minorHAnsi"/>
        </w:rPr>
        <w:fldChar w:fldCharType="separate"/>
      </w:r>
      <w:r w:rsidR="00BE74CF">
        <w:rPr>
          <w:rFonts w:asciiTheme="minorHAnsi" w:hAnsiTheme="minorHAnsi" w:cstheme="minorHAnsi"/>
        </w:rPr>
        <w:t>3.4.1</w:t>
      </w:r>
      <w:r w:rsidR="00BE74CF">
        <w:rPr>
          <w:rFonts w:asciiTheme="minorHAnsi" w:hAnsiTheme="minorHAnsi" w:cstheme="minorHAnsi"/>
        </w:rPr>
        <w:fldChar w:fldCharType="end"/>
      </w:r>
      <w:r w:rsidR="00BE74CF">
        <w:rPr>
          <w:rFonts w:asciiTheme="minorHAnsi" w:hAnsiTheme="minorHAnsi" w:cstheme="minorHAnsi"/>
        </w:rPr>
        <w:t xml:space="preserve"> </w:t>
      </w:r>
      <w:r w:rsidRPr="00CB3862">
        <w:rPr>
          <w:rFonts w:asciiTheme="minorHAnsi" w:hAnsiTheme="minorHAnsi" w:cstheme="minorHAnsi"/>
        </w:rPr>
        <w:t xml:space="preserve">písm. </w:t>
      </w:r>
      <w:r>
        <w:rPr>
          <w:rFonts w:asciiTheme="minorHAnsi" w:hAnsiTheme="minorHAnsi" w:cstheme="minorHAnsi"/>
        </w:rPr>
        <w:fldChar w:fldCharType="begin"/>
      </w:r>
      <w:r>
        <w:rPr>
          <w:rFonts w:asciiTheme="minorHAnsi" w:hAnsiTheme="minorHAnsi" w:cstheme="minorHAnsi"/>
        </w:rPr>
        <w:instrText xml:space="preserve"> REF _Ref77613426 \r \h </w:instrText>
      </w:r>
      <w:r>
        <w:rPr>
          <w:rFonts w:asciiTheme="minorHAnsi" w:hAnsiTheme="minorHAnsi" w:cstheme="minorHAnsi"/>
        </w:rPr>
      </w:r>
      <w:r>
        <w:rPr>
          <w:rFonts w:asciiTheme="minorHAnsi" w:hAnsiTheme="minorHAnsi" w:cstheme="minorHAnsi"/>
        </w:rPr>
        <w:fldChar w:fldCharType="separate"/>
      </w:r>
      <w:r w:rsidR="002F107E">
        <w:rPr>
          <w:rFonts w:asciiTheme="minorHAnsi" w:hAnsiTheme="minorHAnsi" w:cstheme="minorHAnsi"/>
        </w:rPr>
        <w:t>a)</w:t>
      </w:r>
      <w:r>
        <w:rPr>
          <w:rFonts w:asciiTheme="minorHAnsi" w:hAnsiTheme="minorHAnsi" w:cstheme="minorHAnsi"/>
        </w:rPr>
        <w:fldChar w:fldCharType="end"/>
      </w:r>
      <w:r w:rsidR="00FC33AA">
        <w:rPr>
          <w:rFonts w:asciiTheme="minorHAnsi" w:hAnsiTheme="minorHAnsi" w:cstheme="minorHAnsi"/>
        </w:rPr>
        <w:t xml:space="preserve"> </w:t>
      </w:r>
      <w:r w:rsidRPr="00CB3862">
        <w:rPr>
          <w:rFonts w:asciiTheme="minorHAnsi" w:hAnsiTheme="minorHAnsi" w:cstheme="minorHAnsi"/>
        </w:rPr>
        <w:t>a písm.</w:t>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_Ref77613442 \r \h </w:instrText>
      </w:r>
      <w:r>
        <w:rPr>
          <w:rFonts w:asciiTheme="minorHAnsi" w:hAnsiTheme="minorHAnsi" w:cstheme="minorHAnsi"/>
        </w:rPr>
      </w:r>
      <w:r>
        <w:rPr>
          <w:rFonts w:asciiTheme="minorHAnsi" w:hAnsiTheme="minorHAnsi" w:cstheme="minorHAnsi"/>
        </w:rPr>
        <w:fldChar w:fldCharType="separate"/>
      </w:r>
      <w:r w:rsidR="002F107E">
        <w:rPr>
          <w:rFonts w:asciiTheme="minorHAnsi" w:hAnsiTheme="minorHAnsi" w:cstheme="minorHAnsi"/>
        </w:rPr>
        <w:t>b)</w:t>
      </w:r>
      <w:r>
        <w:rPr>
          <w:rFonts w:asciiTheme="minorHAnsi" w:hAnsiTheme="minorHAnsi" w:cstheme="minorHAnsi"/>
        </w:rPr>
        <w:fldChar w:fldCharType="end"/>
      </w:r>
      <w:r w:rsidRPr="00CB3862">
        <w:rPr>
          <w:rFonts w:asciiTheme="minorHAnsi" w:hAnsiTheme="minorHAnsi" w:cstheme="minorHAnsi"/>
        </w:rPr>
        <w:t xml:space="preserve"> zadávací dokumentace.</w:t>
      </w:r>
    </w:p>
    <w:p w14:paraId="50C2C4CC" w14:textId="5DAEA14B" w:rsidR="00763D18" w:rsidRDefault="00763D18" w:rsidP="00D071F9">
      <w:pPr>
        <w:pStyle w:val="Stylodstavecslovan"/>
        <w:numPr>
          <w:ilvl w:val="0"/>
          <w:numId w:val="0"/>
        </w:numPr>
        <w:ind w:left="709"/>
        <w:rPr>
          <w:rFonts w:asciiTheme="minorHAnsi" w:hAnsiTheme="minorHAnsi" w:cstheme="minorHAnsi"/>
        </w:rPr>
      </w:pPr>
      <w:r>
        <w:rPr>
          <w:rFonts w:asciiTheme="minorHAnsi" w:hAnsiTheme="minorHAnsi" w:cstheme="minorHAnsi"/>
        </w:rPr>
        <w:t xml:space="preserve">V případě, že k uzavření nové smlouvy ve smyslu výše uvedeného dojde po více jak jednom roce od ukončení zadávacího řízení, bude cena poskytování služeb upravena s ohledem na kumulativní roční </w:t>
      </w:r>
      <w:r w:rsidRPr="00763D18">
        <w:rPr>
          <w:rFonts w:asciiTheme="minorHAnsi" w:hAnsiTheme="minorHAnsi" w:cstheme="minorHAnsi"/>
        </w:rPr>
        <w:t xml:space="preserve">nárůst </w:t>
      </w:r>
      <w:r>
        <w:rPr>
          <w:rFonts w:asciiTheme="minorHAnsi" w:hAnsiTheme="minorHAnsi" w:cstheme="minorHAnsi"/>
        </w:rPr>
        <w:t>či</w:t>
      </w:r>
      <w:r w:rsidRPr="00763D18">
        <w:rPr>
          <w:rFonts w:asciiTheme="minorHAnsi" w:hAnsiTheme="minorHAnsi" w:cstheme="minorHAnsi"/>
        </w:rPr>
        <w:t xml:space="preserve"> pokles spotřebitelských cen dle ročního indexu spotřebitelských cen vyhlašovaného Českým statistickým úřadem</w:t>
      </w:r>
      <w:r>
        <w:rPr>
          <w:rFonts w:asciiTheme="minorHAnsi" w:hAnsiTheme="minorHAnsi" w:cstheme="minorHAnsi"/>
        </w:rPr>
        <w:t xml:space="preserve"> v porovnání s rokem, ve kterém došlo k ukončení zadávacího řízení. V takovém případě se na změnu cen přiměřeně uplatní ustanovení o změně cen dle odst. 6.8 a 6.9 </w:t>
      </w:r>
      <w:r w:rsidRPr="00763D18">
        <w:rPr>
          <w:rFonts w:asciiTheme="minorHAnsi" w:hAnsiTheme="minorHAnsi" w:cstheme="minorHAnsi"/>
        </w:rPr>
        <w:t>přílohy č. 3</w:t>
      </w:r>
      <w:r>
        <w:rPr>
          <w:rFonts w:asciiTheme="minorHAnsi" w:hAnsiTheme="minorHAnsi" w:cstheme="minorHAnsi"/>
        </w:rPr>
        <w:t>a</w:t>
      </w:r>
      <w:r w:rsidRPr="00763D18">
        <w:rPr>
          <w:rFonts w:asciiTheme="minorHAnsi" w:hAnsiTheme="minorHAnsi" w:cstheme="minorHAnsi"/>
        </w:rPr>
        <w:t xml:space="preserve"> této zadávací dokumentace – závazném vzoru smlouvy na plnění části 1 veřejné zakázky</w:t>
      </w:r>
      <w:r>
        <w:rPr>
          <w:rFonts w:asciiTheme="minorHAnsi" w:hAnsiTheme="minorHAnsi" w:cstheme="minorHAnsi"/>
        </w:rPr>
        <w:t xml:space="preserve"> a </w:t>
      </w:r>
      <w:r w:rsidRPr="00196E1A">
        <w:t>přílo</w:t>
      </w:r>
      <w:r>
        <w:t>hy</w:t>
      </w:r>
      <w:r w:rsidRPr="00196E1A">
        <w:t xml:space="preserve"> č. 3</w:t>
      </w:r>
      <w:r>
        <w:t>b</w:t>
      </w:r>
      <w:r w:rsidRPr="00196E1A">
        <w:t xml:space="preserve"> této zadávací dokumentace – závazném vzoru smlouvy na plnění části </w:t>
      </w:r>
      <w:r>
        <w:t>2</w:t>
      </w:r>
      <w:r w:rsidRPr="00196E1A">
        <w:t xml:space="preserve"> veřejné zakázky</w:t>
      </w:r>
      <w:r>
        <w:t>.</w:t>
      </w:r>
    </w:p>
    <w:p w14:paraId="24248709" w14:textId="607BA6FD" w:rsidR="009F5BB4" w:rsidRDefault="009F5BB4" w:rsidP="00C116D8">
      <w:pPr>
        <w:pStyle w:val="Nadpis3"/>
        <w:tabs>
          <w:tab w:val="clear" w:pos="720"/>
          <w:tab w:val="num" w:pos="1418"/>
        </w:tabs>
        <w:ind w:left="1418" w:hanging="709"/>
        <w:jc w:val="both"/>
        <w:rPr>
          <w:rFonts w:asciiTheme="minorHAnsi" w:hAnsiTheme="minorHAnsi" w:cstheme="minorHAnsi"/>
        </w:rPr>
      </w:pPr>
      <w:bookmarkStart w:id="58" w:name="_Ref121643032"/>
      <w:r>
        <w:rPr>
          <w:rFonts w:asciiTheme="minorHAnsi" w:hAnsiTheme="minorHAnsi" w:cstheme="minorHAnsi"/>
        </w:rPr>
        <w:t>Inflační doložka</w:t>
      </w:r>
      <w:bookmarkEnd w:id="58"/>
    </w:p>
    <w:p w14:paraId="02C22A98" w14:textId="5E2FA054" w:rsidR="009F5BB4" w:rsidRDefault="009F5BB4" w:rsidP="00AA597E">
      <w:pPr>
        <w:pStyle w:val="Stylodstavecslovan"/>
        <w:numPr>
          <w:ilvl w:val="0"/>
          <w:numId w:val="0"/>
        </w:numPr>
        <w:ind w:left="709"/>
        <w:rPr>
          <w:rFonts w:asciiTheme="minorHAnsi" w:hAnsiTheme="minorHAnsi" w:cstheme="minorHAnsi"/>
        </w:rPr>
      </w:pPr>
      <w:r w:rsidRPr="00CB3862">
        <w:rPr>
          <w:rFonts w:asciiTheme="minorHAnsi" w:hAnsiTheme="minorHAnsi" w:cstheme="minorHAnsi"/>
        </w:rPr>
        <w:t xml:space="preserve">Zadavatel si v </w:t>
      </w:r>
      <w:r w:rsidRPr="00AA597E">
        <w:t>souladu</w:t>
      </w:r>
      <w:r w:rsidRPr="00CB3862">
        <w:rPr>
          <w:rFonts w:asciiTheme="minorHAnsi" w:hAnsiTheme="minorHAnsi" w:cstheme="minorHAnsi"/>
        </w:rPr>
        <w:t xml:space="preserve"> s § 100 odst. 1 ZZVZ vyhrazuje změnu závazku ze smlouvy </w:t>
      </w:r>
      <w:r>
        <w:rPr>
          <w:rFonts w:asciiTheme="minorHAnsi" w:hAnsiTheme="minorHAnsi" w:cstheme="minorHAnsi"/>
        </w:rPr>
        <w:t xml:space="preserve">na část 1 i 2 veřejné zakázky </w:t>
      </w:r>
      <w:r w:rsidRPr="00CB3862">
        <w:rPr>
          <w:rFonts w:asciiTheme="minorHAnsi" w:hAnsiTheme="minorHAnsi" w:cstheme="minorHAnsi"/>
        </w:rPr>
        <w:t xml:space="preserve">spočívající v možnosti dodavatele navýšit maximálně jednou v průběhu každého kalendářního roku plnění </w:t>
      </w:r>
      <w:r>
        <w:rPr>
          <w:rFonts w:asciiTheme="minorHAnsi" w:hAnsiTheme="minorHAnsi" w:cstheme="minorHAnsi"/>
        </w:rPr>
        <w:t>dané s</w:t>
      </w:r>
      <w:r w:rsidRPr="00CB3862">
        <w:rPr>
          <w:rFonts w:asciiTheme="minorHAnsi" w:hAnsiTheme="minorHAnsi" w:cstheme="minorHAnsi"/>
        </w:rPr>
        <w:t xml:space="preserve">mlouvy celkovou cenu za realizaci předmětu </w:t>
      </w:r>
      <w:r w:rsidR="0087361D">
        <w:rPr>
          <w:rFonts w:asciiTheme="minorHAnsi" w:hAnsiTheme="minorHAnsi" w:cstheme="minorHAnsi"/>
        </w:rPr>
        <w:t>s</w:t>
      </w:r>
      <w:r w:rsidRPr="00CB3862">
        <w:rPr>
          <w:rFonts w:asciiTheme="minorHAnsi" w:hAnsiTheme="minorHAnsi" w:cstheme="minorHAnsi"/>
        </w:rPr>
        <w:t xml:space="preserve">mlouvy, a to </w:t>
      </w:r>
      <w:r w:rsidR="00E158FD">
        <w:rPr>
          <w:rFonts w:asciiTheme="minorHAnsi" w:hAnsiTheme="minorHAnsi" w:cstheme="minorHAnsi"/>
        </w:rPr>
        <w:t xml:space="preserve">nejvýše </w:t>
      </w:r>
      <w:r w:rsidRPr="00CB3862">
        <w:rPr>
          <w:rFonts w:asciiTheme="minorHAnsi" w:hAnsiTheme="minorHAnsi" w:cstheme="minorHAnsi"/>
        </w:rPr>
        <w:t xml:space="preserve">o přírůstek inflace. Konkrétní mechanismus úpravy ceny je popsán </w:t>
      </w:r>
      <w:r w:rsidR="001D20BF">
        <w:rPr>
          <w:rFonts w:asciiTheme="minorHAnsi" w:hAnsiTheme="minorHAnsi" w:cstheme="minorHAnsi"/>
        </w:rPr>
        <w:t xml:space="preserve">v odst. </w:t>
      </w:r>
      <w:r w:rsidR="001D20BF" w:rsidRPr="001D20BF">
        <w:rPr>
          <w:rFonts w:asciiTheme="minorHAnsi" w:hAnsiTheme="minorHAnsi" w:cstheme="minorHAnsi"/>
        </w:rPr>
        <w:t>6.8 a 6.9 přílohy č. 3a této zadávací dokumentace – závazném vzoru smlouvy na plnění části 1 veřejné zakázky a přílohy č. 3b této zadávací dokumentace – závazném vzoru smlouvy na plnění části 2 veřejné zakázky</w:t>
      </w:r>
      <w:r w:rsidRPr="00CB3862">
        <w:rPr>
          <w:rFonts w:asciiTheme="minorHAnsi" w:hAnsiTheme="minorHAnsi" w:cstheme="minorHAnsi"/>
        </w:rPr>
        <w:t>.</w:t>
      </w:r>
    </w:p>
    <w:p w14:paraId="64268E7B" w14:textId="26A773BF" w:rsidR="00A26F7C" w:rsidRDefault="00A26F7C" w:rsidP="002B17A5">
      <w:pPr>
        <w:pStyle w:val="Nadpis3"/>
        <w:tabs>
          <w:tab w:val="clear" w:pos="720"/>
          <w:tab w:val="num" w:pos="1418"/>
        </w:tabs>
        <w:ind w:left="1418" w:hanging="709"/>
        <w:jc w:val="both"/>
        <w:rPr>
          <w:rFonts w:asciiTheme="minorHAnsi" w:hAnsiTheme="minorHAnsi" w:cstheme="minorHAnsi"/>
        </w:rPr>
      </w:pPr>
      <w:bookmarkStart w:id="59" w:name="_Ref129079227"/>
      <w:r>
        <w:rPr>
          <w:rFonts w:asciiTheme="minorHAnsi" w:hAnsiTheme="minorHAnsi" w:cstheme="minorHAnsi"/>
        </w:rPr>
        <w:t>Změna způsobu nakládání s odpadem</w:t>
      </w:r>
      <w:bookmarkEnd w:id="59"/>
    </w:p>
    <w:p w14:paraId="150EEBF3" w14:textId="2181AC9F" w:rsidR="00A26F7C" w:rsidRPr="00A26F7C" w:rsidRDefault="00A26F7C" w:rsidP="00A26F7C">
      <w:pPr>
        <w:pStyle w:val="Stylodstavecslovan"/>
        <w:numPr>
          <w:ilvl w:val="0"/>
          <w:numId w:val="0"/>
        </w:numPr>
        <w:ind w:left="709"/>
        <w:rPr>
          <w:rFonts w:asciiTheme="minorHAnsi" w:hAnsiTheme="minorHAnsi" w:cstheme="minorHAnsi"/>
        </w:rPr>
      </w:pPr>
      <w:r w:rsidRPr="00CB3862">
        <w:rPr>
          <w:rFonts w:asciiTheme="minorHAnsi" w:hAnsiTheme="minorHAnsi" w:cstheme="minorHAnsi"/>
        </w:rPr>
        <w:t xml:space="preserve">Zadavatel si v </w:t>
      </w:r>
      <w:r w:rsidRPr="00AA597E">
        <w:t>souladu</w:t>
      </w:r>
      <w:r w:rsidRPr="00CB3862">
        <w:rPr>
          <w:rFonts w:asciiTheme="minorHAnsi" w:hAnsiTheme="minorHAnsi" w:cstheme="minorHAnsi"/>
        </w:rPr>
        <w:t xml:space="preserve"> s § 100 odst. 1 ZZVZ vyhrazuje změnu závazku ze smlouvy </w:t>
      </w:r>
      <w:r>
        <w:rPr>
          <w:rFonts w:asciiTheme="minorHAnsi" w:hAnsiTheme="minorHAnsi" w:cstheme="minorHAnsi"/>
        </w:rPr>
        <w:t xml:space="preserve">na část 1 i 2 veřejné zakázky </w:t>
      </w:r>
      <w:r w:rsidRPr="00CB3862">
        <w:rPr>
          <w:rFonts w:asciiTheme="minorHAnsi" w:hAnsiTheme="minorHAnsi" w:cstheme="minorHAnsi"/>
        </w:rPr>
        <w:t xml:space="preserve">spočívající v možnosti </w:t>
      </w:r>
      <w:r>
        <w:rPr>
          <w:rFonts w:asciiTheme="minorHAnsi" w:hAnsiTheme="minorHAnsi" w:cstheme="minorHAnsi"/>
        </w:rPr>
        <w:t xml:space="preserve">změny způsobu </w:t>
      </w:r>
      <w:r w:rsidR="00850A09">
        <w:rPr>
          <w:rFonts w:asciiTheme="minorHAnsi" w:hAnsiTheme="minorHAnsi" w:cstheme="minorHAnsi"/>
        </w:rPr>
        <w:t xml:space="preserve">zpracování netříděných složek ostatního odpadu </w:t>
      </w:r>
      <w:r w:rsidR="00305C70" w:rsidRPr="00305C70">
        <w:rPr>
          <w:rFonts w:asciiTheme="minorHAnsi" w:hAnsiTheme="minorHAnsi" w:cstheme="minorHAnsi"/>
        </w:rPr>
        <w:t>z jeho odstranění na využití, a to za podmínek a způsobem uvedeným</w:t>
      </w:r>
      <w:r w:rsidR="00F41A34">
        <w:rPr>
          <w:rFonts w:asciiTheme="minorHAnsi" w:hAnsiTheme="minorHAnsi" w:cstheme="minorHAnsi"/>
        </w:rPr>
        <w:t xml:space="preserve"> níže</w:t>
      </w:r>
      <w:r w:rsidR="00305C70">
        <w:rPr>
          <w:rFonts w:asciiTheme="minorHAnsi" w:hAnsiTheme="minorHAnsi" w:cstheme="minorHAnsi"/>
        </w:rPr>
        <w:t>. Ke změně způsobu zpracování netříděných složek ostatního odpadu může dojít ve vztahu k odpadu</w:t>
      </w:r>
      <w:r w:rsidR="00305C70" w:rsidRPr="00305C70">
        <w:rPr>
          <w:rFonts w:asciiTheme="minorHAnsi" w:hAnsiTheme="minorHAnsi" w:cstheme="minorHAnsi"/>
        </w:rPr>
        <w:t xml:space="preserve"> </w:t>
      </w:r>
      <w:r w:rsidR="00850A09" w:rsidRPr="00850A09">
        <w:rPr>
          <w:rFonts w:asciiTheme="minorHAnsi" w:hAnsiTheme="minorHAnsi" w:cstheme="minorHAnsi"/>
        </w:rPr>
        <w:t>převza</w:t>
      </w:r>
      <w:r w:rsidR="00305C70">
        <w:rPr>
          <w:rFonts w:asciiTheme="minorHAnsi" w:hAnsiTheme="minorHAnsi" w:cstheme="minorHAnsi"/>
        </w:rPr>
        <w:t>tém</w:t>
      </w:r>
      <w:r w:rsidR="00850A09" w:rsidRPr="00850A09">
        <w:rPr>
          <w:rFonts w:asciiTheme="minorHAnsi" w:hAnsiTheme="minorHAnsi" w:cstheme="minorHAnsi"/>
        </w:rPr>
        <w:t xml:space="preserve"> </w:t>
      </w:r>
      <w:r w:rsidR="00F41A34">
        <w:rPr>
          <w:rFonts w:asciiTheme="minorHAnsi" w:hAnsiTheme="minorHAnsi" w:cstheme="minorHAnsi"/>
        </w:rPr>
        <w:t>dodavatelem</w:t>
      </w:r>
      <w:r w:rsidR="00850A09" w:rsidRPr="00850A09">
        <w:rPr>
          <w:rFonts w:asciiTheme="minorHAnsi" w:hAnsiTheme="minorHAnsi" w:cstheme="minorHAnsi"/>
        </w:rPr>
        <w:t xml:space="preserve"> při poskytování </w:t>
      </w:r>
      <w:r w:rsidR="00850A09">
        <w:rPr>
          <w:rFonts w:asciiTheme="minorHAnsi" w:hAnsiTheme="minorHAnsi" w:cstheme="minorHAnsi"/>
        </w:rPr>
        <w:t>všech s</w:t>
      </w:r>
      <w:r w:rsidR="00850A09" w:rsidRPr="00850A09">
        <w:rPr>
          <w:rFonts w:asciiTheme="minorHAnsi" w:hAnsiTheme="minorHAnsi" w:cstheme="minorHAnsi"/>
        </w:rPr>
        <w:t>lužeb</w:t>
      </w:r>
      <w:r w:rsidR="00850A09">
        <w:rPr>
          <w:rFonts w:asciiTheme="minorHAnsi" w:hAnsiTheme="minorHAnsi" w:cstheme="minorHAnsi"/>
        </w:rPr>
        <w:t xml:space="preserve"> v rámci části 1 veřejné zakázky</w:t>
      </w:r>
      <w:r w:rsidR="00850A09" w:rsidRPr="00850A09">
        <w:rPr>
          <w:rFonts w:asciiTheme="minorHAnsi" w:hAnsiTheme="minorHAnsi" w:cstheme="minorHAnsi"/>
        </w:rPr>
        <w:t xml:space="preserve"> </w:t>
      </w:r>
      <w:r w:rsidR="00850A09">
        <w:rPr>
          <w:rFonts w:asciiTheme="minorHAnsi" w:hAnsiTheme="minorHAnsi" w:cstheme="minorHAnsi"/>
        </w:rPr>
        <w:t xml:space="preserve">a při poskytování </w:t>
      </w:r>
      <w:r w:rsidR="00305C70">
        <w:rPr>
          <w:rFonts w:asciiTheme="minorHAnsi" w:hAnsiTheme="minorHAnsi" w:cstheme="minorHAnsi"/>
        </w:rPr>
        <w:t xml:space="preserve">služeb dle </w:t>
      </w:r>
      <w:r w:rsidR="00850A09" w:rsidRPr="00850A09">
        <w:rPr>
          <w:rFonts w:asciiTheme="minorHAnsi" w:hAnsiTheme="minorHAnsi" w:cstheme="minorHAnsi"/>
        </w:rPr>
        <w:t xml:space="preserve">Katalogového listu č. 2 („Provoz sběrného dvora 1“), Katalogovém listu č. 3 („Provoz sběrného dvora 2“), Katalogového listu č. 6 („Objemný odpad“), Katalogového listu č. 7 („Úklid odpadu odloženého mimo nádoby“) a Katalogového listu č. </w:t>
      </w:r>
      <w:proofErr w:type="gramStart"/>
      <w:r w:rsidR="00850A09" w:rsidRPr="00850A09">
        <w:rPr>
          <w:rFonts w:asciiTheme="minorHAnsi" w:hAnsiTheme="minorHAnsi" w:cstheme="minorHAnsi"/>
        </w:rPr>
        <w:t>8  (</w:t>
      </w:r>
      <w:proofErr w:type="gramEnd"/>
      <w:r w:rsidR="00850A09" w:rsidRPr="00850A09">
        <w:rPr>
          <w:rFonts w:asciiTheme="minorHAnsi" w:hAnsiTheme="minorHAnsi" w:cstheme="minorHAnsi"/>
        </w:rPr>
        <w:t>„Černé skládky“)</w:t>
      </w:r>
      <w:r w:rsidR="00305C70">
        <w:rPr>
          <w:rFonts w:asciiTheme="minorHAnsi" w:hAnsiTheme="minorHAnsi" w:cstheme="minorHAnsi"/>
        </w:rPr>
        <w:t xml:space="preserve"> v rámci části 2 veřejné zakázky</w:t>
      </w:r>
      <w:r>
        <w:rPr>
          <w:rFonts w:asciiTheme="minorHAnsi" w:hAnsiTheme="minorHAnsi" w:cstheme="minorHAnsi"/>
        </w:rPr>
        <w:t>.</w:t>
      </w:r>
      <w:r w:rsidRPr="00CB3862">
        <w:rPr>
          <w:rFonts w:asciiTheme="minorHAnsi" w:hAnsiTheme="minorHAnsi" w:cstheme="minorHAnsi"/>
        </w:rPr>
        <w:t xml:space="preserve"> Konkrétní mechanismus </w:t>
      </w:r>
      <w:r>
        <w:rPr>
          <w:rFonts w:asciiTheme="minorHAnsi" w:hAnsiTheme="minorHAnsi" w:cstheme="minorHAnsi"/>
        </w:rPr>
        <w:t>změny způsobu nakládání s odpadem</w:t>
      </w:r>
      <w:r w:rsidRPr="00CB3862">
        <w:rPr>
          <w:rFonts w:asciiTheme="minorHAnsi" w:hAnsiTheme="minorHAnsi" w:cstheme="minorHAnsi"/>
        </w:rPr>
        <w:t xml:space="preserve"> je </w:t>
      </w:r>
      <w:r w:rsidRPr="004C1C71">
        <w:rPr>
          <w:rFonts w:asciiTheme="minorHAnsi" w:hAnsiTheme="minorHAnsi" w:cstheme="minorHAnsi"/>
        </w:rPr>
        <w:t xml:space="preserve">popsán v odst. </w:t>
      </w:r>
      <w:r w:rsidR="004C1C71" w:rsidRPr="004C19F5">
        <w:rPr>
          <w:rFonts w:asciiTheme="minorHAnsi" w:hAnsiTheme="minorHAnsi" w:cstheme="minorHAnsi"/>
        </w:rPr>
        <w:t>4.4</w:t>
      </w:r>
      <w:r w:rsidRPr="004C1C71">
        <w:rPr>
          <w:rFonts w:asciiTheme="minorHAnsi" w:hAnsiTheme="minorHAnsi" w:cstheme="minorHAnsi"/>
        </w:rPr>
        <w:t xml:space="preserve"> a</w:t>
      </w:r>
      <w:r w:rsidR="004C1C71" w:rsidRPr="004C19F5">
        <w:rPr>
          <w:rFonts w:asciiTheme="minorHAnsi" w:hAnsiTheme="minorHAnsi" w:cstheme="minorHAnsi"/>
        </w:rPr>
        <w:t>ž</w:t>
      </w:r>
      <w:r w:rsidRPr="004C1C71">
        <w:rPr>
          <w:rFonts w:asciiTheme="minorHAnsi" w:hAnsiTheme="minorHAnsi" w:cstheme="minorHAnsi"/>
        </w:rPr>
        <w:t xml:space="preserve"> </w:t>
      </w:r>
      <w:r w:rsidR="004C1C71" w:rsidRPr="004C19F5">
        <w:rPr>
          <w:rFonts w:asciiTheme="minorHAnsi" w:hAnsiTheme="minorHAnsi" w:cstheme="minorHAnsi"/>
        </w:rPr>
        <w:t>4</w:t>
      </w:r>
      <w:r w:rsidRPr="004C1C71">
        <w:rPr>
          <w:rFonts w:asciiTheme="minorHAnsi" w:hAnsiTheme="minorHAnsi" w:cstheme="minorHAnsi"/>
        </w:rPr>
        <w:t>.</w:t>
      </w:r>
      <w:del w:id="60" w:author="Autor">
        <w:r w:rsidRPr="004C1C71" w:rsidDel="0036148B">
          <w:rPr>
            <w:rFonts w:asciiTheme="minorHAnsi" w:hAnsiTheme="minorHAnsi" w:cstheme="minorHAnsi"/>
          </w:rPr>
          <w:delText>9</w:delText>
        </w:r>
      </w:del>
      <w:ins w:id="61" w:author="Autor">
        <w:r w:rsidR="0036148B">
          <w:rPr>
            <w:rFonts w:asciiTheme="minorHAnsi" w:hAnsiTheme="minorHAnsi" w:cstheme="minorHAnsi"/>
          </w:rPr>
          <w:t>11</w:t>
        </w:r>
      </w:ins>
      <w:r w:rsidRPr="004C1C71">
        <w:rPr>
          <w:rFonts w:asciiTheme="minorHAnsi" w:hAnsiTheme="minorHAnsi" w:cstheme="minorHAnsi"/>
        </w:rPr>
        <w:t xml:space="preserve"> přílohy</w:t>
      </w:r>
      <w:r w:rsidRPr="001D20BF">
        <w:rPr>
          <w:rFonts w:asciiTheme="minorHAnsi" w:hAnsiTheme="minorHAnsi" w:cstheme="minorHAnsi"/>
        </w:rPr>
        <w:t xml:space="preserve"> č. 3a této zadávací dokumentace – závazném vzoru smlouvy na plnění části 1 veřejné zakázky a přílohy č. 3b této zadávací dokumentace – závazném vzoru smlouvy na plnění části 2 veřejné zakázky</w:t>
      </w:r>
      <w:r w:rsidRPr="00CB3862">
        <w:rPr>
          <w:rFonts w:asciiTheme="minorHAnsi" w:hAnsiTheme="minorHAnsi" w:cstheme="minorHAnsi"/>
        </w:rPr>
        <w:t>.</w:t>
      </w:r>
    </w:p>
    <w:p w14:paraId="4E9EEED9" w14:textId="687D1008" w:rsidR="005E1640" w:rsidRDefault="005E1640" w:rsidP="00DD237C">
      <w:pPr>
        <w:pStyle w:val="Stylodstavecslovan"/>
      </w:pPr>
      <w:r w:rsidRPr="005E1640">
        <w:lastRenderedPageBreak/>
        <w:t>Předpokládaná hodnota veřejn</w:t>
      </w:r>
      <w:r w:rsidR="005F3E47">
        <w:t>é zakázky</w:t>
      </w:r>
    </w:p>
    <w:p w14:paraId="161B17B3" w14:textId="36019BAC" w:rsidR="00F429BC" w:rsidRDefault="005F3E47" w:rsidP="005F3E47">
      <w:pPr>
        <w:pStyle w:val="Stylodstavecslovan"/>
        <w:numPr>
          <w:ilvl w:val="0"/>
          <w:numId w:val="0"/>
        </w:numPr>
      </w:pPr>
      <w:r w:rsidRPr="00596B03">
        <w:t xml:space="preserve">Předpokládaná hodnota veřejné zakázky </w:t>
      </w:r>
      <w:r w:rsidR="00381F93">
        <w:t>určená v souladu s ustanovením § 21 odst. 1 písm. b) ZZVZ za 48 měsíců trvání smluv</w:t>
      </w:r>
      <w:r w:rsidR="00381F93" w:rsidRPr="00596B03">
        <w:t xml:space="preserve"> </w:t>
      </w:r>
      <w:bookmarkStart w:id="62" w:name="_Hlk124330537"/>
      <w:r w:rsidR="00F429BC">
        <w:t xml:space="preserve">včetně hodnoty vyhrazené změny závazku spočívající v inflační doložce </w:t>
      </w:r>
      <w:r w:rsidR="002007B8">
        <w:t xml:space="preserve">dle odst. </w:t>
      </w:r>
      <w:r w:rsidR="00B21DDB">
        <w:fldChar w:fldCharType="begin"/>
      </w:r>
      <w:r w:rsidR="00B21DDB">
        <w:instrText xml:space="preserve"> REF _Ref121643032 \r \h </w:instrText>
      </w:r>
      <w:r w:rsidR="00B21DDB">
        <w:fldChar w:fldCharType="separate"/>
      </w:r>
      <w:r w:rsidR="00B21DDB">
        <w:t>3.4.2</w:t>
      </w:r>
      <w:r w:rsidR="00B21DDB">
        <w:fldChar w:fldCharType="end"/>
      </w:r>
      <w:r w:rsidR="00B21DDB">
        <w:t xml:space="preserve"> </w:t>
      </w:r>
      <w:r w:rsidR="002007B8">
        <w:t xml:space="preserve">této zadávací dokumentace </w:t>
      </w:r>
      <w:bookmarkEnd w:id="62"/>
      <w:r w:rsidR="002007B8">
        <w:t xml:space="preserve">činí </w:t>
      </w:r>
      <w:r w:rsidR="00675E96">
        <w:t>426</w:t>
      </w:r>
      <w:r w:rsidR="005B289A">
        <w:t> </w:t>
      </w:r>
      <w:r w:rsidR="00675E96">
        <w:t>942</w:t>
      </w:r>
      <w:r w:rsidR="005B289A">
        <w:t> </w:t>
      </w:r>
      <w:r w:rsidR="00675E96">
        <w:t>592,16</w:t>
      </w:r>
      <w:r w:rsidR="00181A13">
        <w:t xml:space="preserve"> Kč</w:t>
      </w:r>
      <w:r w:rsidR="00C872B1" w:rsidRPr="00596B03">
        <w:t xml:space="preserve"> bez DPH, z toho předpokládaná hodnota </w:t>
      </w:r>
      <w:r w:rsidR="008E3AF8" w:rsidRPr="00596B03">
        <w:t>veřejné zakázky</w:t>
      </w:r>
      <w:r w:rsidR="00AC093A">
        <w:t xml:space="preserve"> </w:t>
      </w:r>
      <w:r w:rsidR="008E3AF8" w:rsidRPr="00596B03">
        <w:t>bez</w:t>
      </w:r>
      <w:r w:rsidR="00316357">
        <w:t xml:space="preserve"> hodnoty </w:t>
      </w:r>
      <w:r w:rsidR="00F429BC">
        <w:t>vyhrazené změny závazku spočívající v inflační doložce</w:t>
      </w:r>
      <w:r w:rsidR="00C872B1" w:rsidRPr="00596B03">
        <w:t xml:space="preserve"> </w:t>
      </w:r>
      <w:r w:rsidR="002007B8">
        <w:t xml:space="preserve">dle odst. </w:t>
      </w:r>
      <w:r w:rsidR="00B21DDB">
        <w:fldChar w:fldCharType="begin"/>
      </w:r>
      <w:r w:rsidR="00B21DDB">
        <w:instrText xml:space="preserve"> REF _Ref121643032 \r \h </w:instrText>
      </w:r>
      <w:r w:rsidR="00B21DDB">
        <w:fldChar w:fldCharType="separate"/>
      </w:r>
      <w:r w:rsidR="00B21DDB">
        <w:t>3.4.2</w:t>
      </w:r>
      <w:r w:rsidR="00B21DDB">
        <w:fldChar w:fldCharType="end"/>
      </w:r>
      <w:r w:rsidR="00B21DDB">
        <w:t xml:space="preserve"> </w:t>
      </w:r>
      <w:r w:rsidR="002007B8">
        <w:t xml:space="preserve">této zadávací dokumentace </w:t>
      </w:r>
      <w:r w:rsidR="00C872B1" w:rsidRPr="00596B03">
        <w:t xml:space="preserve">činí </w:t>
      </w:r>
      <w:r w:rsidR="00675E96">
        <w:t>396</w:t>
      </w:r>
      <w:r w:rsidR="005B289A">
        <w:t> </w:t>
      </w:r>
      <w:r w:rsidR="00675E96">
        <w:t>492</w:t>
      </w:r>
      <w:r w:rsidR="005B289A">
        <w:t> </w:t>
      </w:r>
      <w:r w:rsidR="00675E96">
        <w:t>689,56</w:t>
      </w:r>
      <w:r w:rsidR="00181A13">
        <w:t xml:space="preserve"> </w:t>
      </w:r>
      <w:r w:rsidR="00AA423D" w:rsidRPr="00596B03">
        <w:t>Kč bez DPH</w:t>
      </w:r>
      <w:r w:rsidR="00F429BC">
        <w:t xml:space="preserve">. </w:t>
      </w:r>
    </w:p>
    <w:p w14:paraId="0CFAC4AA" w14:textId="303FF023" w:rsidR="00F11562" w:rsidRPr="00596B03" w:rsidRDefault="00F11562" w:rsidP="00F11562">
      <w:pPr>
        <w:pStyle w:val="Nadpis3"/>
        <w:tabs>
          <w:tab w:val="clear" w:pos="720"/>
          <w:tab w:val="num" w:pos="1418"/>
        </w:tabs>
        <w:ind w:left="1418" w:hanging="709"/>
        <w:jc w:val="both"/>
      </w:pPr>
      <w:r w:rsidRPr="00596B03">
        <w:t xml:space="preserve">Část </w:t>
      </w:r>
      <w:r w:rsidR="009F5BB4">
        <w:t>1</w:t>
      </w:r>
      <w:r w:rsidRPr="00596B03">
        <w:t xml:space="preserve"> veřejné zakázky</w:t>
      </w:r>
    </w:p>
    <w:p w14:paraId="43CEE807" w14:textId="7929A684" w:rsidR="007430E1" w:rsidRDefault="00F11562" w:rsidP="00F11562">
      <w:pPr>
        <w:pStyle w:val="ZKLADN"/>
        <w:spacing w:after="240" w:line="320" w:lineRule="atLeast"/>
        <w:ind w:left="709"/>
        <w:rPr>
          <w:rFonts w:ascii="Calibri" w:hAnsi="Calibri" w:cs="Calibri"/>
          <w:color w:val="auto"/>
          <w:sz w:val="22"/>
          <w:szCs w:val="22"/>
        </w:rPr>
      </w:pPr>
      <w:r w:rsidRPr="00596B03">
        <w:rPr>
          <w:rFonts w:ascii="Calibri" w:hAnsi="Calibri" w:cs="Calibri"/>
          <w:color w:val="auto"/>
          <w:sz w:val="22"/>
          <w:szCs w:val="22"/>
        </w:rPr>
        <w:t xml:space="preserve">Předpokládaná hodnota části </w:t>
      </w:r>
      <w:r w:rsidR="009F5BB4">
        <w:rPr>
          <w:rFonts w:ascii="Calibri" w:hAnsi="Calibri" w:cs="Calibri"/>
          <w:color w:val="auto"/>
          <w:sz w:val="22"/>
          <w:szCs w:val="22"/>
        </w:rPr>
        <w:t>1</w:t>
      </w:r>
      <w:r w:rsidRPr="00596B03">
        <w:rPr>
          <w:rFonts w:ascii="Calibri" w:hAnsi="Calibri" w:cs="Calibri"/>
          <w:color w:val="auto"/>
          <w:sz w:val="22"/>
          <w:szCs w:val="22"/>
        </w:rPr>
        <w:t xml:space="preserve"> veřejné zakázky </w:t>
      </w:r>
      <w:r w:rsidR="00381F93">
        <w:rPr>
          <w:rFonts w:ascii="Calibri" w:hAnsi="Calibri" w:cs="Calibri"/>
          <w:color w:val="auto"/>
          <w:sz w:val="22"/>
          <w:szCs w:val="22"/>
        </w:rPr>
        <w:t>u</w:t>
      </w:r>
      <w:r w:rsidR="00381F93" w:rsidRPr="00AC093A">
        <w:rPr>
          <w:rFonts w:ascii="Calibri" w:hAnsi="Calibri" w:cs="Calibri"/>
          <w:color w:val="auto"/>
          <w:sz w:val="22"/>
          <w:szCs w:val="22"/>
        </w:rPr>
        <w:t>rčená v souladu s ustanovením § 21 odst. 1 písm. b) ZZVZ za 48 měsíců trvání sml</w:t>
      </w:r>
      <w:r w:rsidR="00381F93">
        <w:rPr>
          <w:rFonts w:ascii="Calibri" w:hAnsi="Calibri" w:cs="Calibri"/>
          <w:color w:val="auto"/>
          <w:sz w:val="22"/>
          <w:szCs w:val="22"/>
        </w:rPr>
        <w:t>ouvy</w:t>
      </w:r>
      <w:r w:rsidR="00381F93" w:rsidRPr="00596B03">
        <w:rPr>
          <w:rFonts w:ascii="Calibri" w:hAnsi="Calibri" w:cs="Calibri"/>
          <w:color w:val="auto"/>
          <w:sz w:val="22"/>
          <w:szCs w:val="22"/>
        </w:rPr>
        <w:t xml:space="preserve"> </w:t>
      </w:r>
      <w:r w:rsidR="007430E1" w:rsidRPr="007430E1">
        <w:rPr>
          <w:rFonts w:ascii="Calibri" w:hAnsi="Calibri" w:cs="Calibri"/>
          <w:color w:val="auto"/>
          <w:sz w:val="22"/>
          <w:szCs w:val="22"/>
        </w:rPr>
        <w:t xml:space="preserve">včetně hodnoty vyhrazené změny závazku spočívající v inflační doložce dle odst. </w:t>
      </w:r>
      <w:r w:rsidR="00B21DDB" w:rsidRPr="007430E1">
        <w:rPr>
          <w:rFonts w:ascii="Calibri" w:hAnsi="Calibri" w:cs="Calibri"/>
          <w:color w:val="auto"/>
          <w:sz w:val="22"/>
          <w:szCs w:val="22"/>
        </w:rPr>
        <w:fldChar w:fldCharType="begin"/>
      </w:r>
      <w:r w:rsidR="00B21DDB" w:rsidRPr="007430E1">
        <w:rPr>
          <w:rFonts w:ascii="Calibri" w:hAnsi="Calibri" w:cs="Calibri"/>
          <w:color w:val="auto"/>
          <w:sz w:val="22"/>
          <w:szCs w:val="22"/>
        </w:rPr>
        <w:instrText xml:space="preserve"> REF _Ref121643032 \r \h </w:instrText>
      </w:r>
      <w:r w:rsidR="00B21DDB" w:rsidRPr="007430E1">
        <w:rPr>
          <w:rFonts w:ascii="Calibri" w:hAnsi="Calibri" w:cs="Calibri"/>
          <w:color w:val="auto"/>
          <w:sz w:val="22"/>
          <w:szCs w:val="22"/>
        </w:rPr>
      </w:r>
      <w:r w:rsidR="00B21DDB" w:rsidRPr="007430E1">
        <w:rPr>
          <w:rFonts w:ascii="Calibri" w:hAnsi="Calibri" w:cs="Calibri"/>
          <w:color w:val="auto"/>
          <w:sz w:val="22"/>
          <w:szCs w:val="22"/>
        </w:rPr>
        <w:fldChar w:fldCharType="separate"/>
      </w:r>
      <w:r w:rsidR="00B21DDB">
        <w:rPr>
          <w:rFonts w:ascii="Calibri" w:hAnsi="Calibri" w:cs="Calibri"/>
          <w:color w:val="auto"/>
          <w:sz w:val="22"/>
          <w:szCs w:val="22"/>
        </w:rPr>
        <w:t>3.4.2</w:t>
      </w:r>
      <w:r w:rsidR="00B21DDB" w:rsidRPr="007430E1">
        <w:rPr>
          <w:rFonts w:ascii="Calibri" w:hAnsi="Calibri" w:cs="Calibri"/>
          <w:color w:val="auto"/>
          <w:sz w:val="22"/>
          <w:szCs w:val="22"/>
        </w:rPr>
        <w:fldChar w:fldCharType="end"/>
      </w:r>
      <w:r w:rsidR="00B21DDB" w:rsidRPr="007430E1">
        <w:rPr>
          <w:rFonts w:ascii="Calibri" w:hAnsi="Calibri" w:cs="Calibri"/>
          <w:color w:val="auto"/>
          <w:sz w:val="22"/>
          <w:szCs w:val="22"/>
        </w:rPr>
        <w:t xml:space="preserve"> </w:t>
      </w:r>
      <w:r w:rsidR="007430E1" w:rsidRPr="007430E1">
        <w:rPr>
          <w:rFonts w:ascii="Calibri" w:hAnsi="Calibri" w:cs="Calibri"/>
          <w:color w:val="auto"/>
          <w:sz w:val="22"/>
          <w:szCs w:val="22"/>
        </w:rPr>
        <w:t xml:space="preserve">této zadávací dokumentace </w:t>
      </w:r>
      <w:r w:rsidRPr="00596B03">
        <w:rPr>
          <w:rFonts w:ascii="Calibri" w:hAnsi="Calibri" w:cs="Calibri"/>
          <w:color w:val="auto"/>
          <w:sz w:val="22"/>
          <w:szCs w:val="22"/>
        </w:rPr>
        <w:t>činí</w:t>
      </w:r>
      <w:r w:rsidR="00063006" w:rsidRPr="00596B03">
        <w:rPr>
          <w:rFonts w:ascii="Calibri" w:hAnsi="Calibri" w:cs="Calibri"/>
          <w:color w:val="auto"/>
          <w:sz w:val="22"/>
          <w:szCs w:val="22"/>
        </w:rPr>
        <w:t xml:space="preserve"> </w:t>
      </w:r>
      <w:r w:rsidR="00675E96" w:rsidRPr="002F107E">
        <w:rPr>
          <w:rFonts w:ascii="Calibri" w:hAnsi="Calibri" w:cs="Calibri"/>
          <w:color w:val="auto"/>
          <w:sz w:val="22"/>
          <w:szCs w:val="22"/>
        </w:rPr>
        <w:t>243</w:t>
      </w:r>
      <w:r w:rsidR="005B289A">
        <w:rPr>
          <w:rFonts w:ascii="Calibri" w:hAnsi="Calibri" w:cs="Calibri"/>
          <w:color w:val="auto"/>
          <w:sz w:val="22"/>
          <w:szCs w:val="22"/>
        </w:rPr>
        <w:t> </w:t>
      </w:r>
      <w:r w:rsidR="00675E96" w:rsidRPr="002F107E">
        <w:rPr>
          <w:rFonts w:ascii="Calibri" w:hAnsi="Calibri" w:cs="Calibri"/>
          <w:color w:val="auto"/>
          <w:sz w:val="22"/>
          <w:szCs w:val="22"/>
        </w:rPr>
        <w:t>0</w:t>
      </w:r>
      <w:r w:rsidR="00675E96">
        <w:rPr>
          <w:rFonts w:ascii="Calibri" w:hAnsi="Calibri" w:cs="Calibri"/>
          <w:color w:val="auto"/>
          <w:sz w:val="22"/>
          <w:szCs w:val="22"/>
        </w:rPr>
        <w:t>1</w:t>
      </w:r>
      <w:r w:rsidR="00675E96" w:rsidRPr="002F107E">
        <w:rPr>
          <w:rFonts w:ascii="Calibri" w:hAnsi="Calibri" w:cs="Calibri"/>
          <w:color w:val="auto"/>
          <w:sz w:val="22"/>
          <w:szCs w:val="22"/>
        </w:rPr>
        <w:t>1</w:t>
      </w:r>
      <w:r w:rsidR="005B289A">
        <w:rPr>
          <w:rFonts w:ascii="Calibri" w:hAnsi="Calibri" w:cs="Calibri"/>
          <w:color w:val="auto"/>
          <w:sz w:val="22"/>
          <w:szCs w:val="22"/>
        </w:rPr>
        <w:t> </w:t>
      </w:r>
      <w:r w:rsidR="00675E96" w:rsidRPr="002F107E">
        <w:rPr>
          <w:rFonts w:ascii="Calibri" w:hAnsi="Calibri" w:cs="Calibri"/>
          <w:color w:val="auto"/>
          <w:sz w:val="22"/>
          <w:szCs w:val="22"/>
        </w:rPr>
        <w:t>711,41</w:t>
      </w:r>
      <w:r w:rsidR="001B2773" w:rsidRPr="002F107E">
        <w:rPr>
          <w:rFonts w:ascii="Calibri" w:hAnsi="Calibri" w:cs="Calibri"/>
          <w:color w:val="auto"/>
          <w:sz w:val="22"/>
          <w:szCs w:val="22"/>
        </w:rPr>
        <w:t xml:space="preserve"> </w:t>
      </w:r>
      <w:r w:rsidRPr="002F107E">
        <w:rPr>
          <w:rFonts w:ascii="Calibri" w:hAnsi="Calibri" w:cs="Calibri"/>
          <w:color w:val="auto"/>
          <w:sz w:val="22"/>
          <w:szCs w:val="22"/>
        </w:rPr>
        <w:t>Kč</w:t>
      </w:r>
      <w:r w:rsidRPr="00596B03">
        <w:rPr>
          <w:rFonts w:ascii="Calibri" w:hAnsi="Calibri" w:cs="Calibri"/>
          <w:color w:val="auto"/>
          <w:sz w:val="22"/>
          <w:szCs w:val="22"/>
        </w:rPr>
        <w:t xml:space="preserve"> bez DPH, </w:t>
      </w:r>
      <w:r w:rsidR="008E3AF8" w:rsidRPr="00596B03">
        <w:rPr>
          <w:rFonts w:ascii="Calibri" w:hAnsi="Calibri" w:cs="Calibri"/>
          <w:color w:val="auto"/>
          <w:sz w:val="22"/>
          <w:szCs w:val="22"/>
        </w:rPr>
        <w:t>z toho předpokládaná hodnota této části</w:t>
      </w:r>
      <w:r w:rsidR="00AC093A">
        <w:rPr>
          <w:rFonts w:ascii="Calibri" w:hAnsi="Calibri" w:cs="Calibri"/>
          <w:color w:val="auto"/>
          <w:sz w:val="22"/>
          <w:szCs w:val="22"/>
        </w:rPr>
        <w:t xml:space="preserve"> </w:t>
      </w:r>
      <w:r w:rsidR="00C142E7">
        <w:rPr>
          <w:rFonts w:ascii="Calibri" w:hAnsi="Calibri" w:cs="Calibri"/>
          <w:color w:val="auto"/>
          <w:sz w:val="22"/>
          <w:szCs w:val="22"/>
        </w:rPr>
        <w:t xml:space="preserve">veřejné zakázky </w:t>
      </w:r>
      <w:r w:rsidR="008E0325" w:rsidRPr="008E0325">
        <w:rPr>
          <w:rFonts w:ascii="Calibri" w:hAnsi="Calibri" w:cs="Calibri"/>
          <w:color w:val="auto"/>
          <w:sz w:val="22"/>
          <w:szCs w:val="22"/>
        </w:rPr>
        <w:t xml:space="preserve">bez </w:t>
      </w:r>
      <w:r w:rsidR="00F26C1E">
        <w:rPr>
          <w:rFonts w:ascii="Calibri" w:hAnsi="Calibri" w:cs="Calibri"/>
          <w:color w:val="auto"/>
          <w:sz w:val="22"/>
          <w:szCs w:val="22"/>
        </w:rPr>
        <w:t xml:space="preserve">hodnoty </w:t>
      </w:r>
      <w:r w:rsidR="008E0325" w:rsidRPr="008E0325">
        <w:rPr>
          <w:rFonts w:ascii="Calibri" w:hAnsi="Calibri" w:cs="Calibri"/>
          <w:color w:val="auto"/>
          <w:sz w:val="22"/>
          <w:szCs w:val="22"/>
        </w:rPr>
        <w:t xml:space="preserve">vyhrazené změny závazku </w:t>
      </w:r>
      <w:r w:rsidR="007430E1" w:rsidRPr="007430E1">
        <w:rPr>
          <w:rFonts w:ascii="Calibri" w:hAnsi="Calibri" w:cs="Calibri"/>
          <w:color w:val="auto"/>
          <w:sz w:val="22"/>
          <w:szCs w:val="22"/>
        </w:rPr>
        <w:t xml:space="preserve">spočívající v inflační doložce dle odst. </w:t>
      </w:r>
      <w:r w:rsidR="00B21DDB" w:rsidRPr="007430E1">
        <w:rPr>
          <w:rFonts w:ascii="Calibri" w:hAnsi="Calibri" w:cs="Calibri"/>
          <w:color w:val="auto"/>
          <w:sz w:val="22"/>
          <w:szCs w:val="22"/>
        </w:rPr>
        <w:fldChar w:fldCharType="begin"/>
      </w:r>
      <w:r w:rsidR="00B21DDB" w:rsidRPr="007430E1">
        <w:rPr>
          <w:rFonts w:ascii="Calibri" w:hAnsi="Calibri" w:cs="Calibri"/>
          <w:color w:val="auto"/>
          <w:sz w:val="22"/>
          <w:szCs w:val="22"/>
        </w:rPr>
        <w:instrText xml:space="preserve"> REF _Ref121643032 \r \h </w:instrText>
      </w:r>
      <w:r w:rsidR="00B21DDB" w:rsidRPr="007430E1">
        <w:rPr>
          <w:rFonts w:ascii="Calibri" w:hAnsi="Calibri" w:cs="Calibri"/>
          <w:color w:val="auto"/>
          <w:sz w:val="22"/>
          <w:szCs w:val="22"/>
        </w:rPr>
      </w:r>
      <w:r w:rsidR="00B21DDB" w:rsidRPr="007430E1">
        <w:rPr>
          <w:rFonts w:ascii="Calibri" w:hAnsi="Calibri" w:cs="Calibri"/>
          <w:color w:val="auto"/>
          <w:sz w:val="22"/>
          <w:szCs w:val="22"/>
        </w:rPr>
        <w:fldChar w:fldCharType="separate"/>
      </w:r>
      <w:r w:rsidR="00B21DDB">
        <w:rPr>
          <w:rFonts w:ascii="Calibri" w:hAnsi="Calibri" w:cs="Calibri"/>
          <w:color w:val="auto"/>
          <w:sz w:val="22"/>
          <w:szCs w:val="22"/>
        </w:rPr>
        <w:t>3.4.2</w:t>
      </w:r>
      <w:r w:rsidR="00B21DDB" w:rsidRPr="007430E1">
        <w:rPr>
          <w:rFonts w:ascii="Calibri" w:hAnsi="Calibri" w:cs="Calibri"/>
          <w:color w:val="auto"/>
          <w:sz w:val="22"/>
          <w:szCs w:val="22"/>
        </w:rPr>
        <w:fldChar w:fldCharType="end"/>
      </w:r>
      <w:r w:rsidR="00B21DDB" w:rsidRPr="007430E1">
        <w:rPr>
          <w:rFonts w:ascii="Calibri" w:hAnsi="Calibri" w:cs="Calibri"/>
          <w:color w:val="auto"/>
          <w:sz w:val="22"/>
          <w:szCs w:val="22"/>
        </w:rPr>
        <w:t xml:space="preserve"> </w:t>
      </w:r>
      <w:r w:rsidR="007430E1" w:rsidRPr="007430E1">
        <w:rPr>
          <w:rFonts w:ascii="Calibri" w:hAnsi="Calibri" w:cs="Calibri"/>
          <w:color w:val="auto"/>
          <w:sz w:val="22"/>
          <w:szCs w:val="22"/>
        </w:rPr>
        <w:t xml:space="preserve">této zadávací dokumentace </w:t>
      </w:r>
      <w:r w:rsidR="008E3AF8" w:rsidRPr="00596B03">
        <w:rPr>
          <w:rFonts w:ascii="Calibri" w:hAnsi="Calibri" w:cs="Calibri"/>
          <w:color w:val="auto"/>
          <w:sz w:val="22"/>
          <w:szCs w:val="22"/>
        </w:rPr>
        <w:t>činí</w:t>
      </w:r>
      <w:r w:rsidR="00063006" w:rsidRPr="00596B03">
        <w:rPr>
          <w:rFonts w:ascii="Calibri" w:hAnsi="Calibri" w:cs="Calibri"/>
          <w:color w:val="auto"/>
          <w:sz w:val="22"/>
          <w:szCs w:val="22"/>
        </w:rPr>
        <w:t xml:space="preserve"> </w:t>
      </w:r>
      <w:r w:rsidR="00675E96" w:rsidRPr="002F107E">
        <w:rPr>
          <w:rFonts w:ascii="Calibri" w:hAnsi="Calibri" w:cs="Calibri"/>
          <w:color w:val="auto"/>
          <w:sz w:val="22"/>
          <w:szCs w:val="22"/>
        </w:rPr>
        <w:t>225</w:t>
      </w:r>
      <w:r w:rsidR="005B289A">
        <w:rPr>
          <w:rFonts w:ascii="Calibri" w:hAnsi="Calibri" w:cs="Calibri"/>
          <w:color w:val="auto"/>
          <w:sz w:val="22"/>
          <w:szCs w:val="22"/>
        </w:rPr>
        <w:t> </w:t>
      </w:r>
      <w:r w:rsidR="00675E96" w:rsidRPr="002F107E">
        <w:rPr>
          <w:rFonts w:ascii="Calibri" w:hAnsi="Calibri" w:cs="Calibri"/>
          <w:color w:val="auto"/>
          <w:sz w:val="22"/>
          <w:szCs w:val="22"/>
        </w:rPr>
        <w:t>679</w:t>
      </w:r>
      <w:r w:rsidR="005B289A">
        <w:rPr>
          <w:rFonts w:ascii="Calibri" w:hAnsi="Calibri" w:cs="Calibri"/>
          <w:color w:val="auto"/>
          <w:sz w:val="22"/>
          <w:szCs w:val="22"/>
        </w:rPr>
        <w:t> </w:t>
      </w:r>
      <w:r w:rsidR="00675E96" w:rsidRPr="002F107E">
        <w:rPr>
          <w:rFonts w:ascii="Calibri" w:hAnsi="Calibri" w:cs="Calibri"/>
          <w:color w:val="auto"/>
          <w:sz w:val="22"/>
          <w:szCs w:val="22"/>
        </w:rPr>
        <w:t>912,99</w:t>
      </w:r>
      <w:r w:rsidR="008E3AF8" w:rsidRPr="002F107E">
        <w:rPr>
          <w:rFonts w:ascii="Calibri" w:hAnsi="Calibri" w:cs="Calibri"/>
          <w:color w:val="auto"/>
          <w:sz w:val="22"/>
          <w:szCs w:val="22"/>
        </w:rPr>
        <w:t xml:space="preserve"> Kč</w:t>
      </w:r>
      <w:r w:rsidR="008E3AF8" w:rsidRPr="005B289A">
        <w:rPr>
          <w:rFonts w:ascii="Calibri" w:hAnsi="Calibri" w:cs="Calibri"/>
          <w:color w:val="auto"/>
          <w:sz w:val="22"/>
          <w:szCs w:val="22"/>
        </w:rPr>
        <w:t xml:space="preserve"> bez</w:t>
      </w:r>
      <w:r w:rsidR="008E3AF8" w:rsidRPr="00596B03">
        <w:rPr>
          <w:rFonts w:ascii="Calibri" w:hAnsi="Calibri" w:cs="Calibri"/>
          <w:color w:val="auto"/>
          <w:sz w:val="22"/>
          <w:szCs w:val="22"/>
        </w:rPr>
        <w:t xml:space="preserve"> DPH</w:t>
      </w:r>
      <w:r w:rsidR="007430E1">
        <w:rPr>
          <w:rFonts w:ascii="Calibri" w:hAnsi="Calibri" w:cs="Calibri"/>
          <w:color w:val="auto"/>
          <w:sz w:val="22"/>
          <w:szCs w:val="22"/>
        </w:rPr>
        <w:t>.</w:t>
      </w:r>
    </w:p>
    <w:p w14:paraId="0F548749" w14:textId="330E8AD4" w:rsidR="00DD270F" w:rsidRPr="00596B03" w:rsidRDefault="00DD270F" w:rsidP="00DD270F">
      <w:pPr>
        <w:pStyle w:val="Nadpis3"/>
        <w:tabs>
          <w:tab w:val="clear" w:pos="720"/>
          <w:tab w:val="num" w:pos="1418"/>
        </w:tabs>
        <w:ind w:left="1418" w:hanging="709"/>
        <w:jc w:val="both"/>
      </w:pPr>
      <w:r w:rsidRPr="00596B03">
        <w:t xml:space="preserve">Část </w:t>
      </w:r>
      <w:r w:rsidR="009F5BB4">
        <w:t>2</w:t>
      </w:r>
      <w:r w:rsidRPr="00596B03">
        <w:t xml:space="preserve"> veřejné zakázky</w:t>
      </w:r>
    </w:p>
    <w:p w14:paraId="37ABC6EF" w14:textId="6B68FC43" w:rsidR="00F26C1E" w:rsidRDefault="00DD270F" w:rsidP="00DD270F">
      <w:pPr>
        <w:pStyle w:val="ZKLADN"/>
        <w:spacing w:after="240" w:line="320" w:lineRule="atLeast"/>
        <w:ind w:left="709"/>
        <w:rPr>
          <w:rFonts w:ascii="Calibri" w:hAnsi="Calibri" w:cs="Calibri"/>
          <w:color w:val="auto"/>
          <w:sz w:val="22"/>
          <w:szCs w:val="22"/>
        </w:rPr>
      </w:pPr>
      <w:r w:rsidRPr="00596B03">
        <w:rPr>
          <w:rFonts w:ascii="Calibri" w:hAnsi="Calibri" w:cs="Calibri"/>
          <w:color w:val="auto"/>
          <w:sz w:val="22"/>
          <w:szCs w:val="22"/>
        </w:rPr>
        <w:t xml:space="preserve">Předpokládaná hodnota části </w:t>
      </w:r>
      <w:r w:rsidR="009F5BB4">
        <w:rPr>
          <w:rFonts w:ascii="Calibri" w:hAnsi="Calibri" w:cs="Calibri"/>
          <w:color w:val="auto"/>
          <w:sz w:val="22"/>
          <w:szCs w:val="22"/>
        </w:rPr>
        <w:t>2</w:t>
      </w:r>
      <w:r w:rsidRPr="00596B03">
        <w:rPr>
          <w:rFonts w:ascii="Calibri" w:hAnsi="Calibri" w:cs="Calibri"/>
          <w:color w:val="auto"/>
          <w:sz w:val="22"/>
          <w:szCs w:val="22"/>
        </w:rPr>
        <w:t xml:space="preserve"> veřejné zakázky </w:t>
      </w:r>
      <w:r w:rsidR="00381F93">
        <w:rPr>
          <w:rFonts w:ascii="Calibri" w:hAnsi="Calibri" w:cs="Calibri"/>
          <w:color w:val="auto"/>
          <w:sz w:val="22"/>
          <w:szCs w:val="22"/>
        </w:rPr>
        <w:t>u</w:t>
      </w:r>
      <w:r w:rsidR="00381F93" w:rsidRPr="00AC093A">
        <w:rPr>
          <w:rFonts w:ascii="Calibri" w:hAnsi="Calibri" w:cs="Calibri"/>
          <w:color w:val="auto"/>
          <w:sz w:val="22"/>
          <w:szCs w:val="22"/>
        </w:rPr>
        <w:t>rčená v souladu s ustanovením § 21 odst. 1 písm. b) ZZVZ za 48 měsíců trvání sml</w:t>
      </w:r>
      <w:r w:rsidR="00381F93">
        <w:rPr>
          <w:rFonts w:ascii="Calibri" w:hAnsi="Calibri" w:cs="Calibri"/>
          <w:color w:val="auto"/>
          <w:sz w:val="22"/>
          <w:szCs w:val="22"/>
        </w:rPr>
        <w:t>ouvy</w:t>
      </w:r>
      <w:r w:rsidR="00F26C1E">
        <w:rPr>
          <w:rFonts w:ascii="Calibri" w:hAnsi="Calibri" w:cs="Calibri"/>
          <w:color w:val="auto"/>
          <w:sz w:val="22"/>
          <w:szCs w:val="22"/>
        </w:rPr>
        <w:t xml:space="preserve"> </w:t>
      </w:r>
      <w:r w:rsidR="00F26C1E" w:rsidRPr="00F26C1E">
        <w:rPr>
          <w:rFonts w:ascii="Calibri" w:hAnsi="Calibri" w:cs="Calibri"/>
          <w:color w:val="auto"/>
          <w:sz w:val="22"/>
          <w:szCs w:val="22"/>
        </w:rPr>
        <w:t xml:space="preserve">včetně hodnoty vyhrazené změny závazku spočívající v inflační doložce dle odst. </w:t>
      </w:r>
      <w:r w:rsidR="00BE74CF" w:rsidRPr="00F26C1E">
        <w:rPr>
          <w:rFonts w:ascii="Calibri" w:hAnsi="Calibri" w:cs="Calibri"/>
          <w:color w:val="auto"/>
          <w:sz w:val="22"/>
          <w:szCs w:val="22"/>
        </w:rPr>
        <w:fldChar w:fldCharType="begin"/>
      </w:r>
      <w:r w:rsidR="00BE74CF" w:rsidRPr="00F26C1E">
        <w:rPr>
          <w:rFonts w:ascii="Calibri" w:hAnsi="Calibri" w:cs="Calibri"/>
          <w:color w:val="auto"/>
          <w:sz w:val="22"/>
          <w:szCs w:val="22"/>
        </w:rPr>
        <w:instrText xml:space="preserve"> REF _Ref121643032 \r \h </w:instrText>
      </w:r>
      <w:r w:rsidR="00BE74CF" w:rsidRPr="00F26C1E">
        <w:rPr>
          <w:rFonts w:ascii="Calibri" w:hAnsi="Calibri" w:cs="Calibri"/>
          <w:color w:val="auto"/>
          <w:sz w:val="22"/>
          <w:szCs w:val="22"/>
        </w:rPr>
      </w:r>
      <w:r w:rsidR="00BE74CF" w:rsidRPr="00F26C1E">
        <w:rPr>
          <w:rFonts w:ascii="Calibri" w:hAnsi="Calibri" w:cs="Calibri"/>
          <w:color w:val="auto"/>
          <w:sz w:val="22"/>
          <w:szCs w:val="22"/>
        </w:rPr>
        <w:fldChar w:fldCharType="separate"/>
      </w:r>
      <w:r w:rsidR="00BE74CF">
        <w:rPr>
          <w:rFonts w:ascii="Calibri" w:hAnsi="Calibri" w:cs="Calibri"/>
          <w:color w:val="auto"/>
          <w:sz w:val="22"/>
          <w:szCs w:val="22"/>
        </w:rPr>
        <w:t>3.4.2</w:t>
      </w:r>
      <w:r w:rsidR="00BE74CF" w:rsidRPr="00F26C1E">
        <w:rPr>
          <w:rFonts w:ascii="Calibri" w:hAnsi="Calibri" w:cs="Calibri"/>
          <w:color w:val="auto"/>
          <w:sz w:val="22"/>
          <w:szCs w:val="22"/>
        </w:rPr>
        <w:fldChar w:fldCharType="end"/>
      </w:r>
      <w:r w:rsidR="00BE74CF" w:rsidRPr="00F26C1E">
        <w:rPr>
          <w:rFonts w:ascii="Calibri" w:hAnsi="Calibri" w:cs="Calibri"/>
          <w:color w:val="auto"/>
          <w:sz w:val="22"/>
          <w:szCs w:val="22"/>
        </w:rPr>
        <w:t xml:space="preserve"> </w:t>
      </w:r>
      <w:r w:rsidR="00F26C1E" w:rsidRPr="00F26C1E">
        <w:rPr>
          <w:rFonts w:ascii="Calibri" w:hAnsi="Calibri" w:cs="Calibri"/>
          <w:color w:val="auto"/>
          <w:sz w:val="22"/>
          <w:szCs w:val="22"/>
        </w:rPr>
        <w:t xml:space="preserve">této zadávací </w:t>
      </w:r>
      <w:r w:rsidR="00F26C1E" w:rsidRPr="005B289A">
        <w:rPr>
          <w:rFonts w:ascii="Calibri" w:hAnsi="Calibri" w:cs="Calibri"/>
          <w:color w:val="auto"/>
          <w:sz w:val="22"/>
          <w:szCs w:val="22"/>
        </w:rPr>
        <w:t>dokumentace</w:t>
      </w:r>
      <w:r w:rsidR="00381F93" w:rsidRPr="005B289A">
        <w:rPr>
          <w:rFonts w:ascii="Calibri" w:hAnsi="Calibri" w:cs="Calibri"/>
          <w:color w:val="auto"/>
          <w:sz w:val="22"/>
          <w:szCs w:val="22"/>
        </w:rPr>
        <w:t xml:space="preserve"> </w:t>
      </w:r>
      <w:r w:rsidRPr="003C31FC">
        <w:rPr>
          <w:rFonts w:ascii="Calibri" w:hAnsi="Calibri" w:cs="Calibri"/>
          <w:color w:val="auto"/>
          <w:sz w:val="22"/>
          <w:szCs w:val="22"/>
        </w:rPr>
        <w:t xml:space="preserve">činí </w:t>
      </w:r>
      <w:r w:rsidR="005E4AB9" w:rsidRPr="002F107E">
        <w:rPr>
          <w:rFonts w:ascii="Calibri" w:hAnsi="Calibri" w:cs="Calibri"/>
          <w:color w:val="auto"/>
          <w:sz w:val="22"/>
          <w:szCs w:val="22"/>
        </w:rPr>
        <w:t>183.930.880,75</w:t>
      </w:r>
      <w:r w:rsidR="001B2773" w:rsidRPr="002F107E">
        <w:rPr>
          <w:rFonts w:ascii="Calibri" w:hAnsi="Calibri" w:cs="Calibri"/>
          <w:color w:val="auto"/>
          <w:sz w:val="22"/>
          <w:szCs w:val="22"/>
        </w:rPr>
        <w:t xml:space="preserve"> </w:t>
      </w:r>
      <w:r w:rsidRPr="002F107E">
        <w:rPr>
          <w:rFonts w:ascii="Calibri" w:hAnsi="Calibri" w:cs="Calibri"/>
          <w:color w:val="auto"/>
          <w:sz w:val="22"/>
          <w:szCs w:val="22"/>
        </w:rPr>
        <w:t>Kč</w:t>
      </w:r>
      <w:r w:rsidRPr="00596B03">
        <w:rPr>
          <w:rFonts w:ascii="Calibri" w:hAnsi="Calibri" w:cs="Calibri"/>
          <w:color w:val="auto"/>
          <w:sz w:val="22"/>
          <w:szCs w:val="22"/>
        </w:rPr>
        <w:t xml:space="preserve"> bez DPH, z toho předpokládaná hodnota této části</w:t>
      </w:r>
      <w:r w:rsidR="00AC093A">
        <w:rPr>
          <w:rFonts w:ascii="Calibri" w:hAnsi="Calibri" w:cs="Calibri"/>
          <w:color w:val="auto"/>
          <w:sz w:val="22"/>
          <w:szCs w:val="22"/>
        </w:rPr>
        <w:t xml:space="preserve"> </w:t>
      </w:r>
      <w:r w:rsidR="00C142E7">
        <w:rPr>
          <w:rFonts w:ascii="Calibri" w:hAnsi="Calibri" w:cs="Calibri"/>
          <w:color w:val="auto"/>
          <w:sz w:val="22"/>
          <w:szCs w:val="22"/>
        </w:rPr>
        <w:t xml:space="preserve">veřejné zakázky </w:t>
      </w:r>
      <w:r w:rsidR="008E0325" w:rsidRPr="008E0325">
        <w:rPr>
          <w:rFonts w:ascii="Calibri" w:hAnsi="Calibri" w:cs="Calibri"/>
          <w:color w:val="auto"/>
          <w:sz w:val="22"/>
          <w:szCs w:val="22"/>
        </w:rPr>
        <w:t xml:space="preserve">bez </w:t>
      </w:r>
      <w:r w:rsidR="00C142E7">
        <w:rPr>
          <w:rFonts w:ascii="Calibri" w:hAnsi="Calibri" w:cs="Calibri"/>
          <w:color w:val="auto"/>
          <w:sz w:val="22"/>
          <w:szCs w:val="22"/>
        </w:rPr>
        <w:t xml:space="preserve">hodnoty </w:t>
      </w:r>
      <w:r w:rsidR="008E0325" w:rsidRPr="008E0325">
        <w:rPr>
          <w:rFonts w:ascii="Calibri" w:hAnsi="Calibri" w:cs="Calibri"/>
          <w:color w:val="auto"/>
          <w:sz w:val="22"/>
          <w:szCs w:val="22"/>
        </w:rPr>
        <w:t xml:space="preserve">vyhrazené změny </w:t>
      </w:r>
      <w:r w:rsidR="008E0325" w:rsidRPr="005B289A">
        <w:rPr>
          <w:rFonts w:ascii="Calibri" w:hAnsi="Calibri" w:cs="Calibri"/>
          <w:color w:val="auto"/>
          <w:sz w:val="22"/>
          <w:szCs w:val="22"/>
        </w:rPr>
        <w:t>závazku</w:t>
      </w:r>
      <w:r w:rsidR="00F26C1E" w:rsidRPr="005B289A">
        <w:rPr>
          <w:rFonts w:ascii="Calibri" w:hAnsi="Calibri" w:cs="Calibri"/>
          <w:color w:val="auto"/>
          <w:sz w:val="22"/>
          <w:szCs w:val="22"/>
        </w:rPr>
        <w:t xml:space="preserve"> </w:t>
      </w:r>
      <w:r w:rsidR="00F26C1E" w:rsidRPr="003C31FC">
        <w:rPr>
          <w:rFonts w:ascii="Calibri" w:hAnsi="Calibri" w:cs="Calibri"/>
          <w:color w:val="auto"/>
          <w:sz w:val="22"/>
          <w:szCs w:val="22"/>
        </w:rPr>
        <w:t xml:space="preserve">spočívající v inflační doložce dle odst. </w:t>
      </w:r>
      <w:r w:rsidR="00B21DDB" w:rsidRPr="005B289A">
        <w:rPr>
          <w:rFonts w:ascii="Calibri" w:hAnsi="Calibri" w:cs="Calibri"/>
          <w:color w:val="auto"/>
          <w:sz w:val="22"/>
          <w:szCs w:val="22"/>
        </w:rPr>
        <w:fldChar w:fldCharType="begin"/>
      </w:r>
      <w:r w:rsidR="00B21DDB" w:rsidRPr="003C31FC">
        <w:rPr>
          <w:rFonts w:ascii="Calibri" w:hAnsi="Calibri" w:cs="Calibri"/>
          <w:color w:val="auto"/>
          <w:sz w:val="22"/>
          <w:szCs w:val="22"/>
        </w:rPr>
        <w:instrText xml:space="preserve"> REF _Ref121643032 \r \h </w:instrText>
      </w:r>
      <w:r w:rsidR="00B21DDB">
        <w:rPr>
          <w:rFonts w:ascii="Calibri" w:hAnsi="Calibri" w:cs="Calibri"/>
          <w:color w:val="auto"/>
          <w:sz w:val="22"/>
          <w:szCs w:val="22"/>
        </w:rPr>
        <w:instrText xml:space="preserve"> \* MERGEFORMAT </w:instrText>
      </w:r>
      <w:r w:rsidR="00B21DDB" w:rsidRPr="005B289A">
        <w:rPr>
          <w:rFonts w:ascii="Calibri" w:hAnsi="Calibri" w:cs="Calibri"/>
          <w:color w:val="auto"/>
          <w:sz w:val="22"/>
          <w:szCs w:val="22"/>
        </w:rPr>
      </w:r>
      <w:r w:rsidR="00B21DDB" w:rsidRPr="005B289A">
        <w:rPr>
          <w:rFonts w:ascii="Calibri" w:hAnsi="Calibri" w:cs="Calibri"/>
          <w:color w:val="auto"/>
          <w:sz w:val="22"/>
          <w:szCs w:val="22"/>
        </w:rPr>
        <w:fldChar w:fldCharType="separate"/>
      </w:r>
      <w:r w:rsidR="00B21DDB">
        <w:rPr>
          <w:rFonts w:ascii="Calibri" w:hAnsi="Calibri" w:cs="Calibri"/>
          <w:color w:val="auto"/>
          <w:sz w:val="22"/>
          <w:szCs w:val="22"/>
        </w:rPr>
        <w:t>3.4.2</w:t>
      </w:r>
      <w:r w:rsidR="00B21DDB" w:rsidRPr="005B289A">
        <w:rPr>
          <w:rFonts w:ascii="Calibri" w:hAnsi="Calibri" w:cs="Calibri"/>
          <w:color w:val="auto"/>
          <w:sz w:val="22"/>
          <w:szCs w:val="22"/>
        </w:rPr>
        <w:fldChar w:fldCharType="end"/>
      </w:r>
      <w:r w:rsidR="00B21DDB" w:rsidRPr="005B289A">
        <w:rPr>
          <w:rFonts w:ascii="Calibri" w:hAnsi="Calibri" w:cs="Calibri"/>
          <w:color w:val="auto"/>
          <w:sz w:val="22"/>
          <w:szCs w:val="22"/>
        </w:rPr>
        <w:t xml:space="preserve"> </w:t>
      </w:r>
      <w:r w:rsidR="00F26C1E" w:rsidRPr="005B289A">
        <w:rPr>
          <w:rFonts w:ascii="Calibri" w:hAnsi="Calibri" w:cs="Calibri"/>
          <w:color w:val="auto"/>
          <w:sz w:val="22"/>
          <w:szCs w:val="22"/>
        </w:rPr>
        <w:t>této zadávací dokumentace</w:t>
      </w:r>
      <w:r w:rsidR="008E0325" w:rsidRPr="005B289A">
        <w:rPr>
          <w:rFonts w:ascii="Calibri" w:hAnsi="Calibri" w:cs="Calibri"/>
          <w:color w:val="auto"/>
          <w:sz w:val="22"/>
          <w:szCs w:val="22"/>
        </w:rPr>
        <w:t xml:space="preserve"> </w:t>
      </w:r>
      <w:r w:rsidRPr="003C31FC">
        <w:rPr>
          <w:rFonts w:ascii="Calibri" w:hAnsi="Calibri" w:cs="Calibri"/>
          <w:color w:val="auto"/>
          <w:sz w:val="22"/>
          <w:szCs w:val="22"/>
        </w:rPr>
        <w:t xml:space="preserve">činí </w:t>
      </w:r>
      <w:r w:rsidR="005E4AB9" w:rsidRPr="002F107E">
        <w:rPr>
          <w:rFonts w:ascii="Calibri" w:hAnsi="Calibri" w:cs="Calibri"/>
          <w:color w:val="auto"/>
          <w:sz w:val="22"/>
          <w:szCs w:val="22"/>
        </w:rPr>
        <w:t>170</w:t>
      </w:r>
      <w:r w:rsidR="005B289A">
        <w:rPr>
          <w:rFonts w:ascii="Calibri" w:hAnsi="Calibri" w:cs="Calibri"/>
          <w:color w:val="auto"/>
          <w:sz w:val="22"/>
          <w:szCs w:val="22"/>
        </w:rPr>
        <w:t> </w:t>
      </w:r>
      <w:r w:rsidR="005E4AB9" w:rsidRPr="002F107E">
        <w:rPr>
          <w:rFonts w:ascii="Calibri" w:hAnsi="Calibri" w:cs="Calibri"/>
          <w:color w:val="auto"/>
          <w:sz w:val="22"/>
          <w:szCs w:val="22"/>
        </w:rPr>
        <w:t>812</w:t>
      </w:r>
      <w:r w:rsidR="005B289A">
        <w:rPr>
          <w:rFonts w:ascii="Calibri" w:hAnsi="Calibri" w:cs="Calibri"/>
          <w:color w:val="auto"/>
          <w:sz w:val="22"/>
          <w:szCs w:val="22"/>
        </w:rPr>
        <w:t> </w:t>
      </w:r>
      <w:r w:rsidR="005E4AB9" w:rsidRPr="002F107E">
        <w:rPr>
          <w:rFonts w:ascii="Calibri" w:hAnsi="Calibri" w:cs="Calibri"/>
          <w:color w:val="auto"/>
          <w:sz w:val="22"/>
          <w:szCs w:val="22"/>
        </w:rPr>
        <w:t>776,57</w:t>
      </w:r>
      <w:r w:rsidRPr="002F107E">
        <w:rPr>
          <w:rFonts w:ascii="Calibri" w:hAnsi="Calibri" w:cs="Calibri"/>
          <w:color w:val="auto"/>
          <w:sz w:val="22"/>
          <w:szCs w:val="22"/>
        </w:rPr>
        <w:t xml:space="preserve"> Kč</w:t>
      </w:r>
      <w:r w:rsidRPr="005B289A">
        <w:rPr>
          <w:rFonts w:ascii="Calibri" w:hAnsi="Calibri" w:cs="Calibri"/>
          <w:color w:val="auto"/>
          <w:sz w:val="22"/>
          <w:szCs w:val="22"/>
        </w:rPr>
        <w:t xml:space="preserve"> bez</w:t>
      </w:r>
      <w:r w:rsidRPr="00596B03">
        <w:rPr>
          <w:rFonts w:ascii="Calibri" w:hAnsi="Calibri" w:cs="Calibri"/>
          <w:color w:val="auto"/>
          <w:sz w:val="22"/>
          <w:szCs w:val="22"/>
        </w:rPr>
        <w:t xml:space="preserve"> DPH</w:t>
      </w:r>
      <w:r w:rsidR="00F26C1E">
        <w:rPr>
          <w:rFonts w:ascii="Calibri" w:hAnsi="Calibri" w:cs="Calibri"/>
          <w:color w:val="auto"/>
          <w:sz w:val="22"/>
          <w:szCs w:val="22"/>
        </w:rPr>
        <w:t>.</w:t>
      </w:r>
    </w:p>
    <w:p w14:paraId="7F5D3CA1" w14:textId="0F05D77D" w:rsidR="0047168D" w:rsidRDefault="0047168D" w:rsidP="009C0011">
      <w:pPr>
        <w:pStyle w:val="Stylodstavecslovan"/>
      </w:pPr>
      <w:r>
        <w:t>Přístup k zadávací dokumentaci</w:t>
      </w:r>
    </w:p>
    <w:p w14:paraId="08F6828D" w14:textId="3755D4BD" w:rsidR="0047168D" w:rsidRDefault="00EB4704" w:rsidP="009C0011">
      <w:pPr>
        <w:pStyle w:val="Stylodstavecslovan"/>
        <w:numPr>
          <w:ilvl w:val="0"/>
          <w:numId w:val="0"/>
        </w:numPr>
      </w:pPr>
      <w:r>
        <w:t>Z</w:t>
      </w:r>
      <w:r w:rsidR="0047168D" w:rsidRPr="009C0011">
        <w:t>adávací dokumentace této veřejné zakázky je</w:t>
      </w:r>
      <w:r>
        <w:t xml:space="preserve"> v souladu s § 96 odst. 1 ZZVZ</w:t>
      </w:r>
      <w:r w:rsidR="0047168D" w:rsidRPr="009C0011">
        <w:t xml:space="preserve"> uveřejněna na profilu zadavatele, na stránkách </w:t>
      </w:r>
      <w:hyperlink r:id="rId13" w:history="1">
        <w:r w:rsidR="00640106" w:rsidRPr="003038AC">
          <w:rPr>
            <w:rStyle w:val="Hypertextovodkaz"/>
            <w:rFonts w:cs="Calibri"/>
          </w:rPr>
          <w:t>https://zakazky.usti-nad-labem.cz</w:t>
        </w:r>
      </w:hyperlink>
      <w:r w:rsidR="0047168D" w:rsidRPr="009C0011">
        <w:t>, a to ode dne uveřejnění oznámení</w:t>
      </w:r>
      <w:r w:rsidR="00750DE3">
        <w:t xml:space="preserve"> o zahájení</w:t>
      </w:r>
      <w:r w:rsidR="0047168D" w:rsidRPr="009C0011">
        <w:t xml:space="preserve"> zadávacího řízení a bude takto uveřejněna nejméně do konce lhůty pro podání nabídek.</w:t>
      </w:r>
      <w:r w:rsidR="009C0011" w:rsidRPr="009C0011">
        <w:t xml:space="preserve"> </w:t>
      </w:r>
    </w:p>
    <w:p w14:paraId="4E9EEEE0" w14:textId="3A1E4363" w:rsidR="00B44FA2" w:rsidRPr="00FA4DCD" w:rsidRDefault="00E26E15" w:rsidP="0064727F">
      <w:pPr>
        <w:pStyle w:val="StylNadpis1ZKLADN"/>
        <w:rPr>
          <w:color w:val="auto"/>
        </w:rPr>
      </w:pPr>
      <w:bookmarkStart w:id="63" w:name="_Toc224099984"/>
      <w:bookmarkStart w:id="64" w:name="_Toc224100610"/>
      <w:bookmarkStart w:id="65" w:name="_Toc224101581"/>
      <w:bookmarkStart w:id="66" w:name="_Toc224099985"/>
      <w:bookmarkStart w:id="67" w:name="_Toc224100611"/>
      <w:bookmarkStart w:id="68" w:name="_Toc224101582"/>
      <w:bookmarkStart w:id="69" w:name="_Toc368586102"/>
      <w:bookmarkStart w:id="70" w:name="_Toc124957148"/>
      <w:bookmarkEnd w:id="18"/>
      <w:bookmarkEnd w:id="19"/>
      <w:bookmarkEnd w:id="20"/>
      <w:bookmarkEnd w:id="21"/>
      <w:bookmarkEnd w:id="22"/>
      <w:bookmarkEnd w:id="23"/>
      <w:bookmarkEnd w:id="24"/>
      <w:bookmarkEnd w:id="49"/>
      <w:bookmarkEnd w:id="63"/>
      <w:bookmarkEnd w:id="64"/>
      <w:bookmarkEnd w:id="65"/>
      <w:bookmarkEnd w:id="66"/>
      <w:bookmarkEnd w:id="67"/>
      <w:bookmarkEnd w:id="68"/>
      <w:r w:rsidRPr="00E26E15">
        <w:rPr>
          <w:color w:val="auto"/>
        </w:rPr>
        <w:t xml:space="preserve">Doba plnění </w:t>
      </w:r>
      <w:r w:rsidR="005E1640">
        <w:rPr>
          <w:color w:val="auto"/>
        </w:rPr>
        <w:t xml:space="preserve">a </w:t>
      </w:r>
      <w:r w:rsidRPr="00E26E15">
        <w:rPr>
          <w:color w:val="auto"/>
        </w:rPr>
        <w:t>místo plnění veřejné zakázky</w:t>
      </w:r>
      <w:bookmarkEnd w:id="69"/>
      <w:bookmarkEnd w:id="70"/>
    </w:p>
    <w:p w14:paraId="4E9EEEE1" w14:textId="77777777" w:rsidR="00B44FA2" w:rsidRPr="00FA4DCD" w:rsidRDefault="00E26E15" w:rsidP="006755A6">
      <w:pPr>
        <w:pStyle w:val="Stylodstavecslovan"/>
      </w:pPr>
      <w:r w:rsidRPr="007D47CD">
        <w:t>Doba plnění veřejné zakázky</w:t>
      </w:r>
    </w:p>
    <w:p w14:paraId="4E9EEEE2" w14:textId="579F397B" w:rsidR="005E1640" w:rsidRDefault="00FE515F" w:rsidP="00DD237C">
      <w:pPr>
        <w:spacing w:before="240" w:after="240"/>
        <w:jc w:val="both"/>
        <w:rPr>
          <w:bCs/>
          <w:color w:val="000000"/>
          <w:szCs w:val="22"/>
        </w:rPr>
      </w:pPr>
      <w:r>
        <w:rPr>
          <w:bCs/>
          <w:color w:val="000000"/>
          <w:szCs w:val="22"/>
        </w:rPr>
        <w:t xml:space="preserve">Zadavatel předpokládá zahájení plnění ve všech částech veřejné </w:t>
      </w:r>
      <w:r w:rsidRPr="00AB4CB2">
        <w:rPr>
          <w:bCs/>
          <w:color w:val="000000"/>
          <w:szCs w:val="22"/>
        </w:rPr>
        <w:t xml:space="preserve">zakázky od </w:t>
      </w:r>
      <w:r w:rsidRPr="00596B03">
        <w:rPr>
          <w:bCs/>
          <w:color w:val="000000"/>
          <w:szCs w:val="22"/>
        </w:rPr>
        <w:t>1. 1. 20</w:t>
      </w:r>
      <w:r w:rsidR="00750DE3">
        <w:rPr>
          <w:bCs/>
          <w:color w:val="000000"/>
          <w:szCs w:val="22"/>
        </w:rPr>
        <w:t>24</w:t>
      </w:r>
      <w:r w:rsidRPr="00AB4CB2">
        <w:rPr>
          <w:bCs/>
          <w:color w:val="000000"/>
          <w:szCs w:val="22"/>
        </w:rPr>
        <w:t>, přičemž</w:t>
      </w:r>
      <w:r>
        <w:rPr>
          <w:bCs/>
          <w:color w:val="000000"/>
          <w:szCs w:val="22"/>
        </w:rPr>
        <w:t>:</w:t>
      </w:r>
    </w:p>
    <w:p w14:paraId="28734D53" w14:textId="334461A0" w:rsidR="00BB3131" w:rsidRPr="00AC326D" w:rsidRDefault="00FE515F" w:rsidP="00ED4D5C">
      <w:pPr>
        <w:pStyle w:val="Odstavecseseznamem"/>
        <w:numPr>
          <w:ilvl w:val="0"/>
          <w:numId w:val="24"/>
        </w:numPr>
        <w:spacing w:before="240" w:after="240"/>
        <w:jc w:val="both"/>
        <w:rPr>
          <w:color w:val="000000"/>
        </w:rPr>
      </w:pPr>
      <w:r w:rsidRPr="00ED4D5C">
        <w:rPr>
          <w:bCs/>
          <w:color w:val="000000"/>
        </w:rPr>
        <w:t xml:space="preserve">v části </w:t>
      </w:r>
      <w:r w:rsidR="00AA597E">
        <w:rPr>
          <w:bCs/>
          <w:color w:val="000000"/>
        </w:rPr>
        <w:t>1</w:t>
      </w:r>
      <w:r w:rsidRPr="00ED4D5C">
        <w:rPr>
          <w:bCs/>
          <w:color w:val="000000"/>
        </w:rPr>
        <w:t xml:space="preserve"> veřejné zakázky bude uzavřena </w:t>
      </w:r>
      <w:r w:rsidR="00BB3131" w:rsidRPr="00ED4D5C">
        <w:rPr>
          <w:bCs/>
          <w:color w:val="000000"/>
        </w:rPr>
        <w:t xml:space="preserve">smlouva s dobou </w:t>
      </w:r>
      <w:r w:rsidR="00BB3131" w:rsidRPr="003B0364">
        <w:rPr>
          <w:bCs/>
          <w:color w:val="000000"/>
        </w:rPr>
        <w:t xml:space="preserve">účinnosti </w:t>
      </w:r>
      <w:ins w:id="71" w:author="Autor">
        <w:r w:rsidR="0036148B">
          <w:rPr>
            <w:bCs/>
            <w:color w:val="000000"/>
          </w:rPr>
          <w:t>osmi</w:t>
        </w:r>
      </w:ins>
      <w:del w:id="72" w:author="Autor">
        <w:r w:rsidR="007452FC" w:rsidDel="0036148B">
          <w:rPr>
            <w:bCs/>
            <w:color w:val="000000"/>
          </w:rPr>
          <w:delText>šesti</w:delText>
        </w:r>
      </w:del>
      <w:r w:rsidR="00BB3131" w:rsidRPr="002F107E">
        <w:rPr>
          <w:bCs/>
          <w:color w:val="000000"/>
        </w:rPr>
        <w:t xml:space="preserve"> (</w:t>
      </w:r>
      <w:ins w:id="73" w:author="Autor">
        <w:r w:rsidR="0036148B">
          <w:rPr>
            <w:bCs/>
            <w:color w:val="000000"/>
          </w:rPr>
          <w:t>8</w:t>
        </w:r>
      </w:ins>
      <w:del w:id="74" w:author="Autor">
        <w:r w:rsidR="007452FC" w:rsidDel="0036148B">
          <w:rPr>
            <w:bCs/>
            <w:color w:val="000000"/>
          </w:rPr>
          <w:delText>6</w:delText>
        </w:r>
      </w:del>
      <w:r w:rsidR="00BB3131" w:rsidRPr="002F107E">
        <w:rPr>
          <w:bCs/>
          <w:color w:val="000000"/>
        </w:rPr>
        <w:t>) let</w:t>
      </w:r>
      <w:r w:rsidR="00BB3131" w:rsidRPr="003B0364">
        <w:rPr>
          <w:bCs/>
          <w:color w:val="000000"/>
        </w:rPr>
        <w:t xml:space="preserve"> ode dne jejího</w:t>
      </w:r>
      <w:r w:rsidR="00BB3131" w:rsidRPr="00ED4D5C">
        <w:rPr>
          <w:bCs/>
          <w:color w:val="000000"/>
        </w:rPr>
        <w:t xml:space="preserve"> </w:t>
      </w:r>
      <w:r w:rsidR="00AA597E">
        <w:rPr>
          <w:bCs/>
          <w:color w:val="000000"/>
        </w:rPr>
        <w:t>uveřejnění v registru smluv, nejdříve však ode dne 1. 1. 2024,</w:t>
      </w:r>
      <w:r w:rsidR="00BB3131">
        <w:rPr>
          <w:bCs/>
          <w:color w:val="000000"/>
        </w:rPr>
        <w:t xml:space="preserve"> s možností </w:t>
      </w:r>
      <w:r w:rsidR="00BB3131" w:rsidRPr="00D16A0E">
        <w:rPr>
          <w:bCs/>
          <w:color w:val="auto"/>
        </w:rPr>
        <w:t xml:space="preserve">výpovědi </w:t>
      </w:r>
      <w:r w:rsidR="004B51E1">
        <w:rPr>
          <w:bCs/>
          <w:color w:val="auto"/>
        </w:rPr>
        <w:t xml:space="preserve">ze strany zadavatele </w:t>
      </w:r>
      <w:r w:rsidR="00BB3131" w:rsidRPr="00D16A0E">
        <w:rPr>
          <w:bCs/>
          <w:color w:val="auto"/>
        </w:rPr>
        <w:t>s</w:t>
      </w:r>
      <w:r w:rsidR="00BB3131">
        <w:rPr>
          <w:bCs/>
          <w:color w:val="auto"/>
        </w:rPr>
        <w:t> </w:t>
      </w:r>
      <w:proofErr w:type="gramStart"/>
      <w:r w:rsidR="00BB3131">
        <w:rPr>
          <w:color w:val="auto"/>
        </w:rPr>
        <w:t>12-ti</w:t>
      </w:r>
      <w:r w:rsidR="00BB3131" w:rsidRPr="00D16A0E">
        <w:rPr>
          <w:color w:val="auto"/>
        </w:rPr>
        <w:t xml:space="preserve"> měsíční</w:t>
      </w:r>
      <w:proofErr w:type="gramEnd"/>
      <w:r w:rsidR="00BB3131" w:rsidRPr="00D16A0E">
        <w:rPr>
          <w:color w:val="auto"/>
        </w:rPr>
        <w:t xml:space="preserve"> výpovědní lhůtou po uplynutí </w:t>
      </w:r>
      <w:r w:rsidR="00BB3131">
        <w:rPr>
          <w:color w:val="auto"/>
        </w:rPr>
        <w:t>3</w:t>
      </w:r>
      <w:r w:rsidR="00BB3131" w:rsidRPr="00D16A0E">
        <w:rPr>
          <w:color w:val="auto"/>
        </w:rPr>
        <w:t xml:space="preserve"> let trvání účinnosti smlouvy</w:t>
      </w:r>
      <w:r w:rsidR="00BB3131" w:rsidRPr="00B650F5">
        <w:rPr>
          <w:bCs/>
          <w:color w:val="auto"/>
        </w:rPr>
        <w:t>; a</w:t>
      </w:r>
    </w:p>
    <w:p w14:paraId="492F1FA5" w14:textId="48276BDB" w:rsidR="00FE515F" w:rsidRPr="00ED4D5C" w:rsidRDefault="00BB3131" w:rsidP="00ED4D5C">
      <w:pPr>
        <w:pStyle w:val="Odstavecseseznamem"/>
        <w:numPr>
          <w:ilvl w:val="0"/>
          <w:numId w:val="24"/>
        </w:numPr>
        <w:spacing w:before="240" w:after="240"/>
        <w:jc w:val="both"/>
        <w:rPr>
          <w:color w:val="000000"/>
        </w:rPr>
      </w:pPr>
      <w:r w:rsidRPr="00ED4D5C">
        <w:rPr>
          <w:bCs/>
          <w:color w:val="000000"/>
        </w:rPr>
        <w:t xml:space="preserve">v části </w:t>
      </w:r>
      <w:r w:rsidR="00AA597E">
        <w:rPr>
          <w:bCs/>
          <w:color w:val="000000"/>
        </w:rPr>
        <w:t>2</w:t>
      </w:r>
      <w:r w:rsidRPr="00ED4D5C">
        <w:rPr>
          <w:bCs/>
          <w:color w:val="000000"/>
        </w:rPr>
        <w:t xml:space="preserve"> veřejné zakázky bude uzavřena smlouva s dobou </w:t>
      </w:r>
      <w:r w:rsidRPr="003B0364">
        <w:rPr>
          <w:bCs/>
          <w:color w:val="000000"/>
        </w:rPr>
        <w:t xml:space="preserve">účinnosti </w:t>
      </w:r>
      <w:ins w:id="75" w:author="Autor">
        <w:r w:rsidR="0036148B">
          <w:rPr>
            <w:bCs/>
            <w:color w:val="000000"/>
          </w:rPr>
          <w:t>osmi</w:t>
        </w:r>
      </w:ins>
      <w:del w:id="76" w:author="Autor">
        <w:r w:rsidR="007452FC" w:rsidDel="0036148B">
          <w:rPr>
            <w:bCs/>
            <w:color w:val="000000"/>
          </w:rPr>
          <w:delText>šesti</w:delText>
        </w:r>
      </w:del>
      <w:r w:rsidRPr="002F107E">
        <w:rPr>
          <w:bCs/>
          <w:color w:val="000000"/>
        </w:rPr>
        <w:t xml:space="preserve"> (</w:t>
      </w:r>
      <w:ins w:id="77" w:author="Autor">
        <w:r w:rsidR="0036148B">
          <w:rPr>
            <w:bCs/>
            <w:color w:val="000000"/>
          </w:rPr>
          <w:t>8</w:t>
        </w:r>
      </w:ins>
      <w:del w:id="78" w:author="Autor">
        <w:r w:rsidR="007452FC" w:rsidDel="0036148B">
          <w:rPr>
            <w:bCs/>
            <w:color w:val="000000"/>
          </w:rPr>
          <w:delText>6</w:delText>
        </w:r>
      </w:del>
      <w:r w:rsidRPr="002F107E">
        <w:rPr>
          <w:bCs/>
          <w:color w:val="000000"/>
        </w:rPr>
        <w:t>) let</w:t>
      </w:r>
      <w:r w:rsidRPr="003B0364">
        <w:rPr>
          <w:bCs/>
          <w:color w:val="000000"/>
        </w:rPr>
        <w:t xml:space="preserve"> ode dne</w:t>
      </w:r>
      <w:r w:rsidRPr="00ED4D5C">
        <w:rPr>
          <w:bCs/>
          <w:color w:val="000000"/>
        </w:rPr>
        <w:t xml:space="preserve"> jejího </w:t>
      </w:r>
      <w:r w:rsidR="00AA597E">
        <w:rPr>
          <w:bCs/>
          <w:color w:val="000000"/>
        </w:rPr>
        <w:t>uveřejnění v registru smluv, nejdříve však ode dne 1. 1. 2024,</w:t>
      </w:r>
      <w:r>
        <w:rPr>
          <w:bCs/>
          <w:color w:val="000000"/>
        </w:rPr>
        <w:t xml:space="preserve"> s možností </w:t>
      </w:r>
      <w:r w:rsidR="000D0551">
        <w:rPr>
          <w:bCs/>
          <w:color w:val="000000"/>
        </w:rPr>
        <w:t xml:space="preserve">(i dílčí) </w:t>
      </w:r>
      <w:r w:rsidRPr="00D16A0E">
        <w:rPr>
          <w:bCs/>
          <w:color w:val="auto"/>
        </w:rPr>
        <w:t xml:space="preserve">výpovědi </w:t>
      </w:r>
      <w:r w:rsidR="004B51E1">
        <w:rPr>
          <w:bCs/>
          <w:color w:val="auto"/>
        </w:rPr>
        <w:t xml:space="preserve">ze strany zadavatele </w:t>
      </w:r>
      <w:r w:rsidRPr="00D16A0E">
        <w:rPr>
          <w:bCs/>
          <w:color w:val="auto"/>
        </w:rPr>
        <w:t>s</w:t>
      </w:r>
      <w:r>
        <w:rPr>
          <w:bCs/>
          <w:color w:val="auto"/>
        </w:rPr>
        <w:t> </w:t>
      </w:r>
      <w:proofErr w:type="gramStart"/>
      <w:r>
        <w:rPr>
          <w:color w:val="auto"/>
        </w:rPr>
        <w:t>12-ti</w:t>
      </w:r>
      <w:r w:rsidRPr="00D16A0E">
        <w:rPr>
          <w:color w:val="auto"/>
        </w:rPr>
        <w:t xml:space="preserve"> měsíční</w:t>
      </w:r>
      <w:proofErr w:type="gramEnd"/>
      <w:r w:rsidRPr="00D16A0E">
        <w:rPr>
          <w:color w:val="auto"/>
        </w:rPr>
        <w:t xml:space="preserve"> výpovědní lhůtou po uplynutí </w:t>
      </w:r>
      <w:r w:rsidR="00FF21E5">
        <w:rPr>
          <w:color w:val="auto"/>
        </w:rPr>
        <w:t xml:space="preserve">různých </w:t>
      </w:r>
      <w:r>
        <w:rPr>
          <w:color w:val="auto"/>
        </w:rPr>
        <w:t>dob</w:t>
      </w:r>
      <w:r w:rsidRPr="00D16A0E">
        <w:rPr>
          <w:color w:val="auto"/>
        </w:rPr>
        <w:t xml:space="preserve"> účinnosti smlouvy</w:t>
      </w:r>
      <w:r w:rsidR="00FF21E5">
        <w:rPr>
          <w:color w:val="auto"/>
        </w:rPr>
        <w:t xml:space="preserve"> ve vztahu k různým poskytovaným službám.</w:t>
      </w:r>
    </w:p>
    <w:p w14:paraId="4E9EEEE7" w14:textId="77777777" w:rsidR="00B44FA2" w:rsidRDefault="006A44C0" w:rsidP="006755A6">
      <w:pPr>
        <w:pStyle w:val="Stylodstavecslovan"/>
      </w:pPr>
      <w:r>
        <w:lastRenderedPageBreak/>
        <w:t>Místo plnění</w:t>
      </w:r>
      <w:r w:rsidR="00B44FA2" w:rsidRPr="00FA4DCD">
        <w:t xml:space="preserve"> veřejné zakázky</w:t>
      </w:r>
    </w:p>
    <w:p w14:paraId="4E9EEEE8" w14:textId="741DC704" w:rsidR="005E1640" w:rsidRPr="00FC74D2" w:rsidRDefault="00CA612D" w:rsidP="005E1640">
      <w:pPr>
        <w:spacing w:before="240" w:after="240"/>
        <w:jc w:val="both"/>
        <w:rPr>
          <w:bCs/>
          <w:color w:val="000000"/>
          <w:kern w:val="16"/>
          <w:szCs w:val="22"/>
        </w:rPr>
      </w:pPr>
      <w:r>
        <w:rPr>
          <w:bCs/>
          <w:color w:val="000000"/>
          <w:szCs w:val="22"/>
        </w:rPr>
        <w:t xml:space="preserve">Místem plnění ve všech částech veřejné zakázky je správní obvod statutárního města Ústí nad Labem. Podrobné vymezení místa plnění je pro jednotlivé části veřejné zakázky </w:t>
      </w:r>
      <w:r w:rsidR="004F113F">
        <w:rPr>
          <w:bCs/>
          <w:color w:val="000000"/>
          <w:szCs w:val="22"/>
        </w:rPr>
        <w:t xml:space="preserve">podrobně </w:t>
      </w:r>
      <w:r w:rsidR="00A61B9D">
        <w:rPr>
          <w:bCs/>
          <w:color w:val="000000"/>
          <w:szCs w:val="22"/>
        </w:rPr>
        <w:t xml:space="preserve">uvedeno </w:t>
      </w:r>
      <w:r w:rsidR="00AB4CB2">
        <w:rPr>
          <w:bCs/>
          <w:color w:val="000000"/>
          <w:szCs w:val="22"/>
        </w:rPr>
        <w:t xml:space="preserve">rovněž </w:t>
      </w:r>
      <w:proofErr w:type="gramStart"/>
      <w:r w:rsidR="004F113F">
        <w:rPr>
          <w:bCs/>
          <w:color w:val="000000"/>
          <w:szCs w:val="22"/>
        </w:rPr>
        <w:t>v  závazném</w:t>
      </w:r>
      <w:proofErr w:type="gramEnd"/>
      <w:r w:rsidR="004F113F">
        <w:rPr>
          <w:bCs/>
          <w:color w:val="000000"/>
          <w:szCs w:val="22"/>
        </w:rPr>
        <w:t xml:space="preserve"> vzoru smlouvy příslušném pro danou část</w:t>
      </w:r>
      <w:r w:rsidR="00AB4CB2">
        <w:rPr>
          <w:bCs/>
          <w:color w:val="000000"/>
          <w:szCs w:val="22"/>
        </w:rPr>
        <w:t xml:space="preserve"> a </w:t>
      </w:r>
      <w:r w:rsidR="00596B03">
        <w:rPr>
          <w:bCs/>
          <w:color w:val="000000"/>
          <w:szCs w:val="22"/>
        </w:rPr>
        <w:t xml:space="preserve">v </w:t>
      </w:r>
      <w:r w:rsidR="00AB4CB2">
        <w:rPr>
          <w:bCs/>
          <w:color w:val="000000"/>
          <w:szCs w:val="22"/>
        </w:rPr>
        <w:t>jeho přílohách</w:t>
      </w:r>
      <w:r w:rsidR="004F113F">
        <w:rPr>
          <w:bCs/>
          <w:color w:val="000000"/>
          <w:szCs w:val="22"/>
        </w:rPr>
        <w:t>.</w:t>
      </w:r>
    </w:p>
    <w:p w14:paraId="4E9EEEEE" w14:textId="46243B83" w:rsidR="00B44FA2" w:rsidRPr="00FA4DCD" w:rsidRDefault="00E021A8" w:rsidP="0064727F">
      <w:pPr>
        <w:pStyle w:val="StylNadpis1ZKLADN"/>
        <w:rPr>
          <w:color w:val="auto"/>
        </w:rPr>
      </w:pPr>
      <w:bookmarkStart w:id="79" w:name="_Toc265222983"/>
      <w:bookmarkStart w:id="80" w:name="_Toc265079407"/>
      <w:bookmarkStart w:id="81" w:name="_Toc368588680"/>
      <w:bookmarkStart w:id="82" w:name="_Toc124957149"/>
      <w:bookmarkStart w:id="83" w:name="_Toc101326838"/>
      <w:bookmarkStart w:id="84" w:name="_Toc388320444"/>
      <w:bookmarkStart w:id="85" w:name="_Toc32627412"/>
      <w:bookmarkStart w:id="86" w:name="_Toc123534350"/>
      <w:bookmarkStart w:id="87" w:name="_Toc167174529"/>
      <w:bookmarkStart w:id="88" w:name="_Toc191791497"/>
      <w:bookmarkEnd w:id="79"/>
      <w:bookmarkEnd w:id="80"/>
      <w:r w:rsidRPr="00E021A8">
        <w:rPr>
          <w:color w:val="auto"/>
        </w:rPr>
        <w:t>Požadavky zadavatele na kvalifikaci</w:t>
      </w:r>
      <w:r w:rsidR="00AA0487">
        <w:rPr>
          <w:color w:val="auto"/>
        </w:rPr>
        <w:t xml:space="preserve"> </w:t>
      </w:r>
      <w:r w:rsidRPr="00E021A8">
        <w:rPr>
          <w:color w:val="auto"/>
        </w:rPr>
        <w:t>dodavatelů</w:t>
      </w:r>
      <w:bookmarkEnd w:id="81"/>
      <w:bookmarkEnd w:id="82"/>
    </w:p>
    <w:bookmarkEnd w:id="83"/>
    <w:p w14:paraId="4E9EEEEF" w14:textId="58FEE65D" w:rsidR="00B44FA2" w:rsidRDefault="00E021A8" w:rsidP="004F113F">
      <w:pPr>
        <w:pStyle w:val="Stylodstavecslovan"/>
      </w:pPr>
      <w:r>
        <w:t xml:space="preserve">Požadavky na prokázání </w:t>
      </w:r>
      <w:r w:rsidRPr="00085C2D">
        <w:t xml:space="preserve">splnění </w:t>
      </w:r>
      <w:r w:rsidR="00AA0487">
        <w:t xml:space="preserve">požadavků zadavatele na </w:t>
      </w:r>
      <w:r w:rsidR="00031BF4">
        <w:t>kvalifikac</w:t>
      </w:r>
      <w:r w:rsidR="00AA0487">
        <w:t>i</w:t>
      </w:r>
      <w:r>
        <w:t xml:space="preserve"> jsou uvedeny </w:t>
      </w:r>
      <w:r w:rsidR="004F113F">
        <w:t>pro jednotlivé části veřejné zakázky vždy v samostatné příloze této zadávací dokumentace</w:t>
      </w:r>
      <w:r w:rsidR="00A61B9D">
        <w:t>:</w:t>
      </w:r>
    </w:p>
    <w:p w14:paraId="1C1480D6" w14:textId="40A12F72" w:rsidR="00F207FD" w:rsidRPr="00AA0487" w:rsidRDefault="00A61B9D" w:rsidP="00F207FD">
      <w:pPr>
        <w:pStyle w:val="Nadpis3"/>
        <w:tabs>
          <w:tab w:val="clear" w:pos="720"/>
          <w:tab w:val="num" w:pos="1418"/>
        </w:tabs>
        <w:ind w:left="1418" w:hanging="709"/>
        <w:jc w:val="both"/>
      </w:pPr>
      <w:r>
        <w:t>p</w:t>
      </w:r>
      <w:r w:rsidR="00F207FD">
        <w:t>ro část 1 veřejné zakázky v příloze č. 2a zadávací dokumentace</w:t>
      </w:r>
      <w:r w:rsidR="00F207FD" w:rsidRPr="00AA0487">
        <w:t>;</w:t>
      </w:r>
    </w:p>
    <w:p w14:paraId="42972F08" w14:textId="236CEFE6" w:rsidR="00631DD2" w:rsidRPr="00AA0487" w:rsidRDefault="00A61B9D" w:rsidP="00031BF4">
      <w:pPr>
        <w:pStyle w:val="Nadpis3"/>
        <w:tabs>
          <w:tab w:val="clear" w:pos="720"/>
          <w:tab w:val="num" w:pos="1418"/>
        </w:tabs>
        <w:ind w:left="1418" w:hanging="709"/>
        <w:jc w:val="both"/>
      </w:pPr>
      <w:r>
        <w:t>p</w:t>
      </w:r>
      <w:r w:rsidR="00F207FD">
        <w:t>ro část 2 veřejné zakázky v příloze č. 2b zadávací dokumentace</w:t>
      </w:r>
      <w:r w:rsidR="00F207FD" w:rsidRPr="00AA0487">
        <w:t>;</w:t>
      </w:r>
    </w:p>
    <w:p w14:paraId="4E9EEEF4" w14:textId="77777777" w:rsidR="00A53AEF" w:rsidRPr="00FA4DCD" w:rsidRDefault="00E021A8" w:rsidP="0064727F">
      <w:pPr>
        <w:pStyle w:val="StylNadpis1ZKLADN"/>
        <w:rPr>
          <w:color w:val="auto"/>
        </w:rPr>
      </w:pPr>
      <w:bookmarkStart w:id="89" w:name="_Toc104299289"/>
      <w:bookmarkStart w:id="90" w:name="_Toc104299290"/>
      <w:bookmarkStart w:id="91" w:name="_Toc368588761"/>
      <w:bookmarkStart w:id="92" w:name="_Toc124957150"/>
      <w:bookmarkStart w:id="93" w:name="_Toc366583530"/>
      <w:bookmarkStart w:id="94" w:name="_Toc363974222"/>
      <w:bookmarkEnd w:id="84"/>
      <w:bookmarkEnd w:id="85"/>
      <w:bookmarkEnd w:id="86"/>
      <w:bookmarkEnd w:id="87"/>
      <w:bookmarkEnd w:id="88"/>
      <w:bookmarkEnd w:id="89"/>
      <w:bookmarkEnd w:id="90"/>
      <w:r w:rsidRPr="00E021A8">
        <w:rPr>
          <w:color w:val="auto"/>
        </w:rPr>
        <w:t>Obchodní podmínky a platební podmínky</w:t>
      </w:r>
      <w:bookmarkEnd w:id="91"/>
      <w:bookmarkEnd w:id="92"/>
    </w:p>
    <w:p w14:paraId="4E9EEEF5" w14:textId="1F25EE9F" w:rsidR="00070D15" w:rsidRPr="00070D15" w:rsidRDefault="001E0DF5" w:rsidP="00070D15">
      <w:pPr>
        <w:pStyle w:val="Stylodstavecslovan"/>
      </w:pPr>
      <w:r>
        <w:t>Dodavatel</w:t>
      </w:r>
      <w:r w:rsidR="00070D15" w:rsidRPr="00070D15">
        <w:t xml:space="preserve"> je povinen </w:t>
      </w:r>
      <w:r w:rsidR="00B57FBE">
        <w:t>předložit</w:t>
      </w:r>
      <w:r w:rsidR="00B57FBE" w:rsidRPr="00070D15">
        <w:t xml:space="preserve"> </w:t>
      </w:r>
      <w:r w:rsidR="00B83CA9">
        <w:t>v</w:t>
      </w:r>
      <w:r w:rsidR="00070D15" w:rsidRPr="00070D15">
        <w:t xml:space="preserve"> </w:t>
      </w:r>
      <w:r w:rsidR="00CB7733">
        <w:t>části</w:t>
      </w:r>
      <w:r w:rsidR="00070D15" w:rsidRPr="00070D15">
        <w:t xml:space="preserve"> veřejné zakázky</w:t>
      </w:r>
      <w:r w:rsidR="00CB7733">
        <w:t xml:space="preserve">, </w:t>
      </w:r>
      <w:r w:rsidR="00AA0487">
        <w:t xml:space="preserve">do které </w:t>
      </w:r>
      <w:r w:rsidR="00CB7733">
        <w:t>podává svou nabídku,</w:t>
      </w:r>
      <w:r w:rsidR="00070D15" w:rsidRPr="00070D15">
        <w:t xml:space="preserve"> jediný návrh smlouvy.</w:t>
      </w:r>
    </w:p>
    <w:p w14:paraId="4E9EEEF6" w14:textId="0D3FFB84" w:rsidR="00E021A8" w:rsidRDefault="00E021A8" w:rsidP="00E021A8">
      <w:pPr>
        <w:pStyle w:val="Stylodstavecslovan"/>
      </w:pPr>
      <w:r>
        <w:t>Detailní specifikace závazných obchodních a platebních podmínek je uvedena v</w:t>
      </w:r>
      <w:r w:rsidR="00070D15">
        <w:t>e</w:t>
      </w:r>
      <w:r>
        <w:t xml:space="preserve"> </w:t>
      </w:r>
      <w:r w:rsidR="00070D15">
        <w:t>vzoru smlouvy</w:t>
      </w:r>
      <w:r w:rsidR="00B83CA9">
        <w:t xml:space="preserve"> pro příslušnou část veřejné zakázky, kam </w:t>
      </w:r>
      <w:r w:rsidR="001E0DF5">
        <w:t>dodavatel</w:t>
      </w:r>
      <w:r w:rsidR="00B83CA9">
        <w:t xml:space="preserve"> podává svou nabídku</w:t>
      </w:r>
      <w:r>
        <w:t>.</w:t>
      </w:r>
    </w:p>
    <w:p w14:paraId="4E9EEEF7" w14:textId="3AD82FA1" w:rsidR="00E021A8" w:rsidRDefault="001E0DF5" w:rsidP="00E021A8">
      <w:pPr>
        <w:pStyle w:val="Stylodstavecslovan"/>
      </w:pPr>
      <w:r>
        <w:t>Dodavatel</w:t>
      </w:r>
      <w:r w:rsidR="00E021A8">
        <w:t xml:space="preserve"> doplní </w:t>
      </w:r>
      <w:r w:rsidR="00B83CA9">
        <w:t xml:space="preserve">závazný </w:t>
      </w:r>
      <w:r w:rsidR="00070D15">
        <w:t xml:space="preserve">vzor </w:t>
      </w:r>
      <w:r w:rsidR="00E021A8">
        <w:t>smlouvy</w:t>
      </w:r>
      <w:r w:rsidR="00B83CA9">
        <w:t xml:space="preserve"> pro příslušnou část</w:t>
      </w:r>
      <w:r w:rsidR="006C5EDF">
        <w:t xml:space="preserve"> veřejné zakázky</w:t>
      </w:r>
      <w:r w:rsidR="00E021A8">
        <w:t xml:space="preserve"> pouze o relevantní informace vyžadované zadavatelem a označené v poli </w:t>
      </w:r>
      <w:r w:rsidR="00E021A8" w:rsidRPr="006C5EDF">
        <w:rPr>
          <w:highlight w:val="yellow"/>
        </w:rPr>
        <w:t xml:space="preserve">[DOPLNÍ </w:t>
      </w:r>
      <w:r>
        <w:rPr>
          <w:highlight w:val="yellow"/>
        </w:rPr>
        <w:t>DODAVATEL</w:t>
      </w:r>
      <w:r w:rsidR="00E021A8" w:rsidRPr="006C5EDF">
        <w:rPr>
          <w:highlight w:val="yellow"/>
        </w:rPr>
        <w:t>]</w:t>
      </w:r>
      <w:r w:rsidR="00E021A8">
        <w:t xml:space="preserve">. </w:t>
      </w:r>
      <w:r w:rsidR="00070D15" w:rsidRPr="00070D15">
        <w:t xml:space="preserve">V případě nabídky podávané společně několika </w:t>
      </w:r>
      <w:r>
        <w:t>dodavatel</w:t>
      </w:r>
      <w:r w:rsidR="00070D15" w:rsidRPr="00070D15">
        <w:t xml:space="preserve">i je </w:t>
      </w:r>
      <w:r>
        <w:t>dodavatel</w:t>
      </w:r>
      <w:r w:rsidR="00070D15" w:rsidRPr="00070D15">
        <w:t xml:space="preserve"> oprávněn upravit návrh smlouvy toliko s ohledem na tuto skutečnost</w:t>
      </w:r>
      <w:r w:rsidR="00B57FBE">
        <w:t xml:space="preserve">, totéž platí, pokud je </w:t>
      </w:r>
      <w:r>
        <w:t>dodavatel</w:t>
      </w:r>
      <w:r w:rsidR="00B57FBE">
        <w:t>em fyzická osoba</w:t>
      </w:r>
      <w:r w:rsidR="00070D15" w:rsidRPr="00070D15">
        <w:t>.</w:t>
      </w:r>
    </w:p>
    <w:p w14:paraId="4E9EEEF8" w14:textId="28BC0D10" w:rsidR="00E021A8" w:rsidRDefault="001E0DF5" w:rsidP="00E021A8">
      <w:pPr>
        <w:pStyle w:val="Stylodstavecslovan"/>
      </w:pPr>
      <w:r>
        <w:t>Dodavatel</w:t>
      </w:r>
      <w:r w:rsidR="00E021A8">
        <w:t xml:space="preserve"> doplní také přílohy </w:t>
      </w:r>
      <w:r w:rsidR="00070D15">
        <w:t xml:space="preserve">vzoru </w:t>
      </w:r>
      <w:r w:rsidR="00E021A8">
        <w:t xml:space="preserve">smlouvy </w:t>
      </w:r>
      <w:r w:rsidR="00B83CA9">
        <w:t>pro příslušnou část</w:t>
      </w:r>
      <w:r w:rsidR="006C5EDF">
        <w:t xml:space="preserve"> veřejné zakázky</w:t>
      </w:r>
      <w:r w:rsidR="00070D15">
        <w:t xml:space="preserve">, </w:t>
      </w:r>
      <w:r w:rsidR="00B83CA9">
        <w:t>pokud tyto přílohy</w:t>
      </w:r>
      <w:r w:rsidR="00070D15">
        <w:t xml:space="preserve"> doplnění </w:t>
      </w:r>
      <w:r w:rsidR="00B83CA9">
        <w:t xml:space="preserve">výslovně </w:t>
      </w:r>
      <w:r w:rsidR="00070D15">
        <w:t>vyžadují</w:t>
      </w:r>
      <w:r w:rsidR="00B83CA9">
        <w:t xml:space="preserve"> (zejm. v polích označených </w:t>
      </w:r>
      <w:r w:rsidR="00B83CA9" w:rsidRPr="006C5EDF">
        <w:rPr>
          <w:highlight w:val="yellow"/>
        </w:rPr>
        <w:t xml:space="preserve">[DOPLNÍ </w:t>
      </w:r>
      <w:r>
        <w:rPr>
          <w:highlight w:val="yellow"/>
        </w:rPr>
        <w:t>DODAVATEL</w:t>
      </w:r>
      <w:r w:rsidR="00B83CA9" w:rsidRPr="006C5EDF">
        <w:rPr>
          <w:highlight w:val="yellow"/>
        </w:rPr>
        <w:t>]</w:t>
      </w:r>
      <w:r w:rsidR="00B83CA9">
        <w:t>)</w:t>
      </w:r>
      <w:r w:rsidR="00070D15">
        <w:t>.</w:t>
      </w:r>
    </w:p>
    <w:p w14:paraId="4E9EEEF9" w14:textId="3B852816" w:rsidR="00070D15" w:rsidRPr="00070D15" w:rsidRDefault="00070D15" w:rsidP="00070D15">
      <w:pPr>
        <w:pStyle w:val="Stylodstavecslovan"/>
      </w:pPr>
      <w:r w:rsidRPr="00070D15">
        <w:t>Návrh smlouvy</w:t>
      </w:r>
      <w:r w:rsidR="00B83CA9">
        <w:t xml:space="preserve"> </w:t>
      </w:r>
      <w:r w:rsidRPr="00070D15">
        <w:t>nesmí vyloučit či žádným způsobem omezovat oprávnění zadavatele, uvedená v této zadávací dokumentaci</w:t>
      </w:r>
      <w:r w:rsidR="00B83CA9">
        <w:t xml:space="preserve"> včetně všech jejich příloh relevantních pro tu část, kam </w:t>
      </w:r>
      <w:r w:rsidR="001E0DF5">
        <w:t>dodavatel</w:t>
      </w:r>
      <w:r w:rsidR="00B83CA9">
        <w:t xml:space="preserve"> podává svou nabídku</w:t>
      </w:r>
      <w:r w:rsidRPr="00070D15">
        <w:t xml:space="preserve">; v opačném případě nabídka nesplňuje zadávací podmínky a </w:t>
      </w:r>
      <w:r w:rsidR="001E0DF5">
        <w:t xml:space="preserve">účastník </w:t>
      </w:r>
      <w:r w:rsidR="00CB3862">
        <w:t xml:space="preserve">může být </w:t>
      </w:r>
      <w:r w:rsidR="001E0DF5">
        <w:t>ze zadávacího řízení vyloučen</w:t>
      </w:r>
      <w:r w:rsidRPr="00070D15">
        <w:t xml:space="preserve">. </w:t>
      </w:r>
    </w:p>
    <w:p w14:paraId="4E9EEEFA" w14:textId="5258335D" w:rsidR="00E021A8" w:rsidRDefault="001E0DF5" w:rsidP="00E021A8">
      <w:pPr>
        <w:pStyle w:val="Stylodstavecslovan"/>
      </w:pPr>
      <w:r>
        <w:t>Dodavatel</w:t>
      </w:r>
      <w:r w:rsidR="00E021A8">
        <w:t xml:space="preserve"> </w:t>
      </w:r>
      <w:r w:rsidR="00410A62">
        <w:t xml:space="preserve">návrh </w:t>
      </w:r>
      <w:r w:rsidR="00E021A8">
        <w:t>smlouvy podepsan</w:t>
      </w:r>
      <w:r w:rsidR="00070D15">
        <w:t>ý</w:t>
      </w:r>
      <w:r w:rsidR="00E021A8">
        <w:t xml:space="preserve"> osobou oprávněnou za</w:t>
      </w:r>
      <w:r w:rsidR="00B57FBE">
        <w:t>stupovat</w:t>
      </w:r>
      <w:r w:rsidR="00E021A8">
        <w:t xml:space="preserve"> </w:t>
      </w:r>
      <w:r>
        <w:t>dodavatel</w:t>
      </w:r>
      <w:r w:rsidR="00E021A8">
        <w:t xml:space="preserve">e </w:t>
      </w:r>
      <w:r w:rsidR="00FD0F85">
        <w:t xml:space="preserve">a doplněný dle výše uvedených pokynů </w:t>
      </w:r>
      <w:r w:rsidR="00E021A8">
        <w:t>učiní součástí nabídky.</w:t>
      </w:r>
      <w:r w:rsidR="00070D15">
        <w:t xml:space="preserve"> </w:t>
      </w:r>
      <w:r w:rsidR="00220CB1">
        <w:t>Podává-</w:t>
      </w:r>
      <w:r w:rsidR="00FD0F85">
        <w:t>l</w:t>
      </w:r>
      <w:r w:rsidR="00070D15" w:rsidRPr="00070D15">
        <w:t xml:space="preserve">i nabídku více </w:t>
      </w:r>
      <w:r>
        <w:t>dodavatel</w:t>
      </w:r>
      <w:r w:rsidR="00070D15" w:rsidRPr="00070D15">
        <w:t>ů společně, návrh smlouvy musí být podepsán statutárními orgány nebo osobami prokazatelně oprávněnými za</w:t>
      </w:r>
      <w:r w:rsidR="00B57FBE">
        <w:t>stupovat</w:t>
      </w:r>
      <w:r w:rsidR="00070D15" w:rsidRPr="00070D15">
        <w:t xml:space="preserve"> </w:t>
      </w:r>
      <w:r>
        <w:t>dodavatel</w:t>
      </w:r>
      <w:r w:rsidR="00070D15" w:rsidRPr="00070D15">
        <w:t xml:space="preserve">e, kteří </w:t>
      </w:r>
      <w:proofErr w:type="gramStart"/>
      <w:r w:rsidR="00070D15" w:rsidRPr="00070D15">
        <w:t>tvoří</w:t>
      </w:r>
      <w:proofErr w:type="gramEnd"/>
      <w:r w:rsidR="00070D15" w:rsidRPr="00070D15">
        <w:t xml:space="preserve"> „sdružení“ (či jinou právní formu), nebo </w:t>
      </w:r>
      <w:r>
        <w:t>dodavatel</w:t>
      </w:r>
      <w:r w:rsidR="00070D15" w:rsidRPr="00070D15">
        <w:t>em, který byl ostatními členy takového „sdružení“ k tomuto úkonu výslovně zmocněn.</w:t>
      </w:r>
      <w:r w:rsidR="00CB3862">
        <w:t xml:space="preserve"> V takovém případě </w:t>
      </w:r>
      <w:r w:rsidR="00403D8E">
        <w:t xml:space="preserve">musí být </w:t>
      </w:r>
      <w:r w:rsidR="00CB3862">
        <w:t>kopie příslušné</w:t>
      </w:r>
      <w:r w:rsidR="004F348C">
        <w:t>ho</w:t>
      </w:r>
      <w:r w:rsidR="00CB3862">
        <w:t xml:space="preserve"> </w:t>
      </w:r>
      <w:r w:rsidR="004F348C">
        <w:t>zmocnění</w:t>
      </w:r>
      <w:r w:rsidR="00CB3862">
        <w:t xml:space="preserve"> obsažena v nabídce.</w:t>
      </w:r>
    </w:p>
    <w:p w14:paraId="4E9EEEFB" w14:textId="58619C9C" w:rsidR="00A53AEF" w:rsidRDefault="00E021A8" w:rsidP="00E021A8">
      <w:pPr>
        <w:pStyle w:val="Stylodstavecslovan"/>
      </w:pPr>
      <w:r>
        <w:t xml:space="preserve">Vybraný </w:t>
      </w:r>
      <w:r w:rsidR="001E0DF5">
        <w:t xml:space="preserve">dodavatel </w:t>
      </w:r>
      <w:r>
        <w:t xml:space="preserve">bude uskutečňovat svou činnost po podpisu smlouvy </w:t>
      </w:r>
      <w:r w:rsidR="006C5EDF">
        <w:t>na plnění</w:t>
      </w:r>
      <w:r w:rsidR="00FD0F85">
        <w:t xml:space="preserve"> příslušné části</w:t>
      </w:r>
      <w:r w:rsidR="006C5EDF">
        <w:t xml:space="preserve"> veřejné zakázky</w:t>
      </w:r>
      <w:r>
        <w:t xml:space="preserve"> podle pokynů zadavatele a v souladu s jeho zájmy, pokud tyto nebudou v rozporu s</w:t>
      </w:r>
      <w:r w:rsidR="006C5EDF">
        <w:t> </w:t>
      </w:r>
      <w:r>
        <w:t>obecně platnými právními předpisy.</w:t>
      </w:r>
    </w:p>
    <w:p w14:paraId="4E9EEEFE" w14:textId="77777777" w:rsidR="00B44FA2" w:rsidRPr="00FA4DCD" w:rsidRDefault="006C5EDF" w:rsidP="0064727F">
      <w:pPr>
        <w:pStyle w:val="StylNadpis1ZKLADN"/>
        <w:rPr>
          <w:color w:val="auto"/>
        </w:rPr>
      </w:pPr>
      <w:bookmarkStart w:id="95" w:name="_Ref362524582"/>
      <w:bookmarkStart w:id="96" w:name="_Toc368588762"/>
      <w:bookmarkStart w:id="97" w:name="_Toc124957151"/>
      <w:r w:rsidRPr="006C5EDF">
        <w:rPr>
          <w:color w:val="auto"/>
        </w:rPr>
        <w:lastRenderedPageBreak/>
        <w:t>Nabídková cena</w:t>
      </w:r>
      <w:bookmarkEnd w:id="95"/>
      <w:bookmarkEnd w:id="96"/>
      <w:bookmarkEnd w:id="97"/>
    </w:p>
    <w:p w14:paraId="4E9EEF00" w14:textId="29E95037" w:rsidR="00B44FA2" w:rsidRDefault="006C5EDF" w:rsidP="006755A6">
      <w:pPr>
        <w:pStyle w:val="Stylodstavecslovan"/>
      </w:pPr>
      <w:r w:rsidRPr="007D47CD">
        <w:t>Nabídková cena musí obsahovat přiměřený zisk a veškeré náklady k realizaci předmětu veřejné zakázky včetně nákladů souvisejících (např. daně, pojištění, veškeré dopravní náklady, zvýšené náklady vyplývající z obchodních podmínek apod.)</w:t>
      </w:r>
      <w:r>
        <w:t>.</w:t>
      </w:r>
      <w:r w:rsidR="00893346">
        <w:t xml:space="preserve"> Nabídková cena musí respektovat strukturu stanovenou zadavatelem včetně rozdělení na jednotlivé položky. Dílčí nabídková cena za konkrétní položku tak musí odpovídat výlučně veškerým nákladům k realizaci této konkrétní položky a přiměřenému zisku.</w:t>
      </w:r>
    </w:p>
    <w:p w14:paraId="4E9EEF01" w14:textId="0F12F10C" w:rsidR="006C5EDF" w:rsidRPr="006C5EDF" w:rsidRDefault="006C5EDF" w:rsidP="006755A6">
      <w:pPr>
        <w:pStyle w:val="Stylodstavecslovan"/>
      </w:pPr>
      <w:r w:rsidRPr="006C5EDF">
        <w:rPr>
          <w:bCs/>
        </w:rPr>
        <w:t>Další požadavky</w:t>
      </w:r>
    </w:p>
    <w:p w14:paraId="4E9EEF04" w14:textId="25B04DE3" w:rsidR="00C478DA" w:rsidRPr="00687DED" w:rsidRDefault="006C5EDF" w:rsidP="00C478DA">
      <w:pPr>
        <w:spacing w:before="240" w:after="240"/>
        <w:jc w:val="both"/>
        <w:rPr>
          <w:bCs/>
          <w:color w:val="000000"/>
          <w:szCs w:val="22"/>
        </w:rPr>
      </w:pPr>
      <w:r w:rsidRPr="00DD237C">
        <w:rPr>
          <w:bCs/>
          <w:color w:val="000000"/>
          <w:szCs w:val="22"/>
        </w:rPr>
        <w:t>Nabídková cena bude uvedena v</w:t>
      </w:r>
      <w:r w:rsidR="001A0F62">
        <w:rPr>
          <w:bCs/>
          <w:color w:val="000000"/>
          <w:szCs w:val="22"/>
        </w:rPr>
        <w:t> </w:t>
      </w:r>
      <w:r w:rsidRPr="00DD237C">
        <w:rPr>
          <w:bCs/>
          <w:color w:val="000000"/>
          <w:szCs w:val="22"/>
        </w:rPr>
        <w:t>Kč</w:t>
      </w:r>
      <w:r w:rsidR="001A0F62">
        <w:rPr>
          <w:bCs/>
          <w:color w:val="000000"/>
          <w:szCs w:val="22"/>
        </w:rPr>
        <w:t xml:space="preserve"> bez DPH</w:t>
      </w:r>
      <w:r w:rsidRPr="00DD237C">
        <w:rPr>
          <w:bCs/>
          <w:color w:val="000000"/>
          <w:szCs w:val="22"/>
        </w:rPr>
        <w:t xml:space="preserve">. </w:t>
      </w:r>
    </w:p>
    <w:p w14:paraId="4E9EEF05" w14:textId="66201F8E" w:rsidR="00BD09A6" w:rsidRPr="006B4A7E" w:rsidRDefault="00C478DA" w:rsidP="00680507">
      <w:pPr>
        <w:pStyle w:val="Stylodstavecslovan"/>
        <w:rPr>
          <w:bCs/>
        </w:rPr>
      </w:pPr>
      <w:bookmarkStart w:id="98" w:name="_Ref311445797"/>
      <w:r w:rsidRPr="006B4A7E">
        <w:rPr>
          <w:bCs/>
        </w:rPr>
        <w:t xml:space="preserve">Způsob zpracování nabídkové </w:t>
      </w:r>
      <w:r w:rsidRPr="00155551">
        <w:rPr>
          <w:bCs/>
        </w:rPr>
        <w:t>ceny</w:t>
      </w:r>
      <w:bookmarkEnd w:id="98"/>
      <w:r w:rsidR="001D39E1">
        <w:rPr>
          <w:bCs/>
        </w:rPr>
        <w:t xml:space="preserve"> </w:t>
      </w:r>
    </w:p>
    <w:p w14:paraId="05BF642A" w14:textId="153E640D" w:rsidR="002A605D" w:rsidRDefault="001E0DF5" w:rsidP="002A605D">
      <w:pPr>
        <w:pStyle w:val="Nadpis3"/>
        <w:tabs>
          <w:tab w:val="clear" w:pos="720"/>
          <w:tab w:val="num" w:pos="1418"/>
        </w:tabs>
        <w:ind w:left="1418" w:hanging="709"/>
        <w:jc w:val="both"/>
      </w:pPr>
      <w:bookmarkStart w:id="99" w:name="_Ref410839323"/>
      <w:r>
        <w:t>Dodavatel</w:t>
      </w:r>
      <w:r w:rsidR="002A605D" w:rsidRPr="001D39E1">
        <w:t xml:space="preserve"> zpracuje nabídkovou cenu </w:t>
      </w:r>
      <w:r w:rsidR="002A605D">
        <w:t xml:space="preserve">pro část 1 veřejné zakázky </w:t>
      </w:r>
      <w:r w:rsidR="002A605D" w:rsidRPr="001D39E1">
        <w:t xml:space="preserve">ve struktuře </w:t>
      </w:r>
      <w:bookmarkEnd w:id="99"/>
      <w:r w:rsidR="006B4A7E">
        <w:t>tabul</w:t>
      </w:r>
      <w:r w:rsidR="00680507">
        <w:t>e</w:t>
      </w:r>
      <w:r w:rsidR="006B4A7E">
        <w:t>k obsažen</w:t>
      </w:r>
      <w:r w:rsidR="00680507">
        <w:t>ých</w:t>
      </w:r>
      <w:r w:rsidR="006B4A7E">
        <w:t xml:space="preserve"> v příloze č. </w:t>
      </w:r>
      <w:r w:rsidR="0026424E">
        <w:t>6</w:t>
      </w:r>
      <w:r w:rsidR="006B4A7E">
        <w:t>a této zadávací dokumentace;</w:t>
      </w:r>
    </w:p>
    <w:p w14:paraId="7A1FA028" w14:textId="6B46C42F" w:rsidR="006B4A7E" w:rsidRDefault="001E0DF5" w:rsidP="006B4A7E">
      <w:pPr>
        <w:pStyle w:val="Nadpis3"/>
        <w:tabs>
          <w:tab w:val="clear" w:pos="720"/>
          <w:tab w:val="num" w:pos="1418"/>
        </w:tabs>
        <w:ind w:left="1418" w:hanging="709"/>
        <w:jc w:val="both"/>
      </w:pPr>
      <w:r>
        <w:t>Dodavatel</w:t>
      </w:r>
      <w:r w:rsidR="006B4A7E" w:rsidRPr="001D39E1">
        <w:t xml:space="preserve"> zpracuje nabídkovou cenu </w:t>
      </w:r>
      <w:r w:rsidR="006B4A7E">
        <w:t xml:space="preserve">pro část 2 veřejné zakázky </w:t>
      </w:r>
      <w:r w:rsidR="006B4A7E" w:rsidRPr="001D39E1">
        <w:t xml:space="preserve">ve struktuře </w:t>
      </w:r>
      <w:r w:rsidR="006B4A7E">
        <w:t>tabul</w:t>
      </w:r>
      <w:r w:rsidR="00680507">
        <w:t>e</w:t>
      </w:r>
      <w:r w:rsidR="006B4A7E">
        <w:t>k obsažen</w:t>
      </w:r>
      <w:r w:rsidR="00680507">
        <w:t>ých</w:t>
      </w:r>
      <w:r w:rsidR="006B4A7E">
        <w:t xml:space="preserve"> v příloze č. </w:t>
      </w:r>
      <w:r w:rsidR="0026424E">
        <w:t>6</w:t>
      </w:r>
      <w:r w:rsidR="006B4A7E">
        <w:t>b této zadávací dokumentace;</w:t>
      </w:r>
    </w:p>
    <w:p w14:paraId="4E9EEF5C" w14:textId="284EA3C7" w:rsidR="00273F00" w:rsidRDefault="001E0DF5" w:rsidP="004C5A66">
      <w:pPr>
        <w:pStyle w:val="Stylodstavecslovan"/>
      </w:pPr>
      <w:r>
        <w:t>Dodavatel</w:t>
      </w:r>
      <w:r w:rsidR="00273F00" w:rsidRPr="004C5A66">
        <w:t xml:space="preserve"> </w:t>
      </w:r>
      <w:proofErr w:type="gramStart"/>
      <w:r w:rsidR="00273F00" w:rsidRPr="004C5A66">
        <w:t>vloží</w:t>
      </w:r>
      <w:proofErr w:type="gramEnd"/>
      <w:r w:rsidR="00273F00" w:rsidRPr="004C5A66">
        <w:t xml:space="preserve"> nabídkovou cenu </w:t>
      </w:r>
      <w:r w:rsidR="00CF276A" w:rsidRPr="004C5A66">
        <w:t>ve struktuře tabul</w:t>
      </w:r>
      <w:r w:rsidR="0061219A">
        <w:t>e</w:t>
      </w:r>
      <w:r w:rsidR="00CF276A" w:rsidRPr="004C5A66">
        <w:t xml:space="preserve">k </w:t>
      </w:r>
      <w:r w:rsidR="0061219A" w:rsidRPr="004C5A66">
        <w:t>stanoven</w:t>
      </w:r>
      <w:r w:rsidR="0061219A">
        <w:t>ých</w:t>
      </w:r>
      <w:r w:rsidR="0061219A" w:rsidRPr="004C5A66">
        <w:t xml:space="preserve"> </w:t>
      </w:r>
      <w:r w:rsidR="00CF276A" w:rsidRPr="004C5A66">
        <w:t>zadavatelem pro příslušnou část</w:t>
      </w:r>
      <w:r w:rsidR="00273F00" w:rsidRPr="004C5A66">
        <w:t xml:space="preserve"> do </w:t>
      </w:r>
      <w:r w:rsidR="00CF276A" w:rsidRPr="004C5A66">
        <w:t>nabídky na samostatném listu a dále vloží cenové údaje z </w:t>
      </w:r>
      <w:r w:rsidR="0061219A" w:rsidRPr="004C5A66">
        <w:t>t</w:t>
      </w:r>
      <w:r w:rsidR="0061219A">
        <w:t>ěch</w:t>
      </w:r>
      <w:r w:rsidR="0061219A" w:rsidRPr="004C5A66">
        <w:t xml:space="preserve">to </w:t>
      </w:r>
      <w:r w:rsidR="00CF276A" w:rsidRPr="004C5A66">
        <w:t>tabul</w:t>
      </w:r>
      <w:r w:rsidR="0061219A">
        <w:t>e</w:t>
      </w:r>
      <w:r w:rsidR="00CF276A" w:rsidRPr="004C5A66">
        <w:t xml:space="preserve">k do </w:t>
      </w:r>
      <w:r w:rsidR="00410A62">
        <w:t xml:space="preserve">příloh </w:t>
      </w:r>
      <w:r w:rsidR="00273F00" w:rsidRPr="004C5A66">
        <w:t>jím předkládaného návrhu smlouvy</w:t>
      </w:r>
      <w:r w:rsidR="00CF276A" w:rsidRPr="004C5A66">
        <w:t xml:space="preserve"> </w:t>
      </w:r>
      <w:r w:rsidR="00273F00" w:rsidRPr="004C5A66">
        <w:t xml:space="preserve">(na místa k tomu určená), přičemž musí platit, že takto zpracovaná nabídková cena (a samozřejmě všechny dílčí jednotkové ceny) bude shodná jak v předkládaném návrhu smlouvy, tak v tabulkách, které jsou vloženy do nabídky </w:t>
      </w:r>
      <w:r>
        <w:t>dodavatel</w:t>
      </w:r>
      <w:r w:rsidR="00273F00" w:rsidRPr="004C5A66">
        <w:t>e.</w:t>
      </w:r>
      <w:r w:rsidR="00B731E4">
        <w:t xml:space="preserve"> Údaj o celkové </w:t>
      </w:r>
      <w:r w:rsidR="004C5A66">
        <w:t xml:space="preserve">předpokládané </w:t>
      </w:r>
      <w:r w:rsidR="00B731E4">
        <w:t xml:space="preserve">ceně plnění za dobu trvání smlouvy </w:t>
      </w:r>
      <w:r w:rsidR="008C0630">
        <w:t xml:space="preserve">v Kč bez DPH </w:t>
      </w:r>
      <w:r>
        <w:t>dodavatel</w:t>
      </w:r>
      <w:r w:rsidR="00B731E4">
        <w:t xml:space="preserve"> uvede rovněž na určeném místě v krycím listu nabídky.</w:t>
      </w:r>
    </w:p>
    <w:p w14:paraId="14185247" w14:textId="3D0541F0" w:rsidR="004E4114" w:rsidRDefault="00186EA4" w:rsidP="004C5A66">
      <w:pPr>
        <w:pStyle w:val="Stylodstavecslovan"/>
      </w:pPr>
      <w:r>
        <w:t xml:space="preserve">V tabulkách určených k vložení nabídkové ceny jsou </w:t>
      </w:r>
      <w:r w:rsidR="001E0DF5">
        <w:t>dodavatelé</w:t>
      </w:r>
      <w:r>
        <w:t xml:space="preserve"> oprávnění vyplňovat jen žlutě vyznačená pole. Nad rámec výše uvedeného nejsou </w:t>
      </w:r>
      <w:r w:rsidR="001E0DF5">
        <w:t>dodavatelé</w:t>
      </w:r>
      <w:r>
        <w:t xml:space="preserve"> oprávnění jakkoli zasahovat do struktury těchto tabulek, zejména pak do předdefinovaných výpočetních vzorců. Jakýkoli zásah do struktury tabulek v rozporu s tímto ustanovením zadávací dokumentace bude považován za porušení zadávacích podmínek veřejné zakázky.</w:t>
      </w:r>
      <w:r w:rsidR="00634446">
        <w:t xml:space="preserve"> </w:t>
      </w:r>
      <w:r w:rsidR="001E0DF5">
        <w:t>Dodavatelé</w:t>
      </w:r>
      <w:r w:rsidR="00634446">
        <w:t xml:space="preserve"> uvedou v těchto tabulkách jednotkové ceny i u těch položek, kde je pro výpočet celkové předpokládané ceny za dobu trvání smlouvy použit nulový koeficient.</w:t>
      </w:r>
    </w:p>
    <w:p w14:paraId="0DBF760C" w14:textId="77E34F80" w:rsidR="007452FC" w:rsidRPr="004C5A66" w:rsidRDefault="00850A09" w:rsidP="004C5A66">
      <w:pPr>
        <w:pStyle w:val="Stylodstavecslovan"/>
      </w:pPr>
      <w:r>
        <w:t>Nabídkové ceny jsou v </w:t>
      </w:r>
      <w:r w:rsidR="007452FC" w:rsidRPr="007452FC">
        <w:t>příloze č. 6a</w:t>
      </w:r>
      <w:r w:rsidR="007452FC">
        <w:t xml:space="preserve"> </w:t>
      </w:r>
      <w:r>
        <w:t>a</w:t>
      </w:r>
      <w:r w:rsidR="007452FC">
        <w:t xml:space="preserve"> v příloze č. 6b</w:t>
      </w:r>
      <w:r w:rsidR="007452FC" w:rsidRPr="007452FC">
        <w:t xml:space="preserve"> této zadávací dokumentace</w:t>
      </w:r>
      <w:r w:rsidR="007452FC">
        <w:t xml:space="preserve"> </w:t>
      </w:r>
      <w:r>
        <w:t xml:space="preserve">označovány jako „předpokládané“. Je </w:t>
      </w:r>
      <w:r w:rsidR="00B506E7">
        <w:t>tomu tak z důvodu, že příloha č. 6a a příloha č. 6b této zadávací dokumentace obsahují zadavatelem kvalifikovaným odhadem stanovený model předpokládaného budoucího rozsahu poskytovaných služeb. Zadavatel tak označuje jednotlivé souhrnné ceny za rok či za celou dobu trvání smlouvy jako „předpokládané“ právě s ohledem na skutečnost, že skutečný rozsah poskytovaných služeb</w:t>
      </w:r>
      <w:r w:rsidR="001C348A">
        <w:t>, a tedy i za ně v souhrnu uhrazených cen za jednotlivé roky a za celou dobu trvání jednotlivých smluv,</w:t>
      </w:r>
      <w:r w:rsidR="00B506E7">
        <w:t xml:space="preserve"> se může v souladu s mechanismy stanovenými v příloze č. 3a a příloze č. 3b této zadávací dokumentace</w:t>
      </w:r>
      <w:r w:rsidR="001C348A">
        <w:t xml:space="preserve"> měnit</w:t>
      </w:r>
      <w:r w:rsidR="00B506E7">
        <w:t>.</w:t>
      </w:r>
      <w:r w:rsidR="001C348A">
        <w:t xml:space="preserve"> Zadavatel proto výslovně uvádí, že položka „</w:t>
      </w:r>
      <w:r w:rsidR="001C348A" w:rsidRPr="001C348A">
        <w:t>Předpokládaná cena plnění za dobu trvání smlouvy v Kč bez DPH</w:t>
      </w:r>
      <w:r w:rsidR="001C348A">
        <w:t xml:space="preserve">“ na listu „Rekapitulace“ </w:t>
      </w:r>
      <w:r w:rsidR="001C348A" w:rsidRPr="001C348A">
        <w:tab/>
      </w:r>
      <w:r w:rsidR="00697E3E">
        <w:t xml:space="preserve">v příloze </w:t>
      </w:r>
      <w:proofErr w:type="gramStart"/>
      <w:r w:rsidR="00697E3E">
        <w:t>6a</w:t>
      </w:r>
      <w:proofErr w:type="gramEnd"/>
      <w:r w:rsidR="00697E3E">
        <w:t xml:space="preserve"> a příloze 6b této zadávací dokumentace představuje nabídkovou cenu pro příslušnou část veřejné zakázky, která bude zadavatelem hodnocena v souladu s čl. </w:t>
      </w:r>
      <w:r w:rsidR="00697E3E">
        <w:fldChar w:fldCharType="begin"/>
      </w:r>
      <w:r w:rsidR="00697E3E">
        <w:instrText xml:space="preserve"> REF _Ref129078209 \r \h </w:instrText>
      </w:r>
      <w:r w:rsidR="00697E3E">
        <w:fldChar w:fldCharType="separate"/>
      </w:r>
      <w:r w:rsidR="00697E3E">
        <w:t>15</w:t>
      </w:r>
      <w:r w:rsidR="00697E3E">
        <w:fldChar w:fldCharType="end"/>
      </w:r>
      <w:r w:rsidR="00697E3E">
        <w:t xml:space="preserve"> této zadávací dokumentace.</w:t>
      </w:r>
      <w:r w:rsidR="001C348A" w:rsidRPr="001C348A">
        <w:tab/>
      </w:r>
    </w:p>
    <w:p w14:paraId="4E9EEF5D" w14:textId="77777777" w:rsidR="00273F00" w:rsidRPr="00DD237C" w:rsidRDefault="00273F00" w:rsidP="00DD237C">
      <w:pPr>
        <w:pStyle w:val="Stylodstavecslovan"/>
      </w:pPr>
      <w:r w:rsidRPr="00DD237C">
        <w:lastRenderedPageBreak/>
        <w:t>Podmínky změny nabídkové ceny</w:t>
      </w:r>
    </w:p>
    <w:p w14:paraId="4E9EEF5E" w14:textId="0922F37C" w:rsidR="00273F00" w:rsidRPr="00CE3D84" w:rsidRDefault="00A31571" w:rsidP="00CE3D84">
      <w:pPr>
        <w:spacing w:before="240" w:after="120" w:line="320" w:lineRule="atLeast"/>
        <w:jc w:val="both"/>
        <w:rPr>
          <w:rFonts w:cs="Calibri"/>
          <w:color w:val="auto"/>
          <w:szCs w:val="22"/>
        </w:rPr>
      </w:pPr>
      <w:r w:rsidRPr="00CE3D84">
        <w:rPr>
          <w:rFonts w:cs="Calibri"/>
          <w:color w:val="auto"/>
          <w:szCs w:val="22"/>
        </w:rPr>
        <w:t>K nabídkové ceně bude účtována sazba DPH v zákonné v</w:t>
      </w:r>
      <w:r w:rsidR="007F7D73" w:rsidRPr="00CE3D84">
        <w:rPr>
          <w:rFonts w:cs="Calibri"/>
          <w:color w:val="auto"/>
          <w:szCs w:val="22"/>
        </w:rPr>
        <w:t>ý</w:t>
      </w:r>
      <w:r w:rsidRPr="00CE3D84">
        <w:rPr>
          <w:rFonts w:cs="Calibri"/>
          <w:color w:val="auto"/>
          <w:szCs w:val="22"/>
        </w:rPr>
        <w:t>ši. S ohledem na skutečnost, že nabídková cena se uvádí bez DPH, nepředstavuje změna sazby DPH změnu nabídkové ceny.</w:t>
      </w:r>
    </w:p>
    <w:p w14:paraId="16732E81" w14:textId="77777777" w:rsidR="008C7A97" w:rsidRDefault="000546AA" w:rsidP="00CE3D84">
      <w:pPr>
        <w:spacing w:before="240" w:after="120" w:line="320" w:lineRule="atLeast"/>
        <w:jc w:val="both"/>
        <w:rPr>
          <w:rFonts w:cs="Calibri"/>
          <w:color w:val="auto"/>
          <w:szCs w:val="22"/>
        </w:rPr>
      </w:pPr>
      <w:r w:rsidRPr="00CE3D84">
        <w:rPr>
          <w:rFonts w:cs="Calibri"/>
          <w:color w:val="auto"/>
          <w:szCs w:val="22"/>
        </w:rPr>
        <w:t>V případě odpadu, který byl v souladu s platnou a účinnou legislativou uložen na skládku, bude k ceně při fakturaci připočten také poplatek</w:t>
      </w:r>
      <w:r w:rsidR="00F9362F" w:rsidRPr="00CE3D84">
        <w:rPr>
          <w:rFonts w:cs="Calibri"/>
          <w:color w:val="auto"/>
          <w:szCs w:val="22"/>
        </w:rPr>
        <w:t xml:space="preserve"> za ukládání odpadu na skládku </w:t>
      </w:r>
      <w:bookmarkStart w:id="100" w:name="_Hlk104817306"/>
      <w:r w:rsidRPr="00CE3D84">
        <w:rPr>
          <w:rFonts w:cs="Calibri"/>
          <w:color w:val="auto"/>
          <w:szCs w:val="22"/>
        </w:rPr>
        <w:t xml:space="preserve">ve výši platné a účinné k okamžiku uložení odpadu </w:t>
      </w:r>
      <w:r w:rsidR="00F9362F" w:rsidRPr="00CE3D84">
        <w:rPr>
          <w:rFonts w:cs="Calibri"/>
          <w:color w:val="auto"/>
          <w:szCs w:val="22"/>
        </w:rPr>
        <w:t>a v případě pokynu zadavatele se zohledněním třídící slevy dle § 157</w:t>
      </w:r>
      <w:r w:rsidR="00DE2E8D" w:rsidRPr="00CE3D84">
        <w:rPr>
          <w:rFonts w:cs="Calibri"/>
          <w:color w:val="auto"/>
          <w:szCs w:val="22"/>
        </w:rPr>
        <w:t xml:space="preserve"> zákona o odpadech</w:t>
      </w:r>
      <w:bookmarkEnd w:id="100"/>
      <w:r w:rsidR="00F9362F" w:rsidRPr="00CE3D84">
        <w:rPr>
          <w:rFonts w:cs="Calibri"/>
          <w:color w:val="auto"/>
          <w:szCs w:val="22"/>
        </w:rPr>
        <w:t xml:space="preserve">. </w:t>
      </w:r>
      <w:r w:rsidRPr="00CE3D84">
        <w:rPr>
          <w:rFonts w:cs="Calibri"/>
          <w:color w:val="auto"/>
          <w:szCs w:val="22"/>
        </w:rPr>
        <w:t>Samotný poplatek za ukládání odpadů na skládku tak není přímou součástí hodnocené nabídkové ceny a z</w:t>
      </w:r>
      <w:r w:rsidR="00F9362F" w:rsidRPr="00CE3D84">
        <w:rPr>
          <w:rFonts w:cs="Calibri"/>
          <w:color w:val="auto"/>
          <w:szCs w:val="22"/>
        </w:rPr>
        <w:t>měna výše poplatku za ukládání odpadu na skládku a případné uplatnění či neuplatnění třídící slevy</w:t>
      </w:r>
      <w:r w:rsidRPr="00CE3D84">
        <w:rPr>
          <w:rFonts w:cs="Calibri"/>
          <w:color w:val="auto"/>
          <w:szCs w:val="22"/>
        </w:rPr>
        <w:t xml:space="preserve"> tak</w:t>
      </w:r>
      <w:r w:rsidR="00F9362F" w:rsidRPr="00CE3D84">
        <w:rPr>
          <w:rFonts w:cs="Calibri"/>
          <w:color w:val="auto"/>
          <w:szCs w:val="22"/>
        </w:rPr>
        <w:t xml:space="preserve"> nepředstavuje změnu nabídkové ceny. </w:t>
      </w:r>
    </w:p>
    <w:p w14:paraId="479FB656" w14:textId="5B989D12" w:rsidR="00F9362F" w:rsidRPr="00CE3D84" w:rsidRDefault="008C7A97" w:rsidP="00CE3D84">
      <w:pPr>
        <w:spacing w:before="240" w:after="120" w:line="320" w:lineRule="atLeast"/>
        <w:jc w:val="both"/>
        <w:rPr>
          <w:rFonts w:cs="Calibri"/>
          <w:color w:val="auto"/>
          <w:szCs w:val="22"/>
        </w:rPr>
      </w:pPr>
      <w:r w:rsidRPr="008C7A97">
        <w:rPr>
          <w:rFonts w:cs="Calibri"/>
          <w:color w:val="auto"/>
          <w:szCs w:val="22"/>
        </w:rPr>
        <w:t>V případě odpadu, který byl v souladu s platnou a účinnou legislativou uložen na skládku, bud</w:t>
      </w:r>
      <w:r>
        <w:rPr>
          <w:rFonts w:cs="Calibri"/>
          <w:color w:val="auto"/>
          <w:szCs w:val="22"/>
        </w:rPr>
        <w:t>ou</w:t>
      </w:r>
      <w:r w:rsidRPr="008C7A97">
        <w:rPr>
          <w:rFonts w:cs="Calibri"/>
          <w:color w:val="auto"/>
          <w:szCs w:val="22"/>
        </w:rPr>
        <w:t xml:space="preserve"> k ceně při fakturaci připočten</w:t>
      </w:r>
      <w:r>
        <w:rPr>
          <w:rFonts w:cs="Calibri"/>
          <w:color w:val="auto"/>
          <w:szCs w:val="22"/>
        </w:rPr>
        <w:t>y</w:t>
      </w:r>
      <w:r w:rsidRPr="008C7A97">
        <w:rPr>
          <w:rFonts w:cs="Calibri"/>
          <w:color w:val="auto"/>
          <w:szCs w:val="22"/>
        </w:rPr>
        <w:t xml:space="preserve"> také</w:t>
      </w:r>
      <w:r>
        <w:rPr>
          <w:rFonts w:cs="Calibri"/>
          <w:color w:val="auto"/>
          <w:szCs w:val="22"/>
        </w:rPr>
        <w:t xml:space="preserve"> náklady na tvorbu rekultivační rezervy ve výši stanovené platnou a účinnou legislativou ke dni uložení odpadu. </w:t>
      </w:r>
      <w:r w:rsidRPr="008C7A97">
        <w:rPr>
          <w:rFonts w:cs="Calibri"/>
          <w:color w:val="auto"/>
          <w:szCs w:val="22"/>
        </w:rPr>
        <w:t>Samotn</w:t>
      </w:r>
      <w:r>
        <w:rPr>
          <w:rFonts w:cs="Calibri"/>
          <w:color w:val="auto"/>
          <w:szCs w:val="22"/>
        </w:rPr>
        <w:t>é</w:t>
      </w:r>
      <w:r w:rsidRPr="008C7A97">
        <w:rPr>
          <w:rFonts w:cs="Calibri"/>
          <w:color w:val="auto"/>
          <w:szCs w:val="22"/>
        </w:rPr>
        <w:t xml:space="preserve"> </w:t>
      </w:r>
      <w:r>
        <w:rPr>
          <w:rFonts w:cs="Calibri"/>
          <w:color w:val="auto"/>
          <w:szCs w:val="22"/>
        </w:rPr>
        <w:t>náklady na tvorbu rekultivační rezervy</w:t>
      </w:r>
      <w:r w:rsidRPr="008C7A97">
        <w:rPr>
          <w:rFonts w:cs="Calibri"/>
          <w:color w:val="auto"/>
          <w:szCs w:val="22"/>
        </w:rPr>
        <w:t xml:space="preserve"> tak </w:t>
      </w:r>
      <w:r>
        <w:rPr>
          <w:rFonts w:cs="Calibri"/>
          <w:color w:val="auto"/>
          <w:szCs w:val="22"/>
        </w:rPr>
        <w:t>nejsou</w:t>
      </w:r>
      <w:r w:rsidRPr="008C7A97">
        <w:rPr>
          <w:rFonts w:cs="Calibri"/>
          <w:color w:val="auto"/>
          <w:szCs w:val="22"/>
        </w:rPr>
        <w:t xml:space="preserve"> přímou součástí hodnocené nabídkové ceny a změna výše </w:t>
      </w:r>
      <w:r>
        <w:rPr>
          <w:rFonts w:cs="Calibri"/>
          <w:color w:val="auto"/>
          <w:szCs w:val="22"/>
        </w:rPr>
        <w:t>nákladů na tvorbu rekultivační rezervy</w:t>
      </w:r>
      <w:r w:rsidRPr="008C7A97">
        <w:rPr>
          <w:rFonts w:cs="Calibri"/>
          <w:color w:val="auto"/>
          <w:szCs w:val="22"/>
        </w:rPr>
        <w:t xml:space="preserve"> tak nepředstavuje změnu nabídkové ceny</w:t>
      </w:r>
    </w:p>
    <w:p w14:paraId="458EB985" w14:textId="35B5AF52" w:rsidR="00650994" w:rsidRDefault="00246FAB" w:rsidP="00CE3D84">
      <w:pPr>
        <w:spacing w:before="240" w:after="120" w:line="320" w:lineRule="atLeast"/>
        <w:jc w:val="both"/>
        <w:rPr>
          <w:rFonts w:cs="Calibri"/>
          <w:color w:val="auto"/>
          <w:szCs w:val="22"/>
        </w:rPr>
      </w:pPr>
      <w:r w:rsidRPr="00CE3D84">
        <w:rPr>
          <w:rFonts w:cs="Calibri"/>
          <w:color w:val="auto"/>
          <w:szCs w:val="22"/>
        </w:rPr>
        <w:t xml:space="preserve">Změna nabídkové ceny je </w:t>
      </w:r>
      <w:r w:rsidR="00CE3D84" w:rsidRPr="00CE3D84">
        <w:rPr>
          <w:rFonts w:cs="Calibri"/>
          <w:color w:val="auto"/>
          <w:szCs w:val="22"/>
        </w:rPr>
        <w:t>v rámci vyhrazené změny závazku ve smyslu</w:t>
      </w:r>
      <w:r w:rsidR="00AC161C">
        <w:rPr>
          <w:rFonts w:cs="Calibri"/>
          <w:color w:val="auto"/>
          <w:szCs w:val="22"/>
        </w:rPr>
        <w:t xml:space="preserve"> odst.</w:t>
      </w:r>
      <w:r w:rsidR="00CE3D84" w:rsidRPr="00CE3D84">
        <w:rPr>
          <w:rFonts w:cs="Calibri"/>
          <w:color w:val="auto"/>
          <w:szCs w:val="22"/>
        </w:rPr>
        <w:t xml:space="preserve"> </w:t>
      </w:r>
      <w:r w:rsidR="00EC6E54">
        <w:rPr>
          <w:rFonts w:cs="Calibri"/>
          <w:color w:val="auto"/>
          <w:szCs w:val="22"/>
        </w:rPr>
        <w:fldChar w:fldCharType="begin"/>
      </w:r>
      <w:r w:rsidR="00EC6E54">
        <w:rPr>
          <w:rFonts w:cs="Calibri"/>
          <w:color w:val="auto"/>
          <w:szCs w:val="22"/>
        </w:rPr>
        <w:instrText xml:space="preserve"> REF _Ref121643032 \r \h </w:instrText>
      </w:r>
      <w:r w:rsidR="00EC6E54">
        <w:rPr>
          <w:rFonts w:cs="Calibri"/>
          <w:color w:val="auto"/>
          <w:szCs w:val="22"/>
        </w:rPr>
      </w:r>
      <w:r w:rsidR="00EC6E54">
        <w:rPr>
          <w:rFonts w:cs="Calibri"/>
          <w:color w:val="auto"/>
          <w:szCs w:val="22"/>
        </w:rPr>
        <w:fldChar w:fldCharType="separate"/>
      </w:r>
      <w:r w:rsidR="00EC6E54">
        <w:rPr>
          <w:rFonts w:cs="Calibri"/>
          <w:color w:val="auto"/>
          <w:szCs w:val="22"/>
        </w:rPr>
        <w:t>3.4.2</w:t>
      </w:r>
      <w:r w:rsidR="00EC6E54">
        <w:rPr>
          <w:rFonts w:cs="Calibri"/>
          <w:color w:val="auto"/>
          <w:szCs w:val="22"/>
        </w:rPr>
        <w:fldChar w:fldCharType="end"/>
      </w:r>
      <w:r w:rsidR="00EC6E54" w:rsidRPr="00CE3D84">
        <w:rPr>
          <w:rFonts w:cs="Calibri"/>
          <w:color w:val="auto"/>
          <w:szCs w:val="22"/>
        </w:rPr>
        <w:t xml:space="preserve"> </w:t>
      </w:r>
      <w:r w:rsidR="00CE3D84" w:rsidRPr="00CE3D84">
        <w:rPr>
          <w:rFonts w:cs="Calibri"/>
          <w:color w:val="auto"/>
          <w:szCs w:val="22"/>
        </w:rPr>
        <w:t>té</w:t>
      </w:r>
      <w:r w:rsidR="00CE3D84">
        <w:rPr>
          <w:rFonts w:cs="Calibri"/>
          <w:color w:val="auto"/>
          <w:szCs w:val="22"/>
        </w:rPr>
        <w:t xml:space="preserve">to zadávací dokumentace je </w:t>
      </w:r>
      <w:r w:rsidRPr="00CE3D84">
        <w:rPr>
          <w:rFonts w:cs="Calibri"/>
          <w:color w:val="auto"/>
          <w:szCs w:val="22"/>
        </w:rPr>
        <w:t>možná za předpokladu, že</w:t>
      </w:r>
      <w:r w:rsidR="005A4306" w:rsidRPr="00CE3D84">
        <w:rPr>
          <w:rFonts w:cs="Calibri"/>
          <w:color w:val="auto"/>
          <w:szCs w:val="22"/>
        </w:rPr>
        <w:t xml:space="preserve"> v době účinnosti smluv</w:t>
      </w:r>
      <w:r w:rsidRPr="00CE3D84">
        <w:rPr>
          <w:rFonts w:cs="Calibri"/>
          <w:color w:val="auto"/>
          <w:szCs w:val="22"/>
        </w:rPr>
        <w:t xml:space="preserve"> dojde k meziročnímu nárůstu nebo poklesu spotřebitelských cen dle ročního indexu spotřebitelských cen vyhlašovaného Českým statistickým úřadem</w:t>
      </w:r>
      <w:r w:rsidR="009B13EA" w:rsidRPr="00CE3D84">
        <w:rPr>
          <w:rFonts w:cs="Calibri"/>
          <w:color w:val="auto"/>
          <w:szCs w:val="22"/>
        </w:rPr>
        <w:t>. Podrobný mechanismus změny nabídkové ceny je popsán v odst. 6.8 a 6.9 přílohy č. 3a této zadávací dokumentace – závazném vzoru smlouvy na plnění části 1 veřejné zakázky a přílohy č. 3b této zadávací dokumentace – závazném vzoru smlouvy na plnění části 2 veřejné zakázky.</w:t>
      </w:r>
      <w:r w:rsidR="00697E3E">
        <w:rPr>
          <w:rFonts w:cs="Calibri"/>
          <w:color w:val="auto"/>
          <w:szCs w:val="22"/>
        </w:rPr>
        <w:t xml:space="preserve"> </w:t>
      </w:r>
    </w:p>
    <w:p w14:paraId="20E991BA" w14:textId="3AD5398C" w:rsidR="00650994" w:rsidRDefault="00650994" w:rsidP="00CE3D84">
      <w:pPr>
        <w:spacing w:before="240" w:after="120" w:line="320" w:lineRule="atLeast"/>
        <w:jc w:val="both"/>
        <w:rPr>
          <w:rFonts w:cs="Calibri"/>
          <w:color w:val="auto"/>
          <w:szCs w:val="22"/>
        </w:rPr>
      </w:pPr>
      <w:r>
        <w:rPr>
          <w:rFonts w:cs="Calibri"/>
          <w:color w:val="auto"/>
          <w:szCs w:val="22"/>
        </w:rPr>
        <w:t xml:space="preserve">Změna nabídkové ceny je </w:t>
      </w:r>
      <w:r w:rsidR="00AC161C">
        <w:rPr>
          <w:rFonts w:cs="Calibri"/>
          <w:color w:val="auto"/>
          <w:szCs w:val="22"/>
        </w:rPr>
        <w:t xml:space="preserve">v rámci vyhrazené změny závazku ve smyslu odst. </w:t>
      </w:r>
      <w:r w:rsidR="00AC161C">
        <w:rPr>
          <w:rFonts w:cs="Calibri"/>
          <w:color w:val="auto"/>
          <w:szCs w:val="22"/>
        </w:rPr>
        <w:fldChar w:fldCharType="begin"/>
      </w:r>
      <w:r w:rsidR="00AC161C">
        <w:rPr>
          <w:rFonts w:cs="Calibri"/>
          <w:color w:val="auto"/>
          <w:szCs w:val="22"/>
        </w:rPr>
        <w:instrText xml:space="preserve"> REF _Ref129079227 \r \h </w:instrText>
      </w:r>
      <w:r w:rsidR="00AC161C">
        <w:rPr>
          <w:rFonts w:cs="Calibri"/>
          <w:color w:val="auto"/>
          <w:szCs w:val="22"/>
        </w:rPr>
      </w:r>
      <w:r w:rsidR="00AC161C">
        <w:rPr>
          <w:rFonts w:cs="Calibri"/>
          <w:color w:val="auto"/>
          <w:szCs w:val="22"/>
        </w:rPr>
        <w:fldChar w:fldCharType="separate"/>
      </w:r>
      <w:r w:rsidR="00AC161C">
        <w:rPr>
          <w:rFonts w:cs="Calibri"/>
          <w:color w:val="auto"/>
          <w:szCs w:val="22"/>
        </w:rPr>
        <w:t>3.</w:t>
      </w:r>
      <w:r w:rsidR="00AC161C">
        <w:rPr>
          <w:rFonts w:cs="Calibri"/>
          <w:color w:val="auto"/>
          <w:szCs w:val="22"/>
        </w:rPr>
        <w:t>4</w:t>
      </w:r>
      <w:r w:rsidR="00AC161C">
        <w:rPr>
          <w:rFonts w:cs="Calibri"/>
          <w:color w:val="auto"/>
          <w:szCs w:val="22"/>
        </w:rPr>
        <w:t>.</w:t>
      </w:r>
      <w:r w:rsidR="00EC6E54">
        <w:rPr>
          <w:rFonts w:cs="Calibri"/>
          <w:color w:val="auto"/>
          <w:szCs w:val="22"/>
        </w:rPr>
        <w:t>3</w:t>
      </w:r>
      <w:r w:rsidR="00AC161C">
        <w:rPr>
          <w:rFonts w:cs="Calibri"/>
          <w:color w:val="auto"/>
          <w:szCs w:val="22"/>
        </w:rPr>
        <w:fldChar w:fldCharType="end"/>
      </w:r>
      <w:r w:rsidR="00AC161C">
        <w:rPr>
          <w:rFonts w:cs="Calibri"/>
          <w:color w:val="auto"/>
          <w:szCs w:val="22"/>
        </w:rPr>
        <w:t xml:space="preserve"> </w:t>
      </w:r>
      <w:r>
        <w:rPr>
          <w:rFonts w:cs="Calibri"/>
          <w:color w:val="auto"/>
          <w:szCs w:val="22"/>
        </w:rPr>
        <w:t>přípustná v</w:t>
      </w:r>
      <w:r w:rsidR="00697E3E">
        <w:rPr>
          <w:rFonts w:cs="Calibri"/>
          <w:color w:val="auto"/>
          <w:szCs w:val="22"/>
        </w:rPr>
        <w:t xml:space="preserve"> případě, kdy dojde v průběhu realizace předmětu jednotlivých částí veřejné zakázky ze strany </w:t>
      </w:r>
      <w:del w:id="101" w:author="Autor">
        <w:r w:rsidR="00697E3E" w:rsidDel="0036148B">
          <w:rPr>
            <w:rFonts w:cs="Calibri"/>
            <w:color w:val="auto"/>
            <w:szCs w:val="22"/>
          </w:rPr>
          <w:delText xml:space="preserve">dodavatele/dodavatelů k zajištění dostatečné kapacity v zařízení </w:delText>
        </w:r>
        <w:r w:rsidDel="0036148B">
          <w:rPr>
            <w:rFonts w:cs="Calibri"/>
            <w:color w:val="auto"/>
            <w:szCs w:val="22"/>
          </w:rPr>
          <w:delText>pro využití odpadu</w:delText>
        </w:r>
      </w:del>
      <w:ins w:id="102" w:author="Autor">
        <w:r w:rsidR="0036148B">
          <w:rPr>
            <w:rFonts w:cs="Calibri"/>
            <w:color w:val="auto"/>
            <w:szCs w:val="22"/>
          </w:rPr>
          <w:t xml:space="preserve">Zadavatele </w:t>
        </w:r>
        <w:r w:rsidR="00902EDF" w:rsidRPr="00902EDF">
          <w:rPr>
            <w:rFonts w:cs="Calibri"/>
            <w:color w:val="auto"/>
            <w:szCs w:val="22"/>
          </w:rPr>
          <w:t xml:space="preserve">v souladu s mechanismem dle odst. 4.4 až 4.11 přílohy č. 3a nebo přílohy č. 3b této zadávací dokumentace </w:t>
        </w:r>
        <w:r w:rsidR="0036148B">
          <w:rPr>
            <w:rFonts w:cs="Calibri"/>
            <w:color w:val="auto"/>
            <w:szCs w:val="22"/>
          </w:rPr>
          <w:t>k</w:t>
        </w:r>
        <w:r w:rsidR="00902EDF">
          <w:rPr>
            <w:rFonts w:cs="Calibri"/>
            <w:color w:val="auto"/>
            <w:szCs w:val="22"/>
          </w:rPr>
          <w:t> </w:t>
        </w:r>
        <w:r w:rsidR="0036148B">
          <w:rPr>
            <w:rFonts w:cs="Calibri"/>
            <w:color w:val="auto"/>
            <w:szCs w:val="22"/>
          </w:rPr>
          <w:t xml:space="preserve">rozhodnutí, že </w:t>
        </w:r>
        <w:r w:rsidR="0036148B" w:rsidRPr="0036148B">
          <w:rPr>
            <w:rFonts w:cs="Calibri"/>
            <w:color w:val="auto"/>
            <w:szCs w:val="22"/>
          </w:rPr>
          <w:t xml:space="preserve">netříděné složky ostatního odpadu </w:t>
        </w:r>
        <w:r w:rsidR="0036148B">
          <w:rPr>
            <w:rFonts w:cs="Calibri"/>
            <w:color w:val="auto"/>
            <w:szCs w:val="22"/>
          </w:rPr>
          <w:t xml:space="preserve">budou </w:t>
        </w:r>
        <w:r w:rsidR="0036148B" w:rsidRPr="0036148B">
          <w:rPr>
            <w:rFonts w:cs="Calibri"/>
            <w:color w:val="auto"/>
            <w:szCs w:val="22"/>
          </w:rPr>
          <w:t>využívány</w:t>
        </w:r>
      </w:ins>
      <w:r>
        <w:rPr>
          <w:rFonts w:cs="Calibri"/>
          <w:color w:val="auto"/>
          <w:szCs w:val="22"/>
        </w:rPr>
        <w:t xml:space="preserve">, přičemž dodavatel </w:t>
      </w:r>
      <w:ins w:id="103" w:author="Autor">
        <w:r w:rsidR="00902EDF">
          <w:rPr>
            <w:rFonts w:cs="Calibri"/>
            <w:color w:val="auto"/>
            <w:szCs w:val="22"/>
          </w:rPr>
          <w:t xml:space="preserve">bude </w:t>
        </w:r>
      </w:ins>
      <w:del w:id="104" w:author="Autor">
        <w:r w:rsidDel="00902EDF">
          <w:rPr>
            <w:rFonts w:cs="Calibri"/>
            <w:color w:val="auto"/>
            <w:szCs w:val="22"/>
          </w:rPr>
          <w:delText xml:space="preserve">v souladu s mechanismem </w:delText>
        </w:r>
        <w:r w:rsidRPr="00336DE0" w:rsidDel="00902EDF">
          <w:rPr>
            <w:rFonts w:cs="Calibri"/>
            <w:color w:val="auto"/>
            <w:szCs w:val="22"/>
          </w:rPr>
          <w:delText xml:space="preserve">dle odst. </w:delText>
        </w:r>
        <w:r w:rsidR="00336DE0" w:rsidRPr="00336DE0" w:rsidDel="00902EDF">
          <w:rPr>
            <w:rFonts w:cs="Calibri"/>
            <w:color w:val="auto"/>
            <w:szCs w:val="22"/>
          </w:rPr>
          <w:delText>4.4 až 4.</w:delText>
        </w:r>
        <w:r w:rsidR="00336DE0" w:rsidRPr="00336DE0" w:rsidDel="0036148B">
          <w:rPr>
            <w:rFonts w:cs="Calibri"/>
            <w:color w:val="auto"/>
            <w:szCs w:val="22"/>
          </w:rPr>
          <w:delText>9</w:delText>
        </w:r>
        <w:r w:rsidDel="00902EDF">
          <w:rPr>
            <w:rFonts w:cs="Calibri"/>
            <w:color w:val="auto"/>
            <w:szCs w:val="22"/>
          </w:rPr>
          <w:delText xml:space="preserve"> přílohy č. 3a nebo přílohy č. 3b této zadávací dokumentace </w:delText>
        </w:r>
        <w:r w:rsidDel="0036148B">
          <w:rPr>
            <w:rFonts w:cs="Calibri"/>
            <w:color w:val="auto"/>
            <w:szCs w:val="22"/>
          </w:rPr>
          <w:delText>umožní zadavateli místo</w:delText>
        </w:r>
      </w:del>
      <w:ins w:id="105" w:author="Autor">
        <w:r w:rsidR="0036148B">
          <w:rPr>
            <w:rFonts w:cs="Calibri"/>
            <w:color w:val="auto"/>
            <w:szCs w:val="22"/>
          </w:rPr>
          <w:t>místo</w:t>
        </w:r>
      </w:ins>
      <w:r>
        <w:rPr>
          <w:rFonts w:cs="Calibri"/>
          <w:color w:val="auto"/>
          <w:szCs w:val="22"/>
        </w:rPr>
        <w:t xml:space="preserve"> odstra</w:t>
      </w:r>
      <w:ins w:id="106" w:author="Autor">
        <w:r w:rsidR="0036148B">
          <w:rPr>
            <w:rFonts w:cs="Calibri"/>
            <w:color w:val="auto"/>
            <w:szCs w:val="22"/>
          </w:rPr>
          <w:t>ň</w:t>
        </w:r>
      </w:ins>
      <w:del w:id="107" w:author="Autor">
        <w:r w:rsidDel="0036148B">
          <w:rPr>
            <w:rFonts w:cs="Calibri"/>
            <w:color w:val="auto"/>
            <w:szCs w:val="22"/>
          </w:rPr>
          <w:delText>n</w:delText>
        </w:r>
      </w:del>
      <w:ins w:id="108" w:author="Autor">
        <w:r w:rsidR="0036148B">
          <w:rPr>
            <w:rFonts w:cs="Calibri"/>
            <w:color w:val="auto"/>
            <w:szCs w:val="22"/>
          </w:rPr>
          <w:t>ování netříděných složek ostatního</w:t>
        </w:r>
      </w:ins>
      <w:del w:id="109" w:author="Autor">
        <w:r w:rsidDel="0036148B">
          <w:rPr>
            <w:rFonts w:cs="Calibri"/>
            <w:color w:val="auto"/>
            <w:szCs w:val="22"/>
          </w:rPr>
          <w:delText>ění</w:delText>
        </w:r>
      </w:del>
      <w:r>
        <w:rPr>
          <w:rFonts w:cs="Calibri"/>
          <w:color w:val="auto"/>
          <w:szCs w:val="22"/>
        </w:rPr>
        <w:t xml:space="preserve"> </w:t>
      </w:r>
      <w:del w:id="110" w:author="Autor">
        <w:r w:rsidDel="0036148B">
          <w:rPr>
            <w:rFonts w:cs="Calibri"/>
            <w:color w:val="auto"/>
            <w:szCs w:val="22"/>
          </w:rPr>
          <w:delText>odpadu jeho uložením na skládce jeho využití</w:delText>
        </w:r>
      </w:del>
      <w:ins w:id="111" w:author="Autor">
        <w:r w:rsidR="00902EDF">
          <w:rPr>
            <w:rFonts w:cs="Calibri"/>
            <w:color w:val="auto"/>
            <w:szCs w:val="22"/>
          </w:rPr>
          <w:t>odpadu netříděné složky ostatního odpadu využívat</w:t>
        </w:r>
      </w:ins>
      <w:del w:id="112" w:author="Autor">
        <w:r w:rsidDel="0036148B">
          <w:rPr>
            <w:rFonts w:cs="Calibri"/>
            <w:color w:val="auto"/>
            <w:szCs w:val="22"/>
          </w:rPr>
          <w:delText xml:space="preserve"> za </w:delText>
        </w:r>
        <w:r w:rsidR="00336DE0" w:rsidDel="0036148B">
          <w:rPr>
            <w:rFonts w:cs="Calibri"/>
            <w:color w:val="auto"/>
            <w:szCs w:val="22"/>
          </w:rPr>
          <w:delText xml:space="preserve">stejnou nebo </w:delText>
        </w:r>
        <w:r w:rsidDel="0036148B">
          <w:rPr>
            <w:rFonts w:cs="Calibri"/>
            <w:color w:val="auto"/>
            <w:szCs w:val="22"/>
          </w:rPr>
          <w:delText xml:space="preserve">nižší cenu, než jakou by zadavatel </w:delText>
        </w:r>
        <w:r w:rsidR="00AC161C" w:rsidDel="0036148B">
          <w:rPr>
            <w:rFonts w:cs="Calibri"/>
            <w:color w:val="auto"/>
            <w:szCs w:val="22"/>
          </w:rPr>
          <w:delText xml:space="preserve">dle smlouvy </w:delText>
        </w:r>
        <w:r w:rsidDel="0036148B">
          <w:rPr>
            <w:rFonts w:cs="Calibri"/>
            <w:color w:val="auto"/>
            <w:szCs w:val="22"/>
          </w:rPr>
          <w:delText>uhradil za odstranění tohoto odpadu jeho uložením na skládku včetně poplatku za uložení odpadu na skládku a nákladů na tvorbu rekultivační rezervy</w:delText>
        </w:r>
      </w:del>
      <w:r>
        <w:rPr>
          <w:rFonts w:cs="Calibri"/>
          <w:color w:val="auto"/>
          <w:szCs w:val="22"/>
        </w:rPr>
        <w:t>.</w:t>
      </w:r>
    </w:p>
    <w:p w14:paraId="4F6EC7EF" w14:textId="0E7A22D8" w:rsidR="00246FAB" w:rsidRPr="00CE3D84" w:rsidRDefault="005A11EA" w:rsidP="00CE3D84">
      <w:pPr>
        <w:spacing w:before="240" w:after="120" w:line="320" w:lineRule="atLeast"/>
        <w:jc w:val="both"/>
        <w:rPr>
          <w:rFonts w:cs="Calibri"/>
          <w:color w:val="auto"/>
          <w:szCs w:val="22"/>
        </w:rPr>
      </w:pPr>
      <w:r w:rsidRPr="00CE3D84">
        <w:rPr>
          <w:rFonts w:cs="Calibri"/>
          <w:color w:val="auto"/>
          <w:szCs w:val="22"/>
        </w:rPr>
        <w:t>Z jiných důvodů není změna nabídkové ceny přípustná.</w:t>
      </w:r>
    </w:p>
    <w:p w14:paraId="0DE26A9B" w14:textId="395CA633" w:rsidR="000413C7" w:rsidRPr="00CE3D84" w:rsidRDefault="000413C7" w:rsidP="00CE3D84">
      <w:pPr>
        <w:spacing w:before="240" w:after="120" w:line="320" w:lineRule="atLeast"/>
        <w:jc w:val="both"/>
        <w:rPr>
          <w:rFonts w:cs="Calibri"/>
          <w:color w:val="auto"/>
          <w:szCs w:val="22"/>
        </w:rPr>
      </w:pPr>
      <w:r w:rsidRPr="00CE3D84">
        <w:rPr>
          <w:rFonts w:cs="Calibri"/>
          <w:color w:val="auto"/>
          <w:szCs w:val="22"/>
        </w:rPr>
        <w:t xml:space="preserve">V případě vybraných paušálních služeb může na základě změnového režimu, jehož pravidla jsou uvedena v návrhu smlouvy pro danou část, dojít k celkovému navýšení či snížení ceny paušální služby za určité období. Taková změna je však výlučně důsledkem </w:t>
      </w:r>
      <w:r w:rsidR="00E32E08" w:rsidRPr="00CE3D84">
        <w:rPr>
          <w:rFonts w:cs="Calibri"/>
          <w:color w:val="auto"/>
          <w:szCs w:val="22"/>
        </w:rPr>
        <w:t>předvídané změny rozsahu paušálního plnění a nemá vliv na výši jednotkových nabídkových cen.</w:t>
      </w:r>
    </w:p>
    <w:p w14:paraId="76A1F5D1" w14:textId="18D945AB" w:rsidR="00501306" w:rsidRPr="00DD237C" w:rsidRDefault="00273F00" w:rsidP="00CE3D84">
      <w:pPr>
        <w:pStyle w:val="Stylodstavecslovan"/>
      </w:pPr>
      <w:r w:rsidRPr="00DD237C">
        <w:t xml:space="preserve">Mimořádně nízká nabídková cena </w:t>
      </w:r>
    </w:p>
    <w:p w14:paraId="60665020" w14:textId="6B98A356" w:rsidR="00501306" w:rsidRPr="00501306" w:rsidRDefault="00501306" w:rsidP="00CE3D84">
      <w:pPr>
        <w:spacing w:before="240" w:after="120" w:line="320" w:lineRule="atLeast"/>
        <w:jc w:val="both"/>
        <w:rPr>
          <w:bCs/>
          <w:color w:val="000000"/>
          <w:szCs w:val="22"/>
        </w:rPr>
      </w:pPr>
      <w:r>
        <w:rPr>
          <w:bCs/>
          <w:color w:val="000000"/>
          <w:szCs w:val="22"/>
        </w:rPr>
        <w:lastRenderedPageBreak/>
        <w:t xml:space="preserve">Pro všechny části této veřejné zakázky bez dalšího platí, že </w:t>
      </w:r>
      <w:r w:rsidR="001E0DF5">
        <w:rPr>
          <w:bCs/>
          <w:color w:val="000000"/>
          <w:szCs w:val="22"/>
        </w:rPr>
        <w:t>dodavatelé</w:t>
      </w:r>
      <w:r w:rsidRPr="00501306">
        <w:rPr>
          <w:bCs/>
          <w:color w:val="000000"/>
          <w:szCs w:val="22"/>
        </w:rPr>
        <w:t xml:space="preserve"> jsou povinni stanovit nabídkovou cenu </w:t>
      </w:r>
      <w:r>
        <w:rPr>
          <w:bCs/>
          <w:color w:val="000000"/>
          <w:szCs w:val="22"/>
        </w:rPr>
        <w:t xml:space="preserve">(resp. každou </w:t>
      </w:r>
      <w:r w:rsidR="006834B8">
        <w:rPr>
          <w:bCs/>
          <w:color w:val="000000"/>
          <w:szCs w:val="22"/>
        </w:rPr>
        <w:t xml:space="preserve">její </w:t>
      </w:r>
      <w:r>
        <w:rPr>
          <w:bCs/>
          <w:color w:val="000000"/>
          <w:szCs w:val="22"/>
        </w:rPr>
        <w:t xml:space="preserve">dílčí </w:t>
      </w:r>
      <w:r w:rsidR="006834B8">
        <w:rPr>
          <w:bCs/>
          <w:color w:val="000000"/>
          <w:szCs w:val="22"/>
        </w:rPr>
        <w:t>položku</w:t>
      </w:r>
      <w:r>
        <w:rPr>
          <w:bCs/>
          <w:color w:val="000000"/>
          <w:szCs w:val="22"/>
        </w:rPr>
        <w:t xml:space="preserve">) </w:t>
      </w:r>
      <w:r w:rsidRPr="00501306">
        <w:rPr>
          <w:bCs/>
          <w:color w:val="000000"/>
          <w:szCs w:val="22"/>
        </w:rPr>
        <w:t xml:space="preserve">tak, aby </w:t>
      </w:r>
      <w:proofErr w:type="spellStart"/>
      <w:r w:rsidRPr="00501306">
        <w:rPr>
          <w:bCs/>
          <w:color w:val="000000"/>
          <w:szCs w:val="22"/>
        </w:rPr>
        <w:t>naceňované</w:t>
      </w:r>
      <w:proofErr w:type="spellEnd"/>
      <w:r w:rsidRPr="00501306">
        <w:rPr>
          <w:bCs/>
          <w:color w:val="000000"/>
          <w:szCs w:val="22"/>
        </w:rPr>
        <w:t xml:space="preserve"> položky zahrnovaly veškeré skutečné náklady </w:t>
      </w:r>
      <w:r w:rsidR="001E0DF5">
        <w:rPr>
          <w:bCs/>
          <w:color w:val="000000"/>
          <w:szCs w:val="22"/>
        </w:rPr>
        <w:t>dodavatel</w:t>
      </w:r>
      <w:r w:rsidRPr="00501306">
        <w:rPr>
          <w:bCs/>
          <w:color w:val="000000"/>
          <w:szCs w:val="22"/>
        </w:rPr>
        <w:t xml:space="preserve">e na poskytování služeb (tj. fixní i variabilní náklady, náklady materiální a personální apod.) a přiměřený zisk. V souladu s § </w:t>
      </w:r>
      <w:r w:rsidR="00B902B6">
        <w:rPr>
          <w:bCs/>
          <w:color w:val="000000"/>
          <w:szCs w:val="22"/>
        </w:rPr>
        <w:t>113</w:t>
      </w:r>
      <w:r w:rsidRPr="00501306">
        <w:rPr>
          <w:bCs/>
          <w:color w:val="000000"/>
          <w:szCs w:val="22"/>
        </w:rPr>
        <w:t xml:space="preserve"> odst. 1 Z</w:t>
      </w:r>
      <w:r w:rsidR="00B902B6">
        <w:rPr>
          <w:bCs/>
          <w:color w:val="000000"/>
          <w:szCs w:val="22"/>
        </w:rPr>
        <w:t>Z</w:t>
      </w:r>
      <w:r w:rsidRPr="00501306">
        <w:rPr>
          <w:bCs/>
          <w:color w:val="000000"/>
          <w:szCs w:val="22"/>
        </w:rPr>
        <w:t xml:space="preserve">VZ posoudí </w:t>
      </w:r>
      <w:r w:rsidR="00394BF0">
        <w:rPr>
          <w:bCs/>
          <w:color w:val="000000"/>
          <w:szCs w:val="22"/>
        </w:rPr>
        <w:t>zadavatel</w:t>
      </w:r>
      <w:r w:rsidRPr="00501306">
        <w:rPr>
          <w:bCs/>
          <w:color w:val="000000"/>
          <w:szCs w:val="22"/>
        </w:rPr>
        <w:t xml:space="preserve"> výši nabídkových cen </w:t>
      </w:r>
      <w:r>
        <w:rPr>
          <w:bCs/>
          <w:color w:val="000000"/>
          <w:szCs w:val="22"/>
        </w:rPr>
        <w:t xml:space="preserve">(resp. výši každé dílčí </w:t>
      </w:r>
      <w:r w:rsidR="006834B8">
        <w:rPr>
          <w:bCs/>
          <w:color w:val="000000"/>
          <w:szCs w:val="22"/>
        </w:rPr>
        <w:t>položky</w:t>
      </w:r>
      <w:r>
        <w:rPr>
          <w:bCs/>
          <w:color w:val="000000"/>
          <w:szCs w:val="22"/>
        </w:rPr>
        <w:t xml:space="preserve">) </w:t>
      </w:r>
      <w:r w:rsidRPr="00501306">
        <w:rPr>
          <w:bCs/>
          <w:color w:val="000000"/>
          <w:szCs w:val="22"/>
        </w:rPr>
        <w:t xml:space="preserve">ve vztahu k předmětu </w:t>
      </w:r>
      <w:r>
        <w:rPr>
          <w:bCs/>
          <w:color w:val="000000"/>
          <w:szCs w:val="22"/>
        </w:rPr>
        <w:t xml:space="preserve">té které části </w:t>
      </w:r>
      <w:r w:rsidRPr="00501306">
        <w:rPr>
          <w:bCs/>
          <w:color w:val="000000"/>
          <w:szCs w:val="22"/>
        </w:rPr>
        <w:t xml:space="preserve">veřejné zakázky a shledá-li nabídkové ceny </w:t>
      </w:r>
      <w:r>
        <w:rPr>
          <w:bCs/>
          <w:color w:val="000000"/>
          <w:szCs w:val="22"/>
        </w:rPr>
        <w:t xml:space="preserve">(resp. </w:t>
      </w:r>
      <w:r w:rsidR="006834B8">
        <w:rPr>
          <w:bCs/>
          <w:color w:val="000000"/>
          <w:szCs w:val="22"/>
        </w:rPr>
        <w:t xml:space="preserve">ceny </w:t>
      </w:r>
      <w:r>
        <w:rPr>
          <w:bCs/>
          <w:color w:val="000000"/>
          <w:szCs w:val="22"/>
        </w:rPr>
        <w:t>někter</w:t>
      </w:r>
      <w:r w:rsidR="006834B8">
        <w:rPr>
          <w:bCs/>
          <w:color w:val="000000"/>
          <w:szCs w:val="22"/>
        </w:rPr>
        <w:t>é</w:t>
      </w:r>
      <w:r>
        <w:rPr>
          <w:bCs/>
          <w:color w:val="000000"/>
          <w:szCs w:val="22"/>
        </w:rPr>
        <w:t xml:space="preserve"> z dílčích </w:t>
      </w:r>
      <w:r w:rsidR="006834B8">
        <w:rPr>
          <w:bCs/>
          <w:color w:val="000000"/>
          <w:szCs w:val="22"/>
        </w:rPr>
        <w:t>položek</w:t>
      </w:r>
      <w:r>
        <w:rPr>
          <w:bCs/>
          <w:color w:val="000000"/>
          <w:szCs w:val="22"/>
        </w:rPr>
        <w:t xml:space="preserve">) </w:t>
      </w:r>
      <w:r w:rsidRPr="00501306">
        <w:rPr>
          <w:bCs/>
          <w:color w:val="000000"/>
          <w:szCs w:val="22"/>
        </w:rPr>
        <w:t>některého z </w:t>
      </w:r>
      <w:r w:rsidR="001E0DF5">
        <w:rPr>
          <w:bCs/>
          <w:color w:val="000000"/>
          <w:szCs w:val="22"/>
        </w:rPr>
        <w:t>dodavatel</w:t>
      </w:r>
      <w:r w:rsidRPr="00501306">
        <w:rPr>
          <w:bCs/>
          <w:color w:val="000000"/>
          <w:szCs w:val="22"/>
        </w:rPr>
        <w:t xml:space="preserve">ů jako mimořádně nízké ve vztahu k předmětu </w:t>
      </w:r>
      <w:r w:rsidR="006834B8">
        <w:rPr>
          <w:bCs/>
          <w:color w:val="000000"/>
          <w:szCs w:val="22"/>
        </w:rPr>
        <w:t>příslušné</w:t>
      </w:r>
      <w:r>
        <w:rPr>
          <w:bCs/>
          <w:color w:val="000000"/>
          <w:szCs w:val="22"/>
        </w:rPr>
        <w:t xml:space="preserve"> části </w:t>
      </w:r>
      <w:r w:rsidRPr="00501306">
        <w:rPr>
          <w:bCs/>
          <w:color w:val="000000"/>
          <w:szCs w:val="22"/>
        </w:rPr>
        <w:t>veřejné zakázky, bude postupovat v souladu se shora citovaným ustanovením.</w:t>
      </w:r>
    </w:p>
    <w:p w14:paraId="4E9EEF8F" w14:textId="2E99B512" w:rsidR="00B44FA2" w:rsidRPr="00FA4DCD" w:rsidRDefault="00EA61DD" w:rsidP="0064727F">
      <w:pPr>
        <w:pStyle w:val="StylNadpis1ZKLADN"/>
        <w:rPr>
          <w:color w:val="auto"/>
        </w:rPr>
      </w:pPr>
      <w:bookmarkStart w:id="113" w:name="_Toc124867692"/>
      <w:bookmarkStart w:id="114" w:name="_Toc368588763"/>
      <w:bookmarkStart w:id="115" w:name="_Toc124957152"/>
      <w:bookmarkEnd w:id="113"/>
      <w:r>
        <w:rPr>
          <w:color w:val="auto"/>
        </w:rPr>
        <w:t xml:space="preserve">Zadávací lhůta a </w:t>
      </w:r>
      <w:r w:rsidR="002536E6" w:rsidRPr="002536E6">
        <w:rPr>
          <w:color w:val="auto"/>
        </w:rPr>
        <w:t>Jistota</w:t>
      </w:r>
      <w:bookmarkEnd w:id="114"/>
      <w:bookmarkEnd w:id="115"/>
    </w:p>
    <w:p w14:paraId="03F0FC30" w14:textId="04A56A02" w:rsidR="00EA61DD" w:rsidRDefault="00EA61DD" w:rsidP="00EA61DD">
      <w:pPr>
        <w:pStyle w:val="Stylodstavecslovan"/>
      </w:pPr>
      <w:r w:rsidRPr="00EA61DD">
        <w:t xml:space="preserve">Zadavatel dle § 40 ZZVZ stanovuje zadávací lhůtu, tj. lhůtu, po kterou účastnici nesmí ze zadávacího řízení odstoupit, v délce </w:t>
      </w:r>
      <w:r w:rsidR="008140F0">
        <w:t>9</w:t>
      </w:r>
      <w:r w:rsidR="008140F0" w:rsidRPr="00EA61DD">
        <w:t xml:space="preserve"> </w:t>
      </w:r>
      <w:r w:rsidRPr="00EA61DD">
        <w:t xml:space="preserve">měsíců od konce lhůty pro podání nabídek. </w:t>
      </w:r>
      <w:r w:rsidRPr="007F279B">
        <w:t>Ustanovením § 4</w:t>
      </w:r>
      <w:r>
        <w:t>0</w:t>
      </w:r>
      <w:r w:rsidRPr="007F279B">
        <w:t xml:space="preserve"> Z</w:t>
      </w:r>
      <w:r>
        <w:t>Z</w:t>
      </w:r>
      <w:r w:rsidRPr="007F279B">
        <w:t>VZ se rovněž řídí stavění zadávací lhůty.</w:t>
      </w:r>
    </w:p>
    <w:p w14:paraId="540543F4" w14:textId="3C50D465" w:rsidR="00D17348" w:rsidRDefault="002536E6" w:rsidP="006755A6">
      <w:pPr>
        <w:pStyle w:val="Stylodstavecslovan"/>
      </w:pPr>
      <w:r w:rsidRPr="007D47CD">
        <w:t xml:space="preserve">Zadavatel v souladu s § </w:t>
      </w:r>
      <w:r w:rsidR="00116B1B">
        <w:t>41</w:t>
      </w:r>
      <w:r w:rsidRPr="007D47CD">
        <w:t xml:space="preserve"> Z</w:t>
      </w:r>
      <w:r w:rsidR="00116B1B">
        <w:t>Z</w:t>
      </w:r>
      <w:r w:rsidRPr="007D47CD">
        <w:t xml:space="preserve">VZ požaduje, aby </w:t>
      </w:r>
      <w:r w:rsidR="001E0DF5">
        <w:t>dodavatelé</w:t>
      </w:r>
      <w:r w:rsidRPr="007D47CD">
        <w:t xml:space="preserve"> k zajištění plnění svých povinností vyplývajících z účasti v zadávacím řízení, poskytli jistotu ve výši</w:t>
      </w:r>
      <w:r w:rsidR="00D17348">
        <w:t>:</w:t>
      </w:r>
    </w:p>
    <w:p w14:paraId="56ABAA63" w14:textId="36F5C1D1" w:rsidR="00D17348" w:rsidRPr="00E42147" w:rsidRDefault="00D17348" w:rsidP="00D17348">
      <w:pPr>
        <w:pStyle w:val="Nadpis3"/>
        <w:tabs>
          <w:tab w:val="clear" w:pos="720"/>
          <w:tab w:val="num" w:pos="1418"/>
        </w:tabs>
        <w:ind w:left="1418" w:hanging="709"/>
        <w:jc w:val="both"/>
      </w:pPr>
      <w:r>
        <w:t xml:space="preserve">pro část </w:t>
      </w:r>
      <w:r w:rsidR="00116B1B">
        <w:t>1</w:t>
      </w:r>
      <w:r>
        <w:t xml:space="preserve"> veřejné </w:t>
      </w:r>
      <w:r w:rsidRPr="00E42147">
        <w:t>zakázky</w:t>
      </w:r>
      <w:r w:rsidR="00A53E00" w:rsidRPr="00E42147">
        <w:t>:</w:t>
      </w:r>
      <w:r w:rsidRPr="00E42147">
        <w:t xml:space="preserve"> </w:t>
      </w:r>
      <w:proofErr w:type="gramStart"/>
      <w:r w:rsidR="0033517F" w:rsidRPr="002F107E">
        <w:t>4</w:t>
      </w:r>
      <w:r w:rsidR="00B213FD" w:rsidRPr="002F107E">
        <w:t>.</w:t>
      </w:r>
      <w:r w:rsidR="0033517F" w:rsidRPr="002F107E">
        <w:t>5</w:t>
      </w:r>
      <w:r w:rsidR="00B213FD" w:rsidRPr="002F107E">
        <w:t>00.000</w:t>
      </w:r>
      <w:r w:rsidRPr="00E42147">
        <w:t>,-</w:t>
      </w:r>
      <w:proofErr w:type="gramEnd"/>
      <w:r w:rsidRPr="00E42147">
        <w:t xml:space="preserve"> Kč</w:t>
      </w:r>
      <w:r w:rsidR="005A4306" w:rsidRPr="00E42147">
        <w:t>; a</w:t>
      </w:r>
    </w:p>
    <w:p w14:paraId="4B211708" w14:textId="0D192F38" w:rsidR="005A4306" w:rsidRPr="00E42147" w:rsidRDefault="005A4306" w:rsidP="00904F85">
      <w:pPr>
        <w:pStyle w:val="Nadpis3"/>
        <w:tabs>
          <w:tab w:val="clear" w:pos="720"/>
          <w:tab w:val="num" w:pos="1418"/>
        </w:tabs>
        <w:ind w:left="1418" w:hanging="709"/>
        <w:jc w:val="both"/>
      </w:pPr>
      <w:r w:rsidRPr="00E42147">
        <w:t xml:space="preserve">pro část </w:t>
      </w:r>
      <w:r w:rsidR="00116B1B" w:rsidRPr="00E42147">
        <w:t>2</w:t>
      </w:r>
      <w:r w:rsidRPr="00E42147">
        <w:t xml:space="preserve"> veřejné zakázky</w:t>
      </w:r>
      <w:r w:rsidR="00A53E00" w:rsidRPr="00E42147">
        <w:t>:</w:t>
      </w:r>
      <w:r w:rsidRPr="00E42147">
        <w:t xml:space="preserve"> </w:t>
      </w:r>
      <w:proofErr w:type="gramStart"/>
      <w:r w:rsidR="00B213FD" w:rsidRPr="002F107E">
        <w:t>3.</w:t>
      </w:r>
      <w:r w:rsidR="0033517F" w:rsidRPr="002F107E">
        <w:t>0</w:t>
      </w:r>
      <w:r w:rsidR="00B213FD" w:rsidRPr="002F107E">
        <w:t>00.000</w:t>
      </w:r>
      <w:r w:rsidRPr="00E42147">
        <w:t>,-</w:t>
      </w:r>
      <w:proofErr w:type="gramEnd"/>
      <w:r w:rsidRPr="00E42147">
        <w:t xml:space="preserve"> Kč.</w:t>
      </w:r>
    </w:p>
    <w:p w14:paraId="4A1353AB" w14:textId="77777777" w:rsidR="00EA61DD" w:rsidRDefault="00EA61DD" w:rsidP="00596353">
      <w:pPr>
        <w:pStyle w:val="Stylodstavecslovan"/>
      </w:pPr>
      <w:r w:rsidRPr="00EA61DD">
        <w:t>Jistota bude poskytnuta formou:</w:t>
      </w:r>
    </w:p>
    <w:p w14:paraId="3A6788E8" w14:textId="7E5342DC" w:rsidR="00EA61DD" w:rsidRPr="00EA61DD" w:rsidRDefault="00EA61DD" w:rsidP="000B021A">
      <w:pPr>
        <w:pStyle w:val="Stylodstavecslovan"/>
        <w:numPr>
          <w:ilvl w:val="0"/>
          <w:numId w:val="101"/>
        </w:numPr>
      </w:pPr>
      <w:r w:rsidRPr="00EA61DD">
        <w:t xml:space="preserve">předložení neodvolatelné a nepodmíněné bankovní záruky – písemné záruční listiny (ve smyslu § 2029 zákona č. 89/2012 Sb., občanský zákoník, ve znění pozdějších předpisů) obsahující závazek vyplatit zadavateli jistotu, pokud účastníku v zadávací lhůtě zanikla účast po jeho vyloučení podle § 122 odst. 7 nebo § 124 odst. 2 ZZVZ, nebo </w:t>
      </w:r>
    </w:p>
    <w:p w14:paraId="30FC09DF" w14:textId="72314BBF" w:rsidR="00EA61DD" w:rsidRPr="00EA61DD" w:rsidRDefault="00EA61DD" w:rsidP="000B021A">
      <w:pPr>
        <w:pStyle w:val="Nadpis3"/>
        <w:numPr>
          <w:ilvl w:val="0"/>
          <w:numId w:val="101"/>
        </w:numPr>
        <w:rPr>
          <w:rFonts w:cs="Calibri"/>
        </w:rPr>
      </w:pPr>
      <w:r w:rsidRPr="00EA61DD">
        <w:rPr>
          <w:rFonts w:cs="Calibri"/>
        </w:rPr>
        <w:t xml:space="preserve">složení peněžní částky na účet zadavatele, nebo </w:t>
      </w:r>
    </w:p>
    <w:p w14:paraId="50137578" w14:textId="55631E59" w:rsidR="00EA61DD" w:rsidRPr="00EA61DD" w:rsidRDefault="00EA61DD" w:rsidP="000B021A">
      <w:pPr>
        <w:pStyle w:val="Nadpis3"/>
        <w:numPr>
          <w:ilvl w:val="0"/>
          <w:numId w:val="101"/>
        </w:numPr>
        <w:jc w:val="both"/>
        <w:rPr>
          <w:rFonts w:cs="Calibri"/>
        </w:rPr>
      </w:pPr>
      <w:r w:rsidRPr="00EA61DD">
        <w:rPr>
          <w:rFonts w:cs="Calibri"/>
        </w:rPr>
        <w:t xml:space="preserve">předložení písemného prohlášení pojistitele </w:t>
      </w:r>
      <w:r w:rsidR="000B021A">
        <w:rPr>
          <w:rFonts w:cs="Calibri"/>
        </w:rPr>
        <w:t xml:space="preserve">prokazujícího pojištění záruky </w:t>
      </w:r>
      <w:r w:rsidRPr="00EA61DD">
        <w:rPr>
          <w:rFonts w:cs="Calibri"/>
        </w:rPr>
        <w:t>(ve smyslu § 2868 zákona č. 89/2012 Sb., občanský zákoník, ve znění pozdějších předpisů) obsahující závazek vyplatit zadavateli jistotu, pokud účastníku v zadávací lhůtě zanikla účast po jeho vyloučení podle § 122 odst. 7 nebo § 124 odst. 2 ZZVZ.</w:t>
      </w:r>
    </w:p>
    <w:p w14:paraId="4E9EEF91" w14:textId="77777777" w:rsidR="00B44FA2" w:rsidRDefault="00DC449E" w:rsidP="006755A6">
      <w:pPr>
        <w:pStyle w:val="Stylodstavecslovan"/>
      </w:pPr>
      <w:r w:rsidRPr="007D47CD">
        <w:t>Jistota poskytnutá formou složení peněžní částky</w:t>
      </w:r>
    </w:p>
    <w:p w14:paraId="4E9EEF92" w14:textId="77777777" w:rsidR="00DC449E" w:rsidRDefault="00DC449E" w:rsidP="00DC449E">
      <w:pPr>
        <w:pStyle w:val="Stylodstavecslovan"/>
        <w:numPr>
          <w:ilvl w:val="0"/>
          <w:numId w:val="0"/>
        </w:numPr>
      </w:pPr>
      <w:r>
        <w:t>V případě poskytnutí jistoty formou složení peněžní částky platí níže uvedené údaje:</w:t>
      </w:r>
    </w:p>
    <w:p w14:paraId="4E9EEF93" w14:textId="36D353FE" w:rsidR="00DC449E" w:rsidRDefault="00DC449E" w:rsidP="00DC449E">
      <w:pPr>
        <w:pStyle w:val="Stylodstavecslovan"/>
        <w:numPr>
          <w:ilvl w:val="0"/>
          <w:numId w:val="0"/>
        </w:numPr>
        <w:ind w:left="709"/>
      </w:pPr>
      <w:r>
        <w:t xml:space="preserve">bankovní </w:t>
      </w:r>
      <w:proofErr w:type="gramStart"/>
      <w:r>
        <w:t xml:space="preserve">spojení:  </w:t>
      </w:r>
      <w:r>
        <w:tab/>
      </w:r>
      <w:proofErr w:type="gramEnd"/>
      <w:r>
        <w:tab/>
      </w:r>
      <w:r w:rsidR="00F2265C">
        <w:t>Komerční banka, a.s., pobočka Ústí nad Labem</w:t>
      </w:r>
    </w:p>
    <w:p w14:paraId="4E9EEF94" w14:textId="016E2B3A" w:rsidR="00DC449E" w:rsidRDefault="00DC449E" w:rsidP="00DC449E">
      <w:pPr>
        <w:pStyle w:val="Stylodstavecslovan"/>
        <w:numPr>
          <w:ilvl w:val="0"/>
          <w:numId w:val="0"/>
        </w:numPr>
        <w:ind w:left="709"/>
      </w:pPr>
      <w:r>
        <w:t xml:space="preserve">číslo účtu: </w:t>
      </w:r>
      <w:r>
        <w:tab/>
      </w:r>
      <w:r>
        <w:tab/>
        <w:t xml:space="preserve"> </w:t>
      </w:r>
      <w:r>
        <w:tab/>
      </w:r>
      <w:r w:rsidR="00CC5ECD" w:rsidRPr="00CC5ECD">
        <w:t>3849910277</w:t>
      </w:r>
      <w:r w:rsidR="00F2265C" w:rsidRPr="00F2265C">
        <w:t>/0100</w:t>
      </w:r>
    </w:p>
    <w:p w14:paraId="4E9EEF95" w14:textId="59000641" w:rsidR="00DC449E" w:rsidRDefault="00DC449E" w:rsidP="00DC449E">
      <w:pPr>
        <w:pStyle w:val="Stylodstavecslovan"/>
        <w:numPr>
          <w:ilvl w:val="0"/>
          <w:numId w:val="0"/>
        </w:numPr>
        <w:ind w:left="709"/>
      </w:pPr>
      <w:r>
        <w:t xml:space="preserve">variabilní symbol: </w:t>
      </w:r>
      <w:r>
        <w:tab/>
      </w:r>
      <w:r>
        <w:tab/>
        <w:t>IČ</w:t>
      </w:r>
      <w:r w:rsidR="00893346">
        <w:t>O</w:t>
      </w:r>
      <w:r>
        <w:t xml:space="preserve"> </w:t>
      </w:r>
      <w:r w:rsidR="001E0DF5">
        <w:t>dodavatel</w:t>
      </w:r>
      <w:r>
        <w:t>e</w:t>
      </w:r>
    </w:p>
    <w:p w14:paraId="70FCCE84" w14:textId="6A79B728" w:rsidR="00EA61DD" w:rsidRDefault="00EA61DD" w:rsidP="00DC449E">
      <w:pPr>
        <w:pStyle w:val="Stylodstavecslovan"/>
        <w:numPr>
          <w:ilvl w:val="0"/>
          <w:numId w:val="0"/>
        </w:numPr>
        <w:ind w:left="709"/>
      </w:pPr>
      <w:r>
        <w:t>zpráva pro příjemce:</w:t>
      </w:r>
      <w:r>
        <w:tab/>
      </w:r>
      <w:r>
        <w:tab/>
        <w:t>název veřejné zakázky a její části</w:t>
      </w:r>
    </w:p>
    <w:p w14:paraId="1DC65F83" w14:textId="4BAA315E" w:rsidR="00EA61DD" w:rsidRDefault="00EA61DD" w:rsidP="00EA61DD">
      <w:pPr>
        <w:pStyle w:val="Zkladntext"/>
        <w:spacing w:after="120" w:line="276" w:lineRule="auto"/>
        <w:rPr>
          <w:color w:val="auto"/>
        </w:rPr>
      </w:pPr>
      <w:r w:rsidRPr="00D76498">
        <w:rPr>
          <w:color w:val="auto"/>
        </w:rPr>
        <w:t>Jistota ve formě složení peněžní částky na účet zadavatele musí být připsána na účet zadavatele ve</w:t>
      </w:r>
      <w:r>
        <w:rPr>
          <w:color w:val="auto"/>
        </w:rPr>
        <w:t> </w:t>
      </w:r>
      <w:r w:rsidRPr="00D76498">
        <w:rPr>
          <w:color w:val="auto"/>
        </w:rPr>
        <w:t>lhůtě pro podání nabídek.</w:t>
      </w:r>
    </w:p>
    <w:p w14:paraId="409C8121" w14:textId="77777777" w:rsidR="00EA61DD" w:rsidRPr="00D76498" w:rsidRDefault="00EA61DD" w:rsidP="00EA61DD">
      <w:pPr>
        <w:pStyle w:val="Zkladntext"/>
        <w:spacing w:before="120" w:after="120" w:line="276" w:lineRule="auto"/>
        <w:rPr>
          <w:color w:val="auto"/>
        </w:rPr>
      </w:pPr>
      <w:r w:rsidRPr="00D76498">
        <w:rPr>
          <w:color w:val="auto"/>
        </w:rPr>
        <w:lastRenderedPageBreak/>
        <w:t xml:space="preserve">Dokladem prokazujícím poskytnutí jistoty formou složení peněžní částky na účet zadavatele je výpis z účtu účastníka u peněžního ústavu, z něhož je patrné, že účastník převedl částku ve výši odpovídající požadované jistotě na účet zadavatele uvedený níže, nebo potvrzení peněžního ústavu o převedení částky ve výši odpovídající požadované jistotě na účet zadavatele. </w:t>
      </w:r>
    </w:p>
    <w:p w14:paraId="6F7ABA17" w14:textId="2A90C75E" w:rsidR="00EA61DD" w:rsidRDefault="001E0DF5" w:rsidP="00596353">
      <w:pPr>
        <w:pStyle w:val="Zkladntext"/>
      </w:pPr>
      <w:r w:rsidRPr="000B021A">
        <w:rPr>
          <w:color w:val="auto"/>
        </w:rPr>
        <w:t>Dodavatel</w:t>
      </w:r>
      <w:r w:rsidR="00A444FA" w:rsidRPr="000B021A">
        <w:rPr>
          <w:color w:val="auto"/>
        </w:rPr>
        <w:t xml:space="preserve"> v nabídce uvede číslo účtu, na který mu má být jistota v Z</w:t>
      </w:r>
      <w:r w:rsidR="00C116D8" w:rsidRPr="000B021A">
        <w:rPr>
          <w:color w:val="auto"/>
        </w:rPr>
        <w:t>Z</w:t>
      </w:r>
      <w:r w:rsidR="00A444FA" w:rsidRPr="000B021A">
        <w:rPr>
          <w:color w:val="auto"/>
        </w:rPr>
        <w:t>VZ stanovených případech vrácena</w:t>
      </w:r>
      <w:r w:rsidR="00A444FA" w:rsidRPr="00A444FA">
        <w:t>.</w:t>
      </w:r>
    </w:p>
    <w:p w14:paraId="71FDC736" w14:textId="77777777" w:rsidR="00EA61DD" w:rsidRPr="00A444FA" w:rsidRDefault="00EA61DD" w:rsidP="000B021A">
      <w:pPr>
        <w:pStyle w:val="Zkladntext"/>
      </w:pPr>
    </w:p>
    <w:p w14:paraId="4E9EEF98" w14:textId="53EE201B" w:rsidR="00A444FA" w:rsidRPr="000B021A" w:rsidRDefault="00A444FA" w:rsidP="000B021A">
      <w:pPr>
        <w:pStyle w:val="Zkladntext"/>
        <w:rPr>
          <w:color w:val="auto"/>
        </w:rPr>
      </w:pPr>
      <w:r w:rsidRPr="000B021A">
        <w:rPr>
          <w:color w:val="auto"/>
        </w:rPr>
        <w:t xml:space="preserve">Zadavateli připadne poskytnutá peněžní jistota včetně úroků zúčtovaných peněžním ústavem v případě, že </w:t>
      </w:r>
      <w:r w:rsidR="002142FC" w:rsidRPr="000B021A">
        <w:rPr>
          <w:color w:val="auto"/>
        </w:rPr>
        <w:t>dodavateli v zadávací lhůtě zanikla účast v zadávacím řízení po vyloučení podle § 122 odst. 7 nebo § 124 odst. 2 ZZVZ.</w:t>
      </w:r>
    </w:p>
    <w:p w14:paraId="5BB92D84" w14:textId="4A0596D0" w:rsidR="00EA61DD" w:rsidRDefault="007A30F9" w:rsidP="00596353">
      <w:pPr>
        <w:pStyle w:val="Stylodstavecslovan"/>
      </w:pPr>
      <w:r>
        <w:t xml:space="preserve">Jistota poskytnuta </w:t>
      </w:r>
      <w:r w:rsidR="000B021A">
        <w:t>formou</w:t>
      </w:r>
      <w:r>
        <w:t xml:space="preserve"> bankovní záruky</w:t>
      </w:r>
    </w:p>
    <w:p w14:paraId="4E9EEF9F" w14:textId="7634FCE9" w:rsidR="00A444FA" w:rsidRPr="007F279B" w:rsidRDefault="00A444FA" w:rsidP="000B021A">
      <w:pPr>
        <w:pStyle w:val="Stylodstavecslovan"/>
        <w:numPr>
          <w:ilvl w:val="0"/>
          <w:numId w:val="0"/>
        </w:numPr>
      </w:pPr>
      <w:r w:rsidRPr="00EA61DD">
        <w:rPr>
          <w:rFonts w:cs="Arial"/>
          <w:szCs w:val="20"/>
        </w:rPr>
        <w:t>V případě poskytnutí jistoty</w:t>
      </w:r>
      <w:r w:rsidRPr="00A444FA">
        <w:t xml:space="preserve"> formou bankovní záruky </w:t>
      </w:r>
      <w:proofErr w:type="gramStart"/>
      <w:r w:rsidRPr="00A444FA">
        <w:t>předloží</w:t>
      </w:r>
      <w:proofErr w:type="gramEnd"/>
      <w:r w:rsidRPr="00A444FA">
        <w:t xml:space="preserve"> </w:t>
      </w:r>
      <w:r w:rsidR="001E0DF5">
        <w:t>dodavatel</w:t>
      </w:r>
      <w:r w:rsidRPr="00A444FA">
        <w:t xml:space="preserve"> zadavateli společně s nabídkou originál příslušné záruční listiny</w:t>
      </w:r>
      <w:r w:rsidR="007A30F9">
        <w:t xml:space="preserve"> v elektronické podobě</w:t>
      </w:r>
      <w:r w:rsidRPr="00A444FA">
        <w:t xml:space="preserve">. Z obsahu záruční listiny musí být nepochybné, že banka poskytne zadavateli plnění až do výše zaručené částky bez odkladu a bez námitek po obdržení první výzvy zadavatele v souladu s ustanovením § </w:t>
      </w:r>
      <w:r w:rsidR="002142FC">
        <w:t>41</w:t>
      </w:r>
      <w:r w:rsidRPr="00A444FA">
        <w:t xml:space="preserve"> </w:t>
      </w:r>
      <w:r w:rsidR="000B021A">
        <w:t xml:space="preserve">odst. 8 </w:t>
      </w:r>
      <w:r w:rsidRPr="00A444FA">
        <w:t>Z</w:t>
      </w:r>
      <w:r w:rsidR="002142FC">
        <w:t>Z</w:t>
      </w:r>
      <w:r w:rsidRPr="00A444FA">
        <w:t xml:space="preserve">VZ, a to na základě sdělení zadavatele, že </w:t>
      </w:r>
      <w:r w:rsidR="001E0DF5">
        <w:t>dodavatel</w:t>
      </w:r>
      <w:r w:rsidR="002142FC">
        <w:t xml:space="preserve">i </w:t>
      </w:r>
      <w:r w:rsidR="002142FC" w:rsidRPr="002142FC">
        <w:t>v zadávací lhůtě zanikla účast v zadávacím řízení po vyloučení podle § 122 odst. 7 nebo § 124 odst. 2 ZZVZ.</w:t>
      </w:r>
    </w:p>
    <w:p w14:paraId="4E9EEFA0" w14:textId="58AAD6E1" w:rsidR="00A444FA" w:rsidRDefault="00A444FA" w:rsidP="00596353">
      <w:pPr>
        <w:pStyle w:val="Stylodstavecslovan"/>
        <w:numPr>
          <w:ilvl w:val="0"/>
          <w:numId w:val="0"/>
        </w:numPr>
      </w:pPr>
      <w:r w:rsidRPr="00A444FA">
        <w:t>Platnost bankovní záruky musí začínat nejpozději posledním dnem lhůty pro podání nabídky a</w:t>
      </w:r>
      <w:r w:rsidR="007A30F9">
        <w:t xml:space="preserve"> musí</w:t>
      </w:r>
      <w:r w:rsidRPr="00A444FA">
        <w:t xml:space="preserve"> trvat po celou dobu zadávací lhůty.</w:t>
      </w:r>
    </w:p>
    <w:p w14:paraId="11223AA8" w14:textId="6E5F62BB" w:rsidR="007A30F9" w:rsidRDefault="007A30F9" w:rsidP="00596353">
      <w:pPr>
        <w:pStyle w:val="Stylodstavecslovan"/>
      </w:pPr>
      <w:r>
        <w:t xml:space="preserve">Jistota poskytnuta </w:t>
      </w:r>
      <w:r w:rsidR="000B021A">
        <w:t>formou</w:t>
      </w:r>
      <w:r>
        <w:t xml:space="preserve"> </w:t>
      </w:r>
      <w:r w:rsidR="000B021A">
        <w:t>pojištění záruky</w:t>
      </w:r>
    </w:p>
    <w:p w14:paraId="4E9EEFA6" w14:textId="24C5B0F2" w:rsidR="00A444FA" w:rsidRPr="007F279B" w:rsidRDefault="00A444FA" w:rsidP="00D44DAD">
      <w:pPr>
        <w:pStyle w:val="Stylodstavecslovan"/>
        <w:numPr>
          <w:ilvl w:val="0"/>
          <w:numId w:val="0"/>
        </w:numPr>
      </w:pPr>
      <w:r w:rsidRPr="00A444FA">
        <w:t xml:space="preserve">V případě poskytnutí jistoty formou pojištění záruky musí být pojistná smlouva uzavřena tak, že pojištěným je </w:t>
      </w:r>
      <w:r w:rsidR="001E0DF5">
        <w:t>dodavatel</w:t>
      </w:r>
      <w:r w:rsidRPr="00A444FA">
        <w:t xml:space="preserve"> a oprávněnou osobou, která má právo na pojistné plnění, je zadavatel. Z</w:t>
      </w:r>
      <w:r w:rsidR="00D44DAD">
        <w:t xml:space="preserve"> </w:t>
      </w:r>
      <w:r w:rsidRPr="00A444FA">
        <w:t xml:space="preserve">obsahu </w:t>
      </w:r>
      <w:r w:rsidR="00090430" w:rsidRPr="00090430">
        <w:t>písemné</w:t>
      </w:r>
      <w:r w:rsidR="00090430">
        <w:t>ho</w:t>
      </w:r>
      <w:r w:rsidR="00090430" w:rsidRPr="00090430">
        <w:t xml:space="preserve"> prohlášení </w:t>
      </w:r>
      <w:r w:rsidR="00090430">
        <w:t xml:space="preserve">pojistitele </w:t>
      </w:r>
      <w:r w:rsidR="000B021A">
        <w:t xml:space="preserve">předloženého v nabídce v elektronické podobě </w:t>
      </w:r>
      <w:r w:rsidRPr="00A444FA">
        <w:t xml:space="preserve">musí být nepochybné, že pojišťovna poskytne zadavateli plnění až do výše požadované částky bez odkladu a bez námitek po obdržení první výzvy zadavatele v souladu s ustanovením § </w:t>
      </w:r>
      <w:r w:rsidR="00090430">
        <w:t>41</w:t>
      </w:r>
      <w:r w:rsidRPr="00A444FA">
        <w:t xml:space="preserve"> </w:t>
      </w:r>
      <w:r w:rsidR="00D44DAD">
        <w:t xml:space="preserve">odst. 8 </w:t>
      </w:r>
      <w:r w:rsidRPr="00A444FA">
        <w:t>Z</w:t>
      </w:r>
      <w:r w:rsidR="00090430">
        <w:t>Z</w:t>
      </w:r>
      <w:r w:rsidRPr="00A444FA">
        <w:t xml:space="preserve">VZ, a to na základě sdělení zadavatele, že </w:t>
      </w:r>
      <w:r w:rsidR="001E0DF5">
        <w:t>dodavatel</w:t>
      </w:r>
      <w:r w:rsidR="00090430">
        <w:t xml:space="preserve">i </w:t>
      </w:r>
      <w:r w:rsidR="00090430" w:rsidRPr="00090430">
        <w:t>v zadávací lhůtě zanikla účast v zadávacím řízení po vyloučení podle § 122 odst. 7 nebo § 124 odst. 2 ZZVZ.</w:t>
      </w:r>
    </w:p>
    <w:p w14:paraId="4E9EEFA7" w14:textId="40B66242" w:rsidR="00A444FA" w:rsidRPr="00A444FA" w:rsidRDefault="00A444FA" w:rsidP="00D44DAD">
      <w:pPr>
        <w:pStyle w:val="Stylodstavecslovan"/>
        <w:numPr>
          <w:ilvl w:val="0"/>
          <w:numId w:val="0"/>
        </w:numPr>
      </w:pPr>
      <w:r w:rsidRPr="00A444FA">
        <w:t xml:space="preserve">Platnost </w:t>
      </w:r>
      <w:r w:rsidR="00090430" w:rsidRPr="00090430">
        <w:t>písemné</w:t>
      </w:r>
      <w:r w:rsidR="00090430">
        <w:t>ho</w:t>
      </w:r>
      <w:r w:rsidR="00090430" w:rsidRPr="00090430">
        <w:t xml:space="preserve"> prohlášení </w:t>
      </w:r>
      <w:r w:rsidR="00090430">
        <w:t xml:space="preserve">pojistitele </w:t>
      </w:r>
      <w:r w:rsidRPr="00A444FA">
        <w:t>musí začínat nejpozději posledním dnem lhůty pro podání nabídek a trvat po celou dobu zadávací lhůty.</w:t>
      </w:r>
    </w:p>
    <w:p w14:paraId="4E9EEFA9" w14:textId="77777777" w:rsidR="00B44FA2" w:rsidRPr="00FA4DCD" w:rsidRDefault="002C682B" w:rsidP="00A444FA">
      <w:pPr>
        <w:pStyle w:val="StylNadpis1ZKLADN"/>
        <w:rPr>
          <w:color w:val="auto"/>
        </w:rPr>
      </w:pPr>
      <w:bookmarkStart w:id="116" w:name="_Toc368588764"/>
      <w:bookmarkStart w:id="117" w:name="_Toc124957153"/>
      <w:r w:rsidRPr="002C682B">
        <w:rPr>
          <w:color w:val="auto"/>
        </w:rPr>
        <w:t>Prohlídka místa plnění</w:t>
      </w:r>
      <w:bookmarkEnd w:id="116"/>
      <w:bookmarkEnd w:id="117"/>
    </w:p>
    <w:p w14:paraId="4E9EEFAA" w14:textId="789835E3" w:rsidR="00B44FA2" w:rsidRDefault="00272955" w:rsidP="00D17348">
      <w:pPr>
        <w:pStyle w:val="Stylodstavecslovan"/>
      </w:pPr>
      <w:r>
        <w:t>S ohledem na charakter předmětu plnění veřejné zakázky ve všech jejích částech zadavatel nekoná prohlídku místa plnění.</w:t>
      </w:r>
    </w:p>
    <w:p w14:paraId="4E9EEFAB" w14:textId="2C05BD36" w:rsidR="00B44FA2" w:rsidRPr="00FA4DCD" w:rsidRDefault="002C682B" w:rsidP="0064727F">
      <w:pPr>
        <w:pStyle w:val="StylNadpis1ZKLADN"/>
        <w:rPr>
          <w:color w:val="auto"/>
        </w:rPr>
      </w:pPr>
      <w:bookmarkStart w:id="118" w:name="_Toc368588777"/>
      <w:bookmarkStart w:id="119" w:name="_Toc124957154"/>
      <w:r w:rsidRPr="002C682B">
        <w:rPr>
          <w:color w:val="auto"/>
        </w:rPr>
        <w:t>Požadavky na obsah</w:t>
      </w:r>
      <w:r w:rsidR="00FA0924">
        <w:rPr>
          <w:color w:val="auto"/>
        </w:rPr>
        <w:t>, formu a způsob podání</w:t>
      </w:r>
      <w:r w:rsidRPr="002C682B">
        <w:rPr>
          <w:color w:val="auto"/>
        </w:rPr>
        <w:t xml:space="preserve"> nabídky</w:t>
      </w:r>
      <w:bookmarkEnd w:id="118"/>
      <w:bookmarkEnd w:id="119"/>
    </w:p>
    <w:p w14:paraId="7A9D0613" w14:textId="7CB344D3" w:rsidR="002D3C16" w:rsidRDefault="002D3C16" w:rsidP="005D50D8">
      <w:pPr>
        <w:pStyle w:val="Stylodstavecslovan"/>
      </w:pPr>
      <w:bookmarkStart w:id="120" w:name="_Toc224101595"/>
      <w:bookmarkEnd w:id="93"/>
      <w:bookmarkEnd w:id="94"/>
      <w:bookmarkEnd w:id="120"/>
      <w:r>
        <w:t>Níže uvedené požadavky se uplatní ve vztahu ke každé části této veřejné zakázky</w:t>
      </w:r>
      <w:r w:rsidR="001F0709">
        <w:t xml:space="preserve"> zvlášť</w:t>
      </w:r>
      <w:r>
        <w:t>.</w:t>
      </w:r>
    </w:p>
    <w:p w14:paraId="2307C0FD" w14:textId="2D9931E6" w:rsidR="00E83ED1" w:rsidRDefault="007F279B" w:rsidP="005D50D8">
      <w:pPr>
        <w:pStyle w:val="Stylodstavecslovan"/>
      </w:pPr>
      <w:r w:rsidRPr="007F279B">
        <w:t>Nabídky se podávají písemně, a to</w:t>
      </w:r>
      <w:r w:rsidR="00E83ED1">
        <w:t xml:space="preserve"> pouze</w:t>
      </w:r>
      <w:r w:rsidRPr="007F279B">
        <w:t xml:space="preserve"> v</w:t>
      </w:r>
      <w:r w:rsidR="00090430">
        <w:t> elektronické podobě</w:t>
      </w:r>
      <w:r w:rsidR="00796DA5">
        <w:t xml:space="preserve"> prostřednictvím elektronického nástroje EZAK</w:t>
      </w:r>
      <w:r w:rsidR="00B04CA8">
        <w:t xml:space="preserve">, jak je tento specifikován v čl. </w:t>
      </w:r>
      <w:r w:rsidR="00B04CA8">
        <w:fldChar w:fldCharType="begin"/>
      </w:r>
      <w:r w:rsidR="00B04CA8">
        <w:instrText xml:space="preserve"> REF _Ref109923358 \r \h </w:instrText>
      </w:r>
      <w:r w:rsidR="00B04CA8">
        <w:fldChar w:fldCharType="separate"/>
      </w:r>
      <w:r w:rsidR="002F107E">
        <w:t>13</w:t>
      </w:r>
      <w:r w:rsidR="00B04CA8">
        <w:fldChar w:fldCharType="end"/>
      </w:r>
      <w:r w:rsidR="00B04CA8">
        <w:t xml:space="preserve"> této zadávací dokumentace</w:t>
      </w:r>
      <w:r w:rsidR="00E83ED1">
        <w:t>.</w:t>
      </w:r>
    </w:p>
    <w:p w14:paraId="4B7FA946" w14:textId="17C60759" w:rsidR="008E2FBE" w:rsidRDefault="007F279B" w:rsidP="005D50D8">
      <w:pPr>
        <w:pStyle w:val="Stylodstavecslovan"/>
      </w:pPr>
      <w:r w:rsidRPr="007F279B">
        <w:lastRenderedPageBreak/>
        <w:t xml:space="preserve">Nabídky podané po lhůtě pro podání nabídek </w:t>
      </w:r>
      <w:r w:rsidR="00E83ED1">
        <w:t xml:space="preserve">nebo jiným než </w:t>
      </w:r>
      <w:r w:rsidR="001F0709">
        <w:t xml:space="preserve">v zadávací dokumentaci </w:t>
      </w:r>
      <w:r w:rsidR="008E2FBE">
        <w:t>stanoveným způsobem se dle § 28 odst. 2 ZZVZ považují za nepodané a v průběhu zadávacího řízení se k nim nepřihlíží.</w:t>
      </w:r>
    </w:p>
    <w:p w14:paraId="4E9EEFAC" w14:textId="63B72549" w:rsidR="007F279B" w:rsidRPr="007F279B" w:rsidRDefault="007F279B" w:rsidP="005D50D8">
      <w:pPr>
        <w:pStyle w:val="Stylodstavecslovan"/>
      </w:pPr>
      <w:r w:rsidRPr="007F279B">
        <w:t xml:space="preserve">Nabídka musí obsahovat návrh smlouvy podepsaný osobou oprávněnou jednat jménem či za </w:t>
      </w:r>
      <w:r w:rsidR="001E0DF5">
        <w:t>dodavatel</w:t>
      </w:r>
      <w:r w:rsidRPr="007F279B">
        <w:t>e</w:t>
      </w:r>
      <w:bookmarkStart w:id="121" w:name="_Ref132512239"/>
      <w:r w:rsidRPr="007F279B">
        <w:t>.</w:t>
      </w:r>
    </w:p>
    <w:p w14:paraId="4DE6282C" w14:textId="77777777" w:rsidR="00FA0924" w:rsidRDefault="007F279B" w:rsidP="00726E43">
      <w:pPr>
        <w:pStyle w:val="Stylodstavecslovan"/>
      </w:pPr>
      <w:bookmarkStart w:id="122" w:name="_Ref245709052"/>
      <w:bookmarkStart w:id="123" w:name="_Ref410839189"/>
      <w:r w:rsidRPr="007F279B">
        <w:t xml:space="preserve">V nabídce musejí být na krycím listu uvedeny identifikační údaje </w:t>
      </w:r>
      <w:r w:rsidR="001E0DF5">
        <w:t>dodavatel</w:t>
      </w:r>
      <w:r w:rsidRPr="007F279B">
        <w:t xml:space="preserve">e v rozsahu uvedeném v § </w:t>
      </w:r>
      <w:r w:rsidR="008E2FBE">
        <w:t>28</w:t>
      </w:r>
      <w:r w:rsidRPr="007F279B">
        <w:t xml:space="preserve"> </w:t>
      </w:r>
      <w:r w:rsidR="00AE78D7">
        <w:t xml:space="preserve">odst. 1 </w:t>
      </w:r>
      <w:r w:rsidRPr="007F279B">
        <w:t xml:space="preserve">písm. </w:t>
      </w:r>
      <w:r w:rsidR="008E2FBE">
        <w:t>g</w:t>
      </w:r>
      <w:r w:rsidRPr="007F279B">
        <w:t>) Z</w:t>
      </w:r>
      <w:r w:rsidR="00AE78D7">
        <w:t>Z</w:t>
      </w:r>
      <w:r w:rsidRPr="007F279B">
        <w:t xml:space="preserve">VZ. </w:t>
      </w:r>
    </w:p>
    <w:p w14:paraId="4E9EEFB1" w14:textId="6D7573BE" w:rsidR="007F279B" w:rsidRDefault="007F279B" w:rsidP="00726E43">
      <w:pPr>
        <w:pStyle w:val="Stylodstavecslovan"/>
      </w:pPr>
      <w:r w:rsidRPr="007F279B">
        <w:t xml:space="preserve">Nabídka musí být zpracována ve všech částech v českém či slovenském jazyce (výjimku </w:t>
      </w:r>
      <w:proofErr w:type="gramStart"/>
      <w:r w:rsidRPr="007F279B">
        <w:t>tvoří</w:t>
      </w:r>
      <w:proofErr w:type="gramEnd"/>
      <w:r w:rsidRPr="007F279B">
        <w:t xml:space="preserve"> odborné názvy a údaje) a podepsána (na krycím listu) oprávněnou osobou.</w:t>
      </w:r>
      <w:bookmarkEnd w:id="121"/>
      <w:bookmarkEnd w:id="122"/>
      <w:r w:rsidR="008E2FBE">
        <w:t xml:space="preserve"> </w:t>
      </w:r>
      <w:r w:rsidR="008E2FBE" w:rsidRPr="008E2FBE">
        <w:t>Doklady v cizím jazyce dodavatel předkládá s překladem do českého jazyka. Doklady ve slovenském jazyce a doklady o vzdělání v latinském jazyce se předkládají bez překladu.</w:t>
      </w:r>
      <w:r w:rsidRPr="007F279B">
        <w:t xml:space="preserve"> Návrh smlouvy musí být vždy předložen v českém jazyce.</w:t>
      </w:r>
      <w:bookmarkEnd w:id="123"/>
    </w:p>
    <w:p w14:paraId="220AACA1" w14:textId="71AE4537" w:rsidR="002D3B06" w:rsidRDefault="002D3B06">
      <w:pPr>
        <w:pStyle w:val="Stylodstavecslovan"/>
      </w:pPr>
      <w:r>
        <w:t>V případě, kdy plánuje dodavatel realizovat předmět veřejné zakázky s využitím poddodavatelů,</w:t>
      </w:r>
      <w:r w:rsidRPr="002D3B06">
        <w:t xml:space="preserve"> je povinen předložit </w:t>
      </w:r>
      <w:r w:rsidR="00FA0924">
        <w:t>z</w:t>
      </w:r>
      <w:r>
        <w:t>adavateli</w:t>
      </w:r>
      <w:r w:rsidRPr="002D3B06">
        <w:t xml:space="preserve"> seznam </w:t>
      </w:r>
      <w:r>
        <w:t>podd</w:t>
      </w:r>
      <w:r w:rsidRPr="002D3B06">
        <w:t xml:space="preserve">odavatelů v souladu § 105 odst. 1 písm. b) ZZVZ. Seznam </w:t>
      </w:r>
      <w:r w:rsidR="00FA0924">
        <w:t xml:space="preserve">poddodavatelů </w:t>
      </w:r>
      <w:r w:rsidRPr="002D3B06">
        <w:t xml:space="preserve">bude </w:t>
      </w:r>
      <w:r>
        <w:t>Zadavateli</w:t>
      </w:r>
      <w:r w:rsidRPr="002D3B06">
        <w:t xml:space="preserve"> předl</w:t>
      </w:r>
      <w:r w:rsidR="00FA0924">
        <w:t>ožen v nabídce v rámci přílohy č. 4 návrhu smlouvy</w:t>
      </w:r>
      <w:r w:rsidRPr="002D3B06">
        <w:t>.</w:t>
      </w:r>
    </w:p>
    <w:p w14:paraId="45A24032" w14:textId="7C85A9AF" w:rsidR="00301F23" w:rsidRPr="007F279B" w:rsidRDefault="00301F23">
      <w:pPr>
        <w:pStyle w:val="Stylodstavecslovan"/>
      </w:pPr>
      <w:bookmarkStart w:id="124" w:name="_Ref110413137"/>
      <w:r w:rsidRPr="00CE27FA">
        <w:t>V případě, že má být předmět veřejné zakázky plněn společně několika dodavateli</w:t>
      </w:r>
      <w:r w:rsidRPr="0088614E">
        <w:t>, jsou zadavateli povinni předložit současně s doklady prokazujícími splnění kvalifikačních předpokladů ve shora uvedeném smyslu písemný závazek, ve které je obsažen závazek, že všichni tito dodavatelé budou vůči zadavateli a třetím osobám z jakýchkoliv právních vztahů vzniklých v souvislosti s veřejnou zakázkou zavázáni společně a nerozdílně, a to po celou dobu trvání smlouvy na plnění veřejné zakázky.</w:t>
      </w:r>
      <w:bookmarkEnd w:id="124"/>
    </w:p>
    <w:p w14:paraId="4E9EEFB3" w14:textId="33101BA0" w:rsidR="007F279B" w:rsidRPr="002D5054" w:rsidRDefault="002D5054" w:rsidP="005D50D8">
      <w:pPr>
        <w:pStyle w:val="Stylodstavecslovan"/>
      </w:pPr>
      <w:bookmarkStart w:id="125" w:name="_Ref135179620"/>
      <w:r w:rsidRPr="005D50D8">
        <w:t xml:space="preserve">Lhůta pro podání nabídek bude </w:t>
      </w:r>
      <w:r w:rsidR="001171FC">
        <w:t xml:space="preserve">pro všechny části veřejné zakázky stanovena v oznámení </w:t>
      </w:r>
      <w:r w:rsidR="008E2FBE">
        <w:t xml:space="preserve">o zahájení </w:t>
      </w:r>
      <w:r w:rsidR="005219F7">
        <w:t xml:space="preserve">zadávacího </w:t>
      </w:r>
      <w:r w:rsidR="001171FC">
        <w:t>řízení, uveřejněné</w:t>
      </w:r>
      <w:r w:rsidR="000D42A4">
        <w:t>m</w:t>
      </w:r>
      <w:r w:rsidR="001171FC">
        <w:t xml:space="preserve"> ve Věstníku veřejných zakázek a v Úředním věstníku Evropské unie (TED).</w:t>
      </w:r>
    </w:p>
    <w:p w14:paraId="4E9EEFB8" w14:textId="77777777" w:rsidR="007F279B" w:rsidRPr="002D5054" w:rsidRDefault="007F279B" w:rsidP="00506484">
      <w:pPr>
        <w:pStyle w:val="Stylodstavecslovan"/>
      </w:pPr>
      <w:bookmarkStart w:id="126" w:name="_Ref131226724"/>
      <w:bookmarkStart w:id="127" w:name="_Ref191791018"/>
      <w:bookmarkEnd w:id="125"/>
      <w:r w:rsidRPr="002D5054">
        <w:t>Nabídka bude předložena v následující struktuře:</w:t>
      </w:r>
      <w:bookmarkEnd w:id="126"/>
      <w:bookmarkEnd w:id="127"/>
    </w:p>
    <w:p w14:paraId="4E9EEFB9" w14:textId="5DE6A633" w:rsidR="007F279B" w:rsidRPr="005D50D8" w:rsidRDefault="007F279B" w:rsidP="00506484">
      <w:pPr>
        <w:pStyle w:val="Svtlmkazvraznn31"/>
        <w:numPr>
          <w:ilvl w:val="0"/>
          <w:numId w:val="6"/>
        </w:numPr>
        <w:spacing w:before="240" w:after="120" w:line="320" w:lineRule="atLeast"/>
        <w:ind w:left="714" w:hanging="357"/>
        <w:jc w:val="both"/>
        <w:rPr>
          <w:rFonts w:asciiTheme="minorHAnsi" w:hAnsiTheme="minorHAnsi"/>
          <w:sz w:val="22"/>
          <w:szCs w:val="22"/>
        </w:rPr>
      </w:pPr>
      <w:r w:rsidRPr="005D50D8">
        <w:rPr>
          <w:rFonts w:asciiTheme="minorHAnsi" w:hAnsiTheme="minorHAnsi"/>
          <w:sz w:val="22"/>
          <w:szCs w:val="22"/>
        </w:rPr>
        <w:t>krycí list nabídky (</w:t>
      </w:r>
      <w:r w:rsidR="00FA0924">
        <w:rPr>
          <w:rFonts w:asciiTheme="minorHAnsi" w:hAnsiTheme="minorHAnsi"/>
          <w:sz w:val="22"/>
          <w:szCs w:val="22"/>
        </w:rPr>
        <w:t xml:space="preserve">dle vzoru obsaženého </w:t>
      </w:r>
      <w:r w:rsidRPr="005D50D8">
        <w:rPr>
          <w:rFonts w:asciiTheme="minorHAnsi" w:hAnsiTheme="minorHAnsi"/>
          <w:sz w:val="22"/>
          <w:szCs w:val="22"/>
        </w:rPr>
        <w:t>příloha č. 1 této zadávací dokumentace);</w:t>
      </w:r>
    </w:p>
    <w:p w14:paraId="4E9EEFBA" w14:textId="77777777" w:rsidR="007F279B" w:rsidRPr="005D50D8" w:rsidRDefault="007F279B" w:rsidP="00506484">
      <w:pPr>
        <w:pStyle w:val="Svtlmkazvraznn31"/>
        <w:numPr>
          <w:ilvl w:val="0"/>
          <w:numId w:val="6"/>
        </w:numPr>
        <w:spacing w:before="240" w:after="120" w:line="320" w:lineRule="atLeast"/>
        <w:jc w:val="both"/>
        <w:rPr>
          <w:rFonts w:asciiTheme="minorHAnsi" w:hAnsiTheme="minorHAnsi"/>
          <w:sz w:val="22"/>
          <w:szCs w:val="22"/>
        </w:rPr>
      </w:pPr>
      <w:r w:rsidRPr="005D50D8">
        <w:rPr>
          <w:rFonts w:asciiTheme="minorHAnsi" w:hAnsiTheme="minorHAnsi"/>
          <w:sz w:val="22"/>
          <w:szCs w:val="22"/>
        </w:rPr>
        <w:t>obsah nabídky s uvedením čísel stran kapitol nabídky, včetně seznamu příloh;</w:t>
      </w:r>
    </w:p>
    <w:p w14:paraId="4E9EEFBC" w14:textId="745FB609" w:rsidR="007F279B" w:rsidRDefault="007F279B" w:rsidP="00506484">
      <w:pPr>
        <w:pStyle w:val="Svtlmkazvraznn31"/>
        <w:numPr>
          <w:ilvl w:val="0"/>
          <w:numId w:val="6"/>
        </w:numPr>
        <w:spacing w:before="240" w:after="120" w:line="320" w:lineRule="atLeast"/>
        <w:jc w:val="both"/>
        <w:rPr>
          <w:rFonts w:asciiTheme="minorHAnsi" w:hAnsiTheme="minorHAnsi"/>
          <w:sz w:val="22"/>
          <w:szCs w:val="22"/>
        </w:rPr>
      </w:pPr>
      <w:r w:rsidRPr="005D50D8">
        <w:rPr>
          <w:rFonts w:asciiTheme="minorHAnsi" w:hAnsiTheme="minorHAnsi"/>
          <w:sz w:val="22"/>
          <w:szCs w:val="22"/>
        </w:rPr>
        <w:t xml:space="preserve">smlouva o </w:t>
      </w:r>
      <w:r w:rsidR="00EB2ACC">
        <w:rPr>
          <w:rFonts w:asciiTheme="minorHAnsi" w:hAnsiTheme="minorHAnsi"/>
          <w:sz w:val="22"/>
          <w:szCs w:val="22"/>
        </w:rPr>
        <w:t>„</w:t>
      </w:r>
      <w:r w:rsidR="000E0651">
        <w:rPr>
          <w:rFonts w:asciiTheme="minorHAnsi" w:hAnsiTheme="minorHAnsi"/>
          <w:sz w:val="22"/>
          <w:szCs w:val="22"/>
        </w:rPr>
        <w:t>společnosti</w:t>
      </w:r>
      <w:r w:rsidR="00EB2ACC">
        <w:rPr>
          <w:rFonts w:asciiTheme="minorHAnsi" w:hAnsiTheme="minorHAnsi"/>
          <w:sz w:val="22"/>
          <w:szCs w:val="22"/>
        </w:rPr>
        <w:t>“</w:t>
      </w:r>
      <w:r w:rsidR="00473AFF">
        <w:rPr>
          <w:rFonts w:asciiTheme="minorHAnsi" w:hAnsiTheme="minorHAnsi"/>
          <w:sz w:val="22"/>
          <w:szCs w:val="22"/>
        </w:rPr>
        <w:t xml:space="preserve"> či jiný písemný závazek dle odst. </w:t>
      </w:r>
      <w:r w:rsidR="00473AFF">
        <w:rPr>
          <w:rFonts w:asciiTheme="minorHAnsi" w:hAnsiTheme="minorHAnsi"/>
          <w:sz w:val="22"/>
          <w:szCs w:val="22"/>
        </w:rPr>
        <w:fldChar w:fldCharType="begin"/>
      </w:r>
      <w:r w:rsidR="00473AFF">
        <w:rPr>
          <w:rFonts w:asciiTheme="minorHAnsi" w:hAnsiTheme="minorHAnsi"/>
          <w:sz w:val="22"/>
          <w:szCs w:val="22"/>
        </w:rPr>
        <w:instrText xml:space="preserve"> REF _Ref110413137 \r \h </w:instrText>
      </w:r>
      <w:r w:rsidR="00473AFF">
        <w:rPr>
          <w:rFonts w:asciiTheme="minorHAnsi" w:hAnsiTheme="minorHAnsi"/>
          <w:sz w:val="22"/>
          <w:szCs w:val="22"/>
        </w:rPr>
      </w:r>
      <w:r w:rsidR="00473AFF">
        <w:rPr>
          <w:rFonts w:asciiTheme="minorHAnsi" w:hAnsiTheme="minorHAnsi"/>
          <w:sz w:val="22"/>
          <w:szCs w:val="22"/>
        </w:rPr>
        <w:fldChar w:fldCharType="separate"/>
      </w:r>
      <w:r w:rsidR="002F107E">
        <w:rPr>
          <w:rFonts w:asciiTheme="minorHAnsi" w:hAnsiTheme="minorHAnsi"/>
          <w:sz w:val="22"/>
          <w:szCs w:val="22"/>
        </w:rPr>
        <w:t>10.8</w:t>
      </w:r>
      <w:r w:rsidR="00473AFF">
        <w:rPr>
          <w:rFonts w:asciiTheme="minorHAnsi" w:hAnsiTheme="minorHAnsi"/>
          <w:sz w:val="22"/>
          <w:szCs w:val="22"/>
        </w:rPr>
        <w:fldChar w:fldCharType="end"/>
      </w:r>
      <w:r w:rsidRPr="005D50D8">
        <w:rPr>
          <w:rFonts w:asciiTheme="minorHAnsi" w:hAnsiTheme="minorHAnsi"/>
          <w:sz w:val="22"/>
          <w:szCs w:val="22"/>
        </w:rPr>
        <w:t xml:space="preserve"> v případě nabídky podané společně několika dodavateli;</w:t>
      </w:r>
    </w:p>
    <w:p w14:paraId="443B752E" w14:textId="7FDB4CDE" w:rsidR="00EB2ACC" w:rsidRPr="005D50D8" w:rsidRDefault="00EB2ACC" w:rsidP="00506484">
      <w:pPr>
        <w:pStyle w:val="Svtlmkazvraznn31"/>
        <w:numPr>
          <w:ilvl w:val="0"/>
          <w:numId w:val="6"/>
        </w:numPr>
        <w:spacing w:before="240" w:after="120" w:line="320" w:lineRule="atLeast"/>
        <w:jc w:val="both"/>
        <w:rPr>
          <w:rFonts w:asciiTheme="minorHAnsi" w:hAnsiTheme="minorHAnsi"/>
          <w:sz w:val="22"/>
          <w:szCs w:val="22"/>
        </w:rPr>
      </w:pPr>
      <w:r>
        <w:rPr>
          <w:rFonts w:asciiTheme="minorHAnsi" w:hAnsiTheme="minorHAnsi"/>
          <w:sz w:val="22"/>
          <w:szCs w:val="22"/>
        </w:rPr>
        <w:t>doklady prokazující splnění kvalifikace</w:t>
      </w:r>
      <w:r w:rsidRPr="00596353">
        <w:rPr>
          <w:rFonts w:asciiTheme="minorHAnsi" w:hAnsiTheme="minorHAnsi"/>
          <w:sz w:val="22"/>
          <w:szCs w:val="22"/>
        </w:rPr>
        <w:t>;</w:t>
      </w:r>
    </w:p>
    <w:p w14:paraId="4E9EEFBE" w14:textId="62ECB041" w:rsidR="007F279B" w:rsidRPr="005F7E37" w:rsidRDefault="007F279B" w:rsidP="000E0651">
      <w:pPr>
        <w:pStyle w:val="Svtlmkazvraznn31"/>
        <w:numPr>
          <w:ilvl w:val="0"/>
          <w:numId w:val="6"/>
        </w:numPr>
        <w:spacing w:before="240" w:after="120" w:line="320" w:lineRule="atLeast"/>
        <w:jc w:val="both"/>
        <w:rPr>
          <w:rFonts w:asciiTheme="minorHAnsi" w:hAnsiTheme="minorHAnsi"/>
          <w:sz w:val="22"/>
          <w:szCs w:val="22"/>
        </w:rPr>
      </w:pPr>
      <w:r w:rsidRPr="005F7E37">
        <w:rPr>
          <w:rFonts w:asciiTheme="minorHAnsi" w:hAnsiTheme="minorHAnsi"/>
          <w:sz w:val="22"/>
          <w:szCs w:val="22"/>
        </w:rPr>
        <w:t xml:space="preserve">nabídková cena (v požadovaném členění), tj. dle </w:t>
      </w:r>
      <w:r w:rsidR="002D5054" w:rsidRPr="005F7E37">
        <w:rPr>
          <w:rFonts w:asciiTheme="minorHAnsi" w:hAnsiTheme="minorHAnsi"/>
          <w:sz w:val="22"/>
          <w:szCs w:val="22"/>
        </w:rPr>
        <w:t xml:space="preserve">článku </w:t>
      </w:r>
      <w:r w:rsidR="002D5054" w:rsidRPr="005F7E37">
        <w:rPr>
          <w:rFonts w:asciiTheme="minorHAnsi" w:hAnsiTheme="minorHAnsi"/>
          <w:sz w:val="22"/>
          <w:szCs w:val="22"/>
        </w:rPr>
        <w:fldChar w:fldCharType="begin"/>
      </w:r>
      <w:r w:rsidR="002D5054" w:rsidRPr="000E0651">
        <w:rPr>
          <w:rFonts w:asciiTheme="minorHAnsi" w:hAnsiTheme="minorHAnsi"/>
          <w:sz w:val="22"/>
          <w:szCs w:val="22"/>
        </w:rPr>
        <w:instrText xml:space="preserve"> REF _Ref362524582 \r \h </w:instrText>
      </w:r>
      <w:r w:rsidR="002D5054" w:rsidRPr="005F7E37">
        <w:rPr>
          <w:rFonts w:asciiTheme="minorHAnsi" w:hAnsiTheme="minorHAnsi"/>
          <w:sz w:val="22"/>
          <w:szCs w:val="22"/>
        </w:rPr>
      </w:r>
      <w:r w:rsidR="002D5054" w:rsidRPr="005F7E37">
        <w:rPr>
          <w:rFonts w:asciiTheme="minorHAnsi" w:hAnsiTheme="minorHAnsi"/>
          <w:sz w:val="22"/>
          <w:szCs w:val="22"/>
        </w:rPr>
        <w:fldChar w:fldCharType="separate"/>
      </w:r>
      <w:r w:rsidR="002F107E">
        <w:rPr>
          <w:rFonts w:asciiTheme="minorHAnsi" w:hAnsiTheme="minorHAnsi"/>
          <w:sz w:val="22"/>
          <w:szCs w:val="22"/>
        </w:rPr>
        <w:t>7</w:t>
      </w:r>
      <w:r w:rsidR="002D5054" w:rsidRPr="005F7E37">
        <w:rPr>
          <w:rFonts w:asciiTheme="minorHAnsi" w:hAnsiTheme="minorHAnsi"/>
          <w:sz w:val="22"/>
          <w:szCs w:val="22"/>
        </w:rPr>
        <w:fldChar w:fldCharType="end"/>
      </w:r>
      <w:r w:rsidR="002D5054" w:rsidRPr="005F7E37">
        <w:rPr>
          <w:rFonts w:asciiTheme="minorHAnsi" w:hAnsiTheme="minorHAnsi"/>
          <w:sz w:val="22"/>
          <w:szCs w:val="22"/>
        </w:rPr>
        <w:t xml:space="preserve"> </w:t>
      </w:r>
      <w:r w:rsidRPr="005F7E37">
        <w:rPr>
          <w:rFonts w:asciiTheme="minorHAnsi" w:hAnsiTheme="minorHAnsi"/>
          <w:sz w:val="22"/>
          <w:szCs w:val="22"/>
        </w:rPr>
        <w:t>této zadávací dokumentace;</w:t>
      </w:r>
    </w:p>
    <w:p w14:paraId="26D0F0BB" w14:textId="18B71422" w:rsidR="00EB2ACC" w:rsidRPr="005D50D8" w:rsidRDefault="00EB2ACC" w:rsidP="00506484">
      <w:pPr>
        <w:pStyle w:val="Svtlmkazvraznn31"/>
        <w:numPr>
          <w:ilvl w:val="0"/>
          <w:numId w:val="6"/>
        </w:numPr>
        <w:spacing w:before="240" w:after="120" w:line="320" w:lineRule="atLeast"/>
        <w:jc w:val="both"/>
        <w:rPr>
          <w:rFonts w:asciiTheme="minorHAnsi" w:hAnsiTheme="minorHAnsi"/>
          <w:sz w:val="22"/>
          <w:szCs w:val="22"/>
        </w:rPr>
      </w:pPr>
      <w:r>
        <w:rPr>
          <w:rFonts w:asciiTheme="minorHAnsi" w:hAnsiTheme="minorHAnsi"/>
          <w:sz w:val="22"/>
          <w:szCs w:val="22"/>
        </w:rPr>
        <w:t>doklad o složení jistoty</w:t>
      </w:r>
      <w:r>
        <w:rPr>
          <w:rFonts w:asciiTheme="minorHAnsi" w:hAnsiTheme="minorHAnsi"/>
          <w:sz w:val="22"/>
          <w:szCs w:val="22"/>
          <w:lang w:val="en-US"/>
        </w:rPr>
        <w:t>;</w:t>
      </w:r>
    </w:p>
    <w:p w14:paraId="4E9EEFBF" w14:textId="66C1CD39" w:rsidR="007F279B" w:rsidRPr="00DB04D3" w:rsidRDefault="007F279B" w:rsidP="00506484">
      <w:pPr>
        <w:pStyle w:val="Svtlmkazvraznn31"/>
        <w:numPr>
          <w:ilvl w:val="0"/>
          <w:numId w:val="6"/>
        </w:numPr>
        <w:spacing w:before="240" w:after="120" w:line="320" w:lineRule="atLeast"/>
        <w:jc w:val="both"/>
        <w:rPr>
          <w:rFonts w:asciiTheme="minorHAnsi" w:hAnsiTheme="minorHAnsi"/>
          <w:sz w:val="22"/>
          <w:szCs w:val="22"/>
        </w:rPr>
      </w:pPr>
      <w:r w:rsidRPr="005D50D8">
        <w:rPr>
          <w:rFonts w:asciiTheme="minorHAnsi" w:hAnsiTheme="minorHAnsi"/>
          <w:sz w:val="22"/>
          <w:szCs w:val="22"/>
        </w:rPr>
        <w:t xml:space="preserve">návrh smlouvy </w:t>
      </w:r>
      <w:r w:rsidRPr="005D50D8">
        <w:rPr>
          <w:rFonts w:asciiTheme="minorHAnsi" w:hAnsiTheme="minorHAnsi" w:cs="Arial"/>
          <w:sz w:val="22"/>
          <w:szCs w:val="22"/>
        </w:rPr>
        <w:t>podepsaný osobou oprávněnou za</w:t>
      </w:r>
      <w:r w:rsidR="002D3C16">
        <w:rPr>
          <w:rFonts w:asciiTheme="minorHAnsi" w:hAnsiTheme="minorHAnsi" w:cs="Arial"/>
          <w:sz w:val="22"/>
          <w:szCs w:val="22"/>
        </w:rPr>
        <w:t>stupovat</w:t>
      </w:r>
      <w:r w:rsidRPr="005D50D8">
        <w:rPr>
          <w:rFonts w:asciiTheme="minorHAnsi" w:hAnsiTheme="minorHAnsi" w:cs="Arial"/>
          <w:sz w:val="22"/>
          <w:szCs w:val="22"/>
        </w:rPr>
        <w:t xml:space="preserve"> </w:t>
      </w:r>
      <w:r w:rsidR="001E0DF5">
        <w:rPr>
          <w:rFonts w:asciiTheme="minorHAnsi" w:hAnsiTheme="minorHAnsi" w:cs="Arial"/>
          <w:sz w:val="22"/>
          <w:szCs w:val="22"/>
        </w:rPr>
        <w:t>dodavatel</w:t>
      </w:r>
      <w:r w:rsidRPr="005D50D8">
        <w:rPr>
          <w:rFonts w:asciiTheme="minorHAnsi" w:hAnsiTheme="minorHAnsi" w:cs="Arial"/>
          <w:sz w:val="22"/>
          <w:szCs w:val="22"/>
        </w:rPr>
        <w:t>e včetně všech příloh</w:t>
      </w:r>
      <w:r w:rsidR="005A09AE">
        <w:rPr>
          <w:rFonts w:asciiTheme="minorHAnsi" w:hAnsiTheme="minorHAnsi" w:cs="Arial"/>
          <w:sz w:val="22"/>
          <w:szCs w:val="22"/>
        </w:rPr>
        <w:t xml:space="preserve"> mimo </w:t>
      </w:r>
      <w:r w:rsidR="00596353">
        <w:rPr>
          <w:rFonts w:asciiTheme="minorHAnsi" w:hAnsiTheme="minorHAnsi" w:cs="Arial"/>
          <w:sz w:val="22"/>
          <w:szCs w:val="22"/>
        </w:rPr>
        <w:t>přílohu č. 5 - zadávací dokumentace</w:t>
      </w:r>
      <w:r w:rsidRPr="005D50D8">
        <w:rPr>
          <w:rFonts w:asciiTheme="minorHAnsi" w:hAnsiTheme="minorHAnsi" w:cs="Arial"/>
          <w:sz w:val="22"/>
          <w:szCs w:val="22"/>
        </w:rPr>
        <w:t>;</w:t>
      </w:r>
    </w:p>
    <w:p w14:paraId="4E9EEFC0" w14:textId="2A571162" w:rsidR="007F279B" w:rsidRPr="000E0651" w:rsidRDefault="00EB2ACC" w:rsidP="005F7E37">
      <w:pPr>
        <w:pStyle w:val="Svtlmkazvraznn31"/>
        <w:numPr>
          <w:ilvl w:val="0"/>
          <w:numId w:val="6"/>
        </w:numPr>
        <w:spacing w:before="240" w:after="120" w:line="320" w:lineRule="atLeast"/>
        <w:jc w:val="both"/>
        <w:rPr>
          <w:rFonts w:asciiTheme="minorHAnsi" w:hAnsiTheme="minorHAnsi"/>
          <w:sz w:val="22"/>
          <w:szCs w:val="22"/>
        </w:rPr>
      </w:pPr>
      <w:r>
        <w:rPr>
          <w:rFonts w:asciiTheme="minorHAnsi" w:hAnsiTheme="minorHAnsi" w:cs="Arial"/>
          <w:sz w:val="22"/>
          <w:szCs w:val="22"/>
        </w:rPr>
        <w:t>další doklady a dokumenty vyžadované touto zadávací dokumentací či obecně závaznými právními předpisy</w:t>
      </w:r>
      <w:r w:rsidRPr="00596353">
        <w:rPr>
          <w:rFonts w:asciiTheme="minorHAnsi" w:hAnsiTheme="minorHAnsi"/>
          <w:szCs w:val="22"/>
        </w:rPr>
        <w:t>;</w:t>
      </w:r>
    </w:p>
    <w:p w14:paraId="4E9EEFC1" w14:textId="73CEE3B0" w:rsidR="007F279B" w:rsidRPr="002D5054" w:rsidRDefault="007F279B" w:rsidP="00596353">
      <w:pPr>
        <w:pStyle w:val="Stylodstavecslovan"/>
        <w:numPr>
          <w:ilvl w:val="0"/>
          <w:numId w:val="0"/>
        </w:numPr>
        <w:ind w:firstLine="708"/>
      </w:pPr>
      <w:bookmarkStart w:id="128" w:name="_Ref307991758"/>
      <w:r w:rsidRPr="002D5054">
        <w:t>Požadavky na členění nabídky mají doporučující charakter.</w:t>
      </w:r>
      <w:bookmarkEnd w:id="128"/>
    </w:p>
    <w:p w14:paraId="113BDF2E" w14:textId="3DB31758" w:rsidR="00CC5ECD" w:rsidRDefault="00B562F9" w:rsidP="005D50D8">
      <w:pPr>
        <w:pStyle w:val="Stylodstavecslovan"/>
      </w:pPr>
      <w:r>
        <w:t>S ohledem na možnost podání nabídky</w:t>
      </w:r>
      <w:r w:rsidR="000D42A4">
        <w:t xml:space="preserve"> do </w:t>
      </w:r>
      <w:r w:rsidR="005F7E37">
        <w:t>obou</w:t>
      </w:r>
      <w:r w:rsidR="00441651">
        <w:t xml:space="preserve"> </w:t>
      </w:r>
      <w:r w:rsidR="000D42A4">
        <w:t xml:space="preserve">částí veřejné zakázky je nezbytné, aby </w:t>
      </w:r>
      <w:r w:rsidR="005F7E37">
        <w:lastRenderedPageBreak/>
        <w:t xml:space="preserve">dodavatel </w:t>
      </w:r>
      <w:r w:rsidR="000D42A4">
        <w:t xml:space="preserve">podal nabídku pro každou část samostatně </w:t>
      </w:r>
      <w:r w:rsidR="00492327">
        <w:t xml:space="preserve">(a to s ohledem na </w:t>
      </w:r>
      <w:r w:rsidR="00AA0D39">
        <w:t xml:space="preserve">možné </w:t>
      </w:r>
      <w:r w:rsidR="00492327">
        <w:t>odlišn</w:t>
      </w:r>
      <w:r w:rsidR="00AA0D39">
        <w:t>é</w:t>
      </w:r>
      <w:r w:rsidR="00492327">
        <w:t xml:space="preserve"> stanoven</w:t>
      </w:r>
      <w:r w:rsidR="00AA0D39">
        <w:t>í</w:t>
      </w:r>
      <w:r w:rsidR="00492327">
        <w:t xml:space="preserve"> lhůt pro podání nabídek a </w:t>
      </w:r>
      <w:r w:rsidR="00AA0D39">
        <w:t xml:space="preserve">termínů </w:t>
      </w:r>
      <w:r w:rsidR="00492327">
        <w:t xml:space="preserve">otevírání </w:t>
      </w:r>
      <w:r w:rsidR="005F7E37">
        <w:t>nabídek</w:t>
      </w:r>
      <w:r w:rsidR="00492327">
        <w:t>).</w:t>
      </w:r>
    </w:p>
    <w:p w14:paraId="1A9358F9" w14:textId="6BAF7985" w:rsidR="00AE2071" w:rsidRPr="00774E20" w:rsidRDefault="00AE2071" w:rsidP="00A0424B">
      <w:pPr>
        <w:pStyle w:val="StylNadpis1ZKLADN"/>
        <w:rPr>
          <w:color w:val="auto"/>
        </w:rPr>
      </w:pPr>
      <w:bookmarkStart w:id="129" w:name="_Toc124957155"/>
      <w:r w:rsidRPr="00774E20">
        <w:rPr>
          <w:color w:val="auto"/>
        </w:rPr>
        <w:t>Odpovědné zadávání</w:t>
      </w:r>
      <w:bookmarkEnd w:id="129"/>
    </w:p>
    <w:p w14:paraId="09F730BB" w14:textId="6CDA38BB" w:rsidR="009F3649" w:rsidRDefault="009F3649" w:rsidP="009F3649">
      <w:pPr>
        <w:pStyle w:val="Stylodstavecslovan"/>
      </w:pPr>
      <w:r>
        <w:t xml:space="preserve">Zadavatel požaduje, aby dodavatel v nabídce předložil čestné prohlášení dle přílohy č. 9 zadávací dokumentace o tom, že v průběhu realizace předmětu plnění bude dodržovat následující podmínky tzv. environmentálně a sociálně odpovědného zadávání. </w:t>
      </w:r>
    </w:p>
    <w:p w14:paraId="1819643D" w14:textId="2FD7EEF6" w:rsidR="009F3649" w:rsidRDefault="009F3649" w:rsidP="009F3649">
      <w:pPr>
        <w:pStyle w:val="Stylodstavecslovan"/>
      </w:pPr>
      <w:r>
        <w:t>Dodavatel se takto zaváže, že zajistí:</w:t>
      </w:r>
    </w:p>
    <w:p w14:paraId="2127456A" w14:textId="26F81450" w:rsidR="009F3649" w:rsidRDefault="009F3649" w:rsidP="00774E20">
      <w:pPr>
        <w:pStyle w:val="Stylodstavecslovan"/>
        <w:numPr>
          <w:ilvl w:val="0"/>
          <w:numId w:val="109"/>
        </w:numPr>
      </w:pPr>
      <w:r>
        <w:t xml:space="preserve">dodržování zákonných předpisů v oblasti pracovněprávní a BOZP; </w:t>
      </w:r>
    </w:p>
    <w:p w14:paraId="7A9EB165" w14:textId="77777777" w:rsidR="009F3649" w:rsidRDefault="009F3649" w:rsidP="00774E20">
      <w:pPr>
        <w:pStyle w:val="Stylodstavecslovan"/>
        <w:numPr>
          <w:ilvl w:val="0"/>
          <w:numId w:val="109"/>
        </w:numPr>
      </w:pPr>
      <w:r>
        <w:t>stejnou dobu splatnosti faktur vůči svým poddodavatelům jaká je stanovena v Závazném vzoru smlouvy;</w:t>
      </w:r>
    </w:p>
    <w:p w14:paraId="3508713E" w14:textId="28C58790" w:rsidR="009F3649" w:rsidRDefault="009F3649" w:rsidP="00774E20">
      <w:pPr>
        <w:pStyle w:val="Stylodstavecslovan"/>
        <w:numPr>
          <w:ilvl w:val="0"/>
          <w:numId w:val="109"/>
        </w:numPr>
      </w:pPr>
      <w:r>
        <w:t xml:space="preserve">provádění plateb svým poddodavatelům řádně a včas; </w:t>
      </w:r>
    </w:p>
    <w:p w14:paraId="1FED339D" w14:textId="1F215317" w:rsidR="009F3649" w:rsidRDefault="009F3649" w:rsidP="00A0424B">
      <w:pPr>
        <w:pStyle w:val="Stylodstavecslovan"/>
        <w:numPr>
          <w:ilvl w:val="0"/>
          <w:numId w:val="109"/>
        </w:numPr>
      </w:pPr>
      <w:r>
        <w:t>plnění povinností dle písm. a) až c) ve stejném rozsahu i u svých poddodavatelů ve vztahu k dalším článkům poddodavatelského řetězce;</w:t>
      </w:r>
    </w:p>
    <w:p w14:paraId="7F28D5BE" w14:textId="0D4760B7" w:rsidR="009F3649" w:rsidRDefault="009F3649" w:rsidP="00CB0991">
      <w:pPr>
        <w:pStyle w:val="Stylodstavecslovan"/>
        <w:numPr>
          <w:ilvl w:val="0"/>
          <w:numId w:val="109"/>
        </w:numPr>
      </w:pPr>
      <w:r>
        <w:t xml:space="preserve">že veškerá jím používaná vozidla určená k plnění předmětu veřejné zakázky budou splňovat </w:t>
      </w:r>
      <w:r w:rsidR="008140F0">
        <w:t xml:space="preserve">minimálně </w:t>
      </w:r>
      <w:r>
        <w:t xml:space="preserve">emisní normu </w:t>
      </w:r>
      <w:r w:rsidRPr="009F3649">
        <w:t>EURO VI</w:t>
      </w:r>
      <w:r w:rsidR="00CB0991">
        <w:t>.</w:t>
      </w:r>
      <w:r>
        <w:t xml:space="preserve"> </w:t>
      </w:r>
    </w:p>
    <w:p w14:paraId="45D5E159" w14:textId="07CF4F62" w:rsidR="00AE2071" w:rsidRDefault="001147A6" w:rsidP="00CB0991">
      <w:pPr>
        <w:pStyle w:val="Stylodstavecslovan"/>
        <w:numPr>
          <w:ilvl w:val="0"/>
          <w:numId w:val="0"/>
        </w:numPr>
      </w:pPr>
      <w:r>
        <w:t>Související požadavky</w:t>
      </w:r>
      <w:r w:rsidR="0092653E">
        <w:t xml:space="preserve"> spojené s odpovědným zadáváním</w:t>
      </w:r>
      <w:r>
        <w:t xml:space="preserve"> dále upravuje také </w:t>
      </w:r>
      <w:r>
        <w:rPr>
          <w:rFonts w:asciiTheme="minorHAnsi" w:hAnsiTheme="minorHAnsi" w:cstheme="minorHAnsi"/>
        </w:rPr>
        <w:t>příloha č. 3a této zadávací dokumentace a příloha č. 3b této zadávací dokumentace</w:t>
      </w:r>
      <w:r w:rsidR="0092653E">
        <w:rPr>
          <w:rFonts w:asciiTheme="minorHAnsi" w:hAnsiTheme="minorHAnsi" w:cstheme="minorHAnsi"/>
        </w:rPr>
        <w:t>.</w:t>
      </w:r>
    </w:p>
    <w:p w14:paraId="6CB8A7E9" w14:textId="6AA36073" w:rsidR="00857F5E" w:rsidRPr="0052155B" w:rsidRDefault="0052155B" w:rsidP="006F660B">
      <w:pPr>
        <w:pStyle w:val="StylNadpis1ZKLADN"/>
        <w:rPr>
          <w:color w:val="auto"/>
        </w:rPr>
      </w:pPr>
      <w:bookmarkStart w:id="130" w:name="_Toc124957156"/>
      <w:r>
        <w:rPr>
          <w:color w:val="auto"/>
        </w:rPr>
        <w:t>M</w:t>
      </w:r>
      <w:r w:rsidR="00857F5E">
        <w:rPr>
          <w:color w:val="auto"/>
        </w:rPr>
        <w:t xml:space="preserve">ezinárodní </w:t>
      </w:r>
      <w:r w:rsidR="00857F5E" w:rsidRPr="0052155B">
        <w:rPr>
          <w:color w:val="auto"/>
        </w:rPr>
        <w:t>sankce</w:t>
      </w:r>
      <w:r>
        <w:rPr>
          <w:color w:val="auto"/>
        </w:rPr>
        <w:t xml:space="preserve"> a střet zájmů</w:t>
      </w:r>
      <w:bookmarkEnd w:id="130"/>
    </w:p>
    <w:p w14:paraId="63F88233" w14:textId="528B1BB7" w:rsidR="00857F5E" w:rsidRDefault="00857F5E" w:rsidP="004D1199">
      <w:pPr>
        <w:pStyle w:val="Stylodstavecslovan"/>
      </w:pPr>
      <w:r>
        <w:t xml:space="preserve">Zadavatel požaduje, aby každý dodavatel garantoval, že v případě výběru jeho nabídky, uzavření smlouvy a plnění veřejné zakázky nedojde k porušení právních předpisů a rozhodnutí upravujících mezinárodní sankce, kterými jsou Česká republika nebo Zadavatel vázáni. Dodavatel </w:t>
      </w:r>
      <w:proofErr w:type="gramStart"/>
      <w:r>
        <w:t>předloží</w:t>
      </w:r>
      <w:proofErr w:type="gramEnd"/>
      <w:r>
        <w:t xml:space="preserve"> v nabídce čestné prohlášení dle Přílohy č. 7 této zadávací dokumentace.</w:t>
      </w:r>
    </w:p>
    <w:p w14:paraId="41E84F91" w14:textId="7A960F6E" w:rsidR="0052155B" w:rsidRDefault="0052155B" w:rsidP="00A05C14">
      <w:pPr>
        <w:pStyle w:val="Stylodstavecslovan"/>
      </w:pPr>
      <w:r w:rsidRPr="0052155B">
        <w:t>V rámci předcházení střetu zájmů požaduje zadavatel po dodavateli jako součást nabídky předložení čestného prohlášení, že není ve střetu zájmů ve smyslu zákona č. 159/2006 Sb., o střetu zájmů, ve znění pozdějších předpisů.</w:t>
      </w:r>
      <w:r>
        <w:t xml:space="preserve"> </w:t>
      </w:r>
      <w:r w:rsidRPr="00A9682B">
        <w:rPr>
          <w:rFonts w:asciiTheme="minorHAnsi" w:hAnsiTheme="minorHAnsi" w:cstheme="minorHAnsi"/>
          <w:bCs/>
          <w:iCs/>
        </w:rPr>
        <w:t xml:space="preserve">Dodavatel </w:t>
      </w:r>
      <w:proofErr w:type="gramStart"/>
      <w:r w:rsidRPr="00A9682B">
        <w:rPr>
          <w:rFonts w:asciiTheme="minorHAnsi" w:hAnsiTheme="minorHAnsi" w:cstheme="minorHAnsi"/>
          <w:bCs/>
          <w:iCs/>
        </w:rPr>
        <w:t>předloží</w:t>
      </w:r>
      <w:proofErr w:type="gramEnd"/>
      <w:r w:rsidRPr="00A9682B">
        <w:rPr>
          <w:rFonts w:asciiTheme="minorHAnsi" w:hAnsiTheme="minorHAnsi" w:cstheme="minorHAnsi"/>
          <w:bCs/>
          <w:iCs/>
        </w:rPr>
        <w:t xml:space="preserve"> </w:t>
      </w:r>
      <w:r w:rsidRPr="00D64E30">
        <w:rPr>
          <w:rFonts w:asciiTheme="minorHAnsi" w:hAnsiTheme="minorHAnsi" w:cstheme="minorHAnsi"/>
          <w:bCs/>
          <w:iCs/>
        </w:rPr>
        <w:t xml:space="preserve">v nabídce čestné </w:t>
      </w:r>
      <w:r w:rsidRPr="007E5698">
        <w:rPr>
          <w:rFonts w:asciiTheme="minorHAnsi" w:hAnsiTheme="minorHAnsi" w:cstheme="minorHAnsi"/>
          <w:bCs/>
          <w:iCs/>
        </w:rPr>
        <w:t xml:space="preserve">prohlášení dle </w:t>
      </w:r>
      <w:r>
        <w:rPr>
          <w:rFonts w:asciiTheme="minorHAnsi" w:hAnsiTheme="minorHAnsi" w:cstheme="minorHAnsi"/>
          <w:bCs/>
          <w:iCs/>
        </w:rPr>
        <w:t>p</w:t>
      </w:r>
      <w:r w:rsidRPr="00255511">
        <w:rPr>
          <w:rFonts w:asciiTheme="minorHAnsi" w:hAnsiTheme="minorHAnsi" w:cstheme="minorHAnsi"/>
          <w:bCs/>
          <w:iCs/>
        </w:rPr>
        <w:t xml:space="preserve">řílohy č. </w:t>
      </w:r>
      <w:r>
        <w:rPr>
          <w:rFonts w:asciiTheme="minorHAnsi" w:hAnsiTheme="minorHAnsi" w:cstheme="minorHAnsi"/>
          <w:bCs/>
          <w:iCs/>
        </w:rPr>
        <w:t xml:space="preserve">7 </w:t>
      </w:r>
      <w:r w:rsidRPr="007E5698">
        <w:rPr>
          <w:rFonts w:asciiTheme="minorHAnsi" w:hAnsiTheme="minorHAnsi" w:cstheme="minorHAnsi"/>
          <w:bCs/>
          <w:iCs/>
        </w:rPr>
        <w:t>této zadávací</w:t>
      </w:r>
      <w:r w:rsidRPr="00484F90">
        <w:rPr>
          <w:rFonts w:asciiTheme="minorHAnsi" w:hAnsiTheme="minorHAnsi" w:cstheme="minorHAnsi"/>
          <w:bCs/>
          <w:iCs/>
        </w:rPr>
        <w:t xml:space="preserve"> dokumentace</w:t>
      </w:r>
      <w:r>
        <w:rPr>
          <w:rFonts w:asciiTheme="minorHAnsi" w:hAnsiTheme="minorHAnsi" w:cstheme="minorHAnsi"/>
          <w:bCs/>
          <w:iCs/>
        </w:rPr>
        <w:t>.</w:t>
      </w:r>
    </w:p>
    <w:p w14:paraId="275F64AD" w14:textId="46D37608" w:rsidR="005F7E37" w:rsidRDefault="005F7E37" w:rsidP="00F9451A">
      <w:pPr>
        <w:pStyle w:val="StylNadpis1ZKLADN"/>
        <w:rPr>
          <w:color w:val="auto"/>
        </w:rPr>
      </w:pPr>
      <w:bookmarkStart w:id="131" w:name="_Ref109923358"/>
      <w:bookmarkStart w:id="132" w:name="_Toc124957157"/>
      <w:r>
        <w:rPr>
          <w:color w:val="auto"/>
        </w:rPr>
        <w:t>E</w:t>
      </w:r>
      <w:r w:rsidRPr="00F9451A">
        <w:rPr>
          <w:color w:val="auto"/>
        </w:rPr>
        <w:t xml:space="preserve">lektronický nástroj </w:t>
      </w:r>
      <w:r>
        <w:rPr>
          <w:color w:val="auto"/>
        </w:rPr>
        <w:t>EZAK</w:t>
      </w:r>
      <w:bookmarkEnd w:id="131"/>
      <w:bookmarkEnd w:id="132"/>
    </w:p>
    <w:p w14:paraId="0DD48AF7" w14:textId="0DC35630" w:rsidR="005F7E37" w:rsidRDefault="005F7E37" w:rsidP="005F7E37">
      <w:pPr>
        <w:pStyle w:val="Stylodstavecslovan"/>
      </w:pPr>
      <w:r>
        <w:t xml:space="preserve">Zadavatel upozorňuje, že veškeré úkony v rámci tohoto zadávacího řízení a rovněž veškerá komunikace mezi zadavatelem a dodavatelem probíhá elektronicky prostřednictvím elektronického nástroje EZAK (není-li dále uvedeno jinak). Veškeré písemnosti zasílané prostřednictvím elektronického nástroje EZAK se považují za řádně doručené okamžikem přijetí datové zprávy na elektronickou adresu adresáta písemnosti v elektronickém nástroji EZAK. Na doručení písemnosti nemá vliv, zda byla </w:t>
      </w:r>
      <w:r>
        <w:lastRenderedPageBreak/>
        <w:t xml:space="preserve">písemnost jejím adresátem přečtena, případně, zda elektronický nástroj EZAK adresátovi odeslal na kontaktní emailovou adresu upozornění o tom, že na jeho uživatelský účet v elektronickém nástroji EZAK byla doručena nová zpráva, či nikoli. </w:t>
      </w:r>
    </w:p>
    <w:p w14:paraId="2DE3DC48" w14:textId="1C736252" w:rsidR="005F7E37" w:rsidRDefault="005F7E37" w:rsidP="005F7E37">
      <w:pPr>
        <w:pStyle w:val="Stylodstavecslovan"/>
      </w:pPr>
      <w:r>
        <w:t xml:space="preserve">Za řádné a včasné seznamování se s písemnostmi zasílanými zadavatelem prostřednictvím elektronického nástroje EZAK, jakož i za správnost kontaktních údajů uvedených u </w:t>
      </w:r>
      <w:r w:rsidR="007D1EAC">
        <w:t>dodavatele</w:t>
      </w:r>
      <w:r>
        <w:t xml:space="preserve"> zodpovídá vždy </w:t>
      </w:r>
      <w:r w:rsidR="007D1EAC">
        <w:t>dodavatel</w:t>
      </w:r>
      <w:r>
        <w:t>.</w:t>
      </w:r>
    </w:p>
    <w:p w14:paraId="198672A0" w14:textId="2D329910" w:rsidR="005F7E37" w:rsidRDefault="005F7E37" w:rsidP="005F7E37">
      <w:pPr>
        <w:pStyle w:val="Stylodstavecslovan"/>
      </w:pPr>
      <w:r>
        <w:t xml:space="preserve">Podmínky a informace týkající se elektronického nástroje EZAK včetně informací o používání elektronického podpisu jsou dostupné na </w:t>
      </w:r>
      <w:hyperlink r:id="rId14" w:history="1">
        <w:r w:rsidR="007D1EAC" w:rsidRPr="004559C0">
          <w:rPr>
            <w:rStyle w:val="Hypertextovodkaz"/>
            <w:rFonts w:cs="Calibri"/>
          </w:rPr>
          <w:t>https://zakazky.usti-nad-labem.cz/</w:t>
        </w:r>
      </w:hyperlink>
      <w:r w:rsidR="007D1EAC">
        <w:t xml:space="preserve"> </w:t>
      </w:r>
      <w:r>
        <w:t>v uživatelské příručce</w:t>
      </w:r>
      <w:r w:rsidR="007D1EAC">
        <w:t>.</w:t>
      </w:r>
    </w:p>
    <w:p w14:paraId="624DCCFE" w14:textId="55E82E01" w:rsidR="005F7E37" w:rsidRPr="00F9451A" w:rsidRDefault="005F7E37">
      <w:pPr>
        <w:pStyle w:val="Stylodstavecslovan"/>
      </w:pPr>
      <w:r>
        <w:t>Pro odpovědi na případné otázky týkající se uživatelského ovládání elektronického nástroje EZAK je možné využít uživatelskou podporu EZAK (tel.: +420 538 702 719, e-mail: podpora@ezak.cz).</w:t>
      </w:r>
    </w:p>
    <w:p w14:paraId="4E9EEFC4" w14:textId="4F3C521D" w:rsidR="00B44FA2" w:rsidRPr="00FA4DCD" w:rsidRDefault="006E4D76" w:rsidP="0064727F">
      <w:pPr>
        <w:pStyle w:val="StylNadpis1ZKLADN"/>
        <w:rPr>
          <w:color w:val="auto"/>
        </w:rPr>
      </w:pPr>
      <w:bookmarkStart w:id="133" w:name="_Toc224099997"/>
      <w:bookmarkStart w:id="134" w:name="_Toc224100623"/>
      <w:bookmarkStart w:id="135" w:name="_Toc224101597"/>
      <w:bookmarkStart w:id="136" w:name="_Toc224100001"/>
      <w:bookmarkStart w:id="137" w:name="_Toc224100627"/>
      <w:bookmarkStart w:id="138" w:name="_Toc224101601"/>
      <w:bookmarkStart w:id="139" w:name="_Toc224101602"/>
      <w:bookmarkStart w:id="140" w:name="_Toc224101603"/>
      <w:bookmarkStart w:id="141" w:name="_Toc224101604"/>
      <w:bookmarkStart w:id="142" w:name="_Toc224101605"/>
      <w:bookmarkStart w:id="143" w:name="_Toc224101607"/>
      <w:bookmarkStart w:id="144" w:name="_Toc224101609"/>
      <w:bookmarkStart w:id="145" w:name="_Toc224101610"/>
      <w:bookmarkStart w:id="146" w:name="_Toc224101611"/>
      <w:bookmarkStart w:id="147" w:name="_Toc224101615"/>
      <w:bookmarkStart w:id="148" w:name="_Toc224101616"/>
      <w:bookmarkStart w:id="149" w:name="_Toc224101628"/>
      <w:bookmarkStart w:id="150" w:name="_Toc224101630"/>
      <w:bookmarkStart w:id="151" w:name="_Toc191791439"/>
      <w:bookmarkStart w:id="152" w:name="_Toc191791505"/>
      <w:bookmarkStart w:id="153" w:name="_Toc224100004"/>
      <w:bookmarkStart w:id="154" w:name="_Toc224100630"/>
      <w:bookmarkStart w:id="155" w:name="_Toc224101632"/>
      <w:bookmarkStart w:id="156" w:name="_Toc166653211"/>
      <w:bookmarkStart w:id="157" w:name="_Toc224101633"/>
      <w:bookmarkStart w:id="158" w:name="_Toc224101634"/>
      <w:bookmarkStart w:id="159" w:name="_Toc224101635"/>
      <w:bookmarkStart w:id="160" w:name="_Toc224101636"/>
      <w:bookmarkStart w:id="161" w:name="_Toc224101637"/>
      <w:bookmarkStart w:id="162" w:name="_Toc224101638"/>
      <w:bookmarkStart w:id="163" w:name="_Toc224101639"/>
      <w:bookmarkStart w:id="164" w:name="_Toc224101642"/>
      <w:bookmarkStart w:id="165" w:name="_Toc224101644"/>
      <w:bookmarkStart w:id="166" w:name="_Toc224100006"/>
      <w:bookmarkStart w:id="167" w:name="_Toc224100632"/>
      <w:bookmarkStart w:id="168" w:name="_Toc224101645"/>
      <w:bookmarkStart w:id="169" w:name="_Toc191791509"/>
      <w:bookmarkStart w:id="170" w:name="_Toc368588779"/>
      <w:bookmarkStart w:id="171" w:name="_Toc124957158"/>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6E4D76">
        <w:rPr>
          <w:color w:val="auto"/>
        </w:rPr>
        <w:t xml:space="preserve">Otevírání </w:t>
      </w:r>
      <w:bookmarkEnd w:id="170"/>
      <w:r w:rsidR="007D1EAC">
        <w:rPr>
          <w:color w:val="auto"/>
        </w:rPr>
        <w:t>nabídek</w:t>
      </w:r>
      <w:bookmarkEnd w:id="171"/>
    </w:p>
    <w:p w14:paraId="4E9EEFC5" w14:textId="6CBDA8C0" w:rsidR="006E4D76" w:rsidRDefault="000D42A4" w:rsidP="006E4D76">
      <w:pPr>
        <w:pStyle w:val="Stylodstavecslovan"/>
      </w:pPr>
      <w:r>
        <w:t>Termín</w:t>
      </w:r>
      <w:r w:rsidR="004D5C58">
        <w:t xml:space="preserve"> o</w:t>
      </w:r>
      <w:r w:rsidR="006E4D76">
        <w:t xml:space="preserve">tevírání </w:t>
      </w:r>
      <w:r w:rsidR="007D1EAC">
        <w:t>nabídek</w:t>
      </w:r>
      <w:r w:rsidR="006E4D76">
        <w:t xml:space="preserve"> </w:t>
      </w:r>
      <w:r w:rsidRPr="005D50D8">
        <w:t xml:space="preserve">bude </w:t>
      </w:r>
      <w:r>
        <w:t xml:space="preserve">pro všechny části veřejné zakázky stanoven v oznámení </w:t>
      </w:r>
      <w:r w:rsidR="007D1EAC">
        <w:t xml:space="preserve">o zahájení zadávacího </w:t>
      </w:r>
      <w:r>
        <w:t>řízení, uveřejněném ve Věstníku veřejných zakázek a v Úředním věstníku Evropské unie (TED).</w:t>
      </w:r>
    </w:p>
    <w:p w14:paraId="4E9EEFC6" w14:textId="0E0A9B99" w:rsidR="004D5C58" w:rsidRPr="004D5C58" w:rsidRDefault="004D5C58" w:rsidP="004D5C58">
      <w:pPr>
        <w:pStyle w:val="Stylodstavecslovan"/>
      </w:pPr>
      <w:r w:rsidRPr="004D5C58">
        <w:t xml:space="preserve">Otevírání </w:t>
      </w:r>
      <w:r w:rsidR="007D1EAC">
        <w:t>nabídek</w:t>
      </w:r>
      <w:r w:rsidR="007D1EAC" w:rsidRPr="004D5C58">
        <w:t xml:space="preserve"> </w:t>
      </w:r>
      <w:r w:rsidR="007D1EAC" w:rsidRPr="007D1EAC">
        <w:t>proběhne v souladu s § 109 odst. 1 ZZVZ po uplynutí lhůty pro podání nabídek. Otevírání nabídek v elektronické podobě je neveřejné</w:t>
      </w:r>
      <w:r w:rsidRPr="004D5C58">
        <w:t>.</w:t>
      </w:r>
    </w:p>
    <w:p w14:paraId="4E9EEFD7" w14:textId="77777777" w:rsidR="00335F1F" w:rsidRPr="00AE78D7" w:rsidRDefault="00335F1F" w:rsidP="00335F1F">
      <w:pPr>
        <w:pStyle w:val="StylNadpis1ZKLADN"/>
        <w:rPr>
          <w:color w:val="auto"/>
        </w:rPr>
      </w:pPr>
      <w:bookmarkStart w:id="172" w:name="_Toc368588780"/>
      <w:bookmarkStart w:id="173" w:name="_Ref370290687"/>
      <w:bookmarkStart w:id="174" w:name="_Toc124957159"/>
      <w:bookmarkStart w:id="175" w:name="_Ref129078209"/>
      <w:r w:rsidRPr="00EB4704">
        <w:rPr>
          <w:color w:val="auto"/>
        </w:rPr>
        <w:t>Způsob hodnocení n</w:t>
      </w:r>
      <w:r w:rsidRPr="00AE78D7">
        <w:rPr>
          <w:color w:val="auto"/>
        </w:rPr>
        <w:t>abídek</w:t>
      </w:r>
      <w:bookmarkEnd w:id="172"/>
      <w:bookmarkEnd w:id="173"/>
      <w:bookmarkEnd w:id="174"/>
      <w:bookmarkEnd w:id="175"/>
    </w:p>
    <w:p w14:paraId="0C252CBE" w14:textId="6FD1CE57" w:rsidR="007A58A0" w:rsidRPr="00A171CA" w:rsidRDefault="007A58A0" w:rsidP="007A58A0">
      <w:pPr>
        <w:pStyle w:val="Stylodstavecslovan"/>
      </w:pPr>
      <w:r w:rsidRPr="00A171CA">
        <w:t xml:space="preserve">Hodnocení nabídek podaných </w:t>
      </w:r>
      <w:r w:rsidRPr="00A171CA">
        <w:rPr>
          <w:b/>
        </w:rPr>
        <w:t xml:space="preserve">v části </w:t>
      </w:r>
      <w:r w:rsidR="007D1EAC" w:rsidRPr="00A171CA">
        <w:rPr>
          <w:b/>
        </w:rPr>
        <w:t>1</w:t>
      </w:r>
      <w:r w:rsidRPr="00A171CA">
        <w:rPr>
          <w:b/>
        </w:rPr>
        <w:t xml:space="preserve"> veřejné zakázky</w:t>
      </w:r>
      <w:r w:rsidRPr="00A171CA">
        <w:t xml:space="preserve"> bude prováděno podle základního hodnotícího kritéria nejnižší nabídková cena bez DPH.</w:t>
      </w:r>
    </w:p>
    <w:p w14:paraId="61426AAB" w14:textId="0498CD4F" w:rsidR="00994E47" w:rsidRPr="00A171CA" w:rsidRDefault="007A58A0" w:rsidP="00DA635C">
      <w:pPr>
        <w:pStyle w:val="Stylodstavecslovan"/>
        <w:numPr>
          <w:ilvl w:val="0"/>
          <w:numId w:val="0"/>
        </w:numPr>
      </w:pPr>
      <w:r w:rsidRPr="00A171CA">
        <w:t>Hodnocení bude provedeno tak, že hodnotící komise došlé nabídky seřadí dle výše částky uvedené v řádku „Celková předpokládaná cena plnění za dobu trvání smlouvy v Kč bez DPH“ v krycím listu nabídky od nejnižší po nejvyšší. Nabídka s nejnižší hodnotou bude vybrána jako nejvhodnější.</w:t>
      </w:r>
    </w:p>
    <w:p w14:paraId="1B8857E1" w14:textId="5EE5C608" w:rsidR="007A58A0" w:rsidRPr="00A171CA" w:rsidRDefault="007A58A0" w:rsidP="007A58A0">
      <w:pPr>
        <w:pStyle w:val="Stylodstavecslovan"/>
      </w:pPr>
      <w:r w:rsidRPr="00A171CA">
        <w:t xml:space="preserve">Hodnocení nabídek podaných </w:t>
      </w:r>
      <w:r w:rsidRPr="00A171CA">
        <w:rPr>
          <w:b/>
        </w:rPr>
        <w:t xml:space="preserve">v části </w:t>
      </w:r>
      <w:r w:rsidR="007D1EAC" w:rsidRPr="00A171CA">
        <w:rPr>
          <w:b/>
        </w:rPr>
        <w:t>2</w:t>
      </w:r>
      <w:r w:rsidRPr="00A171CA">
        <w:rPr>
          <w:b/>
        </w:rPr>
        <w:t xml:space="preserve"> veřejné zakázky</w:t>
      </w:r>
      <w:r w:rsidRPr="00A171CA">
        <w:t xml:space="preserve"> bude prováděno podle základního hodnotícího kritéria nejnižší nabídková cena bez DPH.</w:t>
      </w:r>
    </w:p>
    <w:p w14:paraId="443EA62A" w14:textId="2B383295" w:rsidR="00D775CC" w:rsidRPr="006C348D" w:rsidRDefault="007A58A0" w:rsidP="00DA635C">
      <w:pPr>
        <w:pStyle w:val="Stylodstavecslovan"/>
        <w:numPr>
          <w:ilvl w:val="0"/>
          <w:numId w:val="0"/>
        </w:numPr>
      </w:pPr>
      <w:r w:rsidRPr="00A171CA">
        <w:t>Hodnocení bude provedeno tak, že hodnotící</w:t>
      </w:r>
      <w:r>
        <w:t xml:space="preserve"> komise došlé nabídky seřadí dle výše částky uvedené v řádku „</w:t>
      </w:r>
      <w:r w:rsidRPr="00A54D2C">
        <w:t xml:space="preserve">Celková </w:t>
      </w:r>
      <w:r>
        <w:t>předpokládaná</w:t>
      </w:r>
      <w:r w:rsidRPr="00A54D2C">
        <w:t xml:space="preserve"> cena plnění za dobu trvání smlouvy v Kč bez DPH</w:t>
      </w:r>
      <w:r>
        <w:t>“ v krycím listu nabídky od nejnižší po nejvyšší. Nabídka s nejnižší hodnotou bude vybrána jako nejvhodnější.</w:t>
      </w:r>
    </w:p>
    <w:p w14:paraId="4E9EF00D" w14:textId="2FEB066F" w:rsidR="00EC410F" w:rsidRPr="00EC410F" w:rsidRDefault="00994E47" w:rsidP="000B4344">
      <w:pPr>
        <w:pStyle w:val="StylNadpis1ZKLADN"/>
        <w:rPr>
          <w:color w:val="auto"/>
        </w:rPr>
      </w:pPr>
      <w:r w:rsidRPr="00335F1F" w:rsidDel="00994E47">
        <w:t xml:space="preserve"> </w:t>
      </w:r>
      <w:bookmarkStart w:id="176" w:name="_Toc410841447"/>
      <w:bookmarkStart w:id="177" w:name="_Toc410841449"/>
      <w:bookmarkStart w:id="178" w:name="_Toc410841450"/>
      <w:bookmarkStart w:id="179" w:name="_Toc410841451"/>
      <w:bookmarkStart w:id="180" w:name="_Toc410841452"/>
      <w:bookmarkStart w:id="181" w:name="_Toc410841454"/>
      <w:bookmarkStart w:id="182" w:name="_Toc410841455"/>
      <w:bookmarkStart w:id="183" w:name="_Toc410841456"/>
      <w:bookmarkStart w:id="184" w:name="_Toc410841457"/>
      <w:bookmarkStart w:id="185" w:name="_Toc410841475"/>
      <w:bookmarkStart w:id="186" w:name="_Toc410841477"/>
      <w:bookmarkStart w:id="187" w:name="_Toc410841478"/>
      <w:bookmarkStart w:id="188" w:name="_Toc410841479"/>
      <w:bookmarkStart w:id="189" w:name="_Toc410841480"/>
      <w:bookmarkStart w:id="190" w:name="_Toc410841483"/>
      <w:bookmarkStart w:id="191" w:name="_Toc410841484"/>
      <w:bookmarkStart w:id="192" w:name="_Toc124957160"/>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r w:rsidR="00636C6C">
        <w:rPr>
          <w:color w:val="auto"/>
        </w:rPr>
        <w:t>Vysvětlení zadávací dokumentace</w:t>
      </w:r>
      <w:bookmarkEnd w:id="192"/>
    </w:p>
    <w:p w14:paraId="4E9EF00E" w14:textId="6DEE59D6" w:rsidR="004D5C58" w:rsidRPr="004D5C58" w:rsidRDefault="00636C6C" w:rsidP="005D50D8">
      <w:pPr>
        <w:pStyle w:val="Stylodstavecslovan"/>
      </w:pPr>
      <w:r>
        <w:t>Žádost o vysvětlení zadávací dokumentace</w:t>
      </w:r>
    </w:p>
    <w:p w14:paraId="4E9EF00F" w14:textId="53AA3E3A" w:rsidR="004D5C58" w:rsidRPr="004D5C58" w:rsidRDefault="001E0DF5" w:rsidP="005D50D8">
      <w:pPr>
        <w:pStyle w:val="Stylodstavecslovan"/>
        <w:numPr>
          <w:ilvl w:val="0"/>
          <w:numId w:val="0"/>
        </w:numPr>
      </w:pPr>
      <w:r>
        <w:t>Dodavatel</w:t>
      </w:r>
      <w:r w:rsidR="004D5C58" w:rsidRPr="004D5C58">
        <w:t xml:space="preserve"> je oprávněn po zadavateli požadovat písemně </w:t>
      </w:r>
      <w:r w:rsidR="00636C6C">
        <w:t>vysvětlení zadávací dokumentace</w:t>
      </w:r>
      <w:r w:rsidR="004D5C58" w:rsidRPr="004D5C58">
        <w:t xml:space="preserve">. Písemná žádost musí být zadavateli doručena </w:t>
      </w:r>
      <w:r w:rsidR="00636C6C">
        <w:t>prostřednictvím elektronického nástroje EZAK</w:t>
      </w:r>
      <w:r w:rsidR="004D5C58" w:rsidRPr="004D5C58">
        <w:t xml:space="preserve"> nejpozději </w:t>
      </w:r>
      <w:r w:rsidR="006D24D0">
        <w:t>8</w:t>
      </w:r>
      <w:r w:rsidR="004D5C58" w:rsidRPr="004D5C58">
        <w:t xml:space="preserve"> pracovních dnů před uplynutím lhůty pro podání nabídek.</w:t>
      </w:r>
      <w:r w:rsidR="002713AA">
        <w:t xml:space="preserve"> V žádosti o </w:t>
      </w:r>
      <w:r w:rsidR="00636C6C">
        <w:t>vysvětlení</w:t>
      </w:r>
      <w:r w:rsidR="002713AA">
        <w:t xml:space="preserve"> je třeba specifikovat </w:t>
      </w:r>
      <w:r w:rsidR="002713AA">
        <w:lastRenderedPageBreak/>
        <w:t xml:space="preserve">část veřejné zakázky, k níž se žádost o </w:t>
      </w:r>
      <w:r w:rsidR="00636C6C">
        <w:t>vysvětlení</w:t>
      </w:r>
      <w:r w:rsidR="002713AA">
        <w:t xml:space="preserve"> vztahuje.</w:t>
      </w:r>
    </w:p>
    <w:p w14:paraId="4E9EF010" w14:textId="495C7062" w:rsidR="004D5C58" w:rsidRPr="004D5C58" w:rsidRDefault="004D5C58" w:rsidP="005D50D8">
      <w:pPr>
        <w:pStyle w:val="Stylodstavecslovan"/>
      </w:pPr>
      <w:r w:rsidRPr="004D5C58">
        <w:t xml:space="preserve">Poskytování </w:t>
      </w:r>
      <w:r w:rsidR="00636C6C">
        <w:t>vysvětlení zadávací dokumentace</w:t>
      </w:r>
    </w:p>
    <w:p w14:paraId="4E9EF011" w14:textId="6876003B" w:rsidR="004D5C58" w:rsidRPr="004D5C58" w:rsidRDefault="004D5C58" w:rsidP="005D50D8">
      <w:pPr>
        <w:pStyle w:val="Stylodstavecslovan"/>
        <w:numPr>
          <w:ilvl w:val="0"/>
          <w:numId w:val="0"/>
        </w:numPr>
      </w:pPr>
      <w:r w:rsidRPr="004D5C58">
        <w:t xml:space="preserve">Zadavatel </w:t>
      </w:r>
      <w:r w:rsidR="006D24D0">
        <w:t>uveřejní</w:t>
      </w:r>
      <w:r w:rsidR="006D24D0" w:rsidRPr="004D5C58">
        <w:t xml:space="preserve"> </w:t>
      </w:r>
      <w:r w:rsidR="006D24D0">
        <w:t>vysvětlení zadávací dokumentace</w:t>
      </w:r>
      <w:r w:rsidRPr="004D5C58">
        <w:t xml:space="preserve">, případně související dokumenty, nejpozději do </w:t>
      </w:r>
      <w:r w:rsidR="006D24D0">
        <w:t>3</w:t>
      </w:r>
      <w:r w:rsidRPr="004D5C58">
        <w:t xml:space="preserve"> pracovních dnů </w:t>
      </w:r>
      <w:r w:rsidR="006D24D0">
        <w:t>od</w:t>
      </w:r>
      <w:r w:rsidRPr="004D5C58">
        <w:t xml:space="preserve"> doručení žádosti </w:t>
      </w:r>
      <w:r w:rsidR="001E0DF5">
        <w:t>dodavatel</w:t>
      </w:r>
      <w:r w:rsidRPr="004D5C58">
        <w:t xml:space="preserve">e. </w:t>
      </w:r>
    </w:p>
    <w:p w14:paraId="4E9EF012" w14:textId="574817C2" w:rsidR="00B8611B" w:rsidRDefault="006D24D0" w:rsidP="005D50D8">
      <w:pPr>
        <w:pStyle w:val="Stylodstavecslovan"/>
        <w:numPr>
          <w:ilvl w:val="0"/>
          <w:numId w:val="0"/>
        </w:numPr>
      </w:pPr>
      <w:r>
        <w:t>Vysvětlení zadávací dokumentace</w:t>
      </w:r>
      <w:r w:rsidR="004D5C58" w:rsidRPr="004D5C58">
        <w:t>, včetně přesného znění žádosti, zadavatel</w:t>
      </w:r>
      <w:r>
        <w:t xml:space="preserve"> uveřejní na profilu zadavatele.</w:t>
      </w:r>
      <w:r w:rsidR="004D5C58" w:rsidRPr="004D5C58">
        <w:t xml:space="preserve"> </w:t>
      </w:r>
      <w:bookmarkStart w:id="193" w:name="_Toc368588782"/>
    </w:p>
    <w:p w14:paraId="4E9EF013" w14:textId="2509129B" w:rsidR="00B8611B" w:rsidRDefault="00B8611B" w:rsidP="005D50D8">
      <w:pPr>
        <w:pStyle w:val="Stylodstavecslovan"/>
        <w:numPr>
          <w:ilvl w:val="0"/>
          <w:numId w:val="0"/>
        </w:numPr>
      </w:pPr>
      <w:r w:rsidRPr="004D5C58">
        <w:t xml:space="preserve">Zadavatel je oprávněn poskytnout </w:t>
      </w:r>
      <w:r w:rsidR="006D24D0">
        <w:t>vysvětlení zadávací dokumentace</w:t>
      </w:r>
      <w:r w:rsidRPr="004D5C58">
        <w:t xml:space="preserve"> i bez předchozí žádosti.</w:t>
      </w:r>
    </w:p>
    <w:p w14:paraId="4E9EF014" w14:textId="0B328080" w:rsidR="00EC410F" w:rsidRDefault="00EC410F" w:rsidP="00B8611B">
      <w:pPr>
        <w:pStyle w:val="StylNadpis1ZKLADN"/>
        <w:rPr>
          <w:color w:val="auto"/>
        </w:rPr>
      </w:pPr>
      <w:bookmarkStart w:id="194" w:name="_Toc124957161"/>
      <w:r w:rsidRPr="00EC410F">
        <w:rPr>
          <w:color w:val="auto"/>
        </w:rPr>
        <w:t>Práva zadavatele</w:t>
      </w:r>
      <w:bookmarkEnd w:id="193"/>
      <w:bookmarkEnd w:id="194"/>
    </w:p>
    <w:p w14:paraId="4E9EF015" w14:textId="1229993F" w:rsidR="00B8611B" w:rsidRDefault="00B8611B" w:rsidP="005D50D8">
      <w:pPr>
        <w:pStyle w:val="Stylodstavecslovan"/>
      </w:pPr>
      <w:r>
        <w:t>Zadavatel si vyhrazuje právo dodatečně změnit či doplnit zadávací podmínky této veřejné zakázky, a to v souladu se Z</w:t>
      </w:r>
      <w:r w:rsidR="00EB4704">
        <w:t>Z</w:t>
      </w:r>
      <w:r>
        <w:t xml:space="preserve">VZ. </w:t>
      </w:r>
    </w:p>
    <w:p w14:paraId="45919A71" w14:textId="77777777" w:rsidR="00241912" w:rsidRDefault="00B8611B" w:rsidP="005D50D8">
      <w:pPr>
        <w:pStyle w:val="Stylodstavecslovan"/>
      </w:pPr>
      <w:r>
        <w:t xml:space="preserve">V případě, že dojde ke změně údajů uvedených v nabídce do doby uzavření smlouvy s vybraným </w:t>
      </w:r>
      <w:r w:rsidR="001E0DF5">
        <w:t>dodavatel</w:t>
      </w:r>
      <w:r>
        <w:t>em, popřípadě s </w:t>
      </w:r>
      <w:r w:rsidR="001E0DF5">
        <w:t>dodavatel</w:t>
      </w:r>
      <w:r>
        <w:t xml:space="preserve">em, se kterým má být uzavřena smlouva, je příslušný </w:t>
      </w:r>
      <w:r w:rsidR="001E0DF5">
        <w:t>dodavatel</w:t>
      </w:r>
      <w:r>
        <w:t xml:space="preserve"> povinen o této změně zadavatele bezodkladně písemně informovat. V případě, že dojde ke změně v kvalifikaci </w:t>
      </w:r>
      <w:r w:rsidR="001E0DF5">
        <w:t>dodavatel</w:t>
      </w:r>
      <w:r>
        <w:t xml:space="preserve">e, je třeba postupovat dle § </w:t>
      </w:r>
      <w:r w:rsidR="00EB4704">
        <w:t>8</w:t>
      </w:r>
      <w:r>
        <w:t>8 Z</w:t>
      </w:r>
      <w:r w:rsidR="00EB4704">
        <w:t>Z</w:t>
      </w:r>
      <w:r>
        <w:t>VZ.</w:t>
      </w:r>
      <w:r w:rsidR="00690CFE">
        <w:t xml:space="preserve"> </w:t>
      </w:r>
    </w:p>
    <w:p w14:paraId="4E9EF017" w14:textId="1477735E" w:rsidR="00B8611B" w:rsidRDefault="00B8611B" w:rsidP="005D50D8">
      <w:pPr>
        <w:pStyle w:val="Stylodstavecslovan"/>
      </w:pPr>
      <w:r>
        <w:t>Zadavatel nepřipouští varianty nabídky</w:t>
      </w:r>
      <w:r w:rsidR="0072137F">
        <w:t xml:space="preserve"> pro žádnou část veřejné zakázky</w:t>
      </w:r>
      <w:r>
        <w:t>.</w:t>
      </w:r>
    </w:p>
    <w:p w14:paraId="4E9EF018" w14:textId="624D6A2D" w:rsidR="00EC410F" w:rsidRDefault="00B8611B" w:rsidP="005D50D8">
      <w:pPr>
        <w:pStyle w:val="Stylodstavecslovan"/>
      </w:pPr>
      <w:r>
        <w:t xml:space="preserve">Zadavatel si vyhrazuje právo ověřit informace obsažené v nabídce </w:t>
      </w:r>
      <w:r w:rsidR="001E0DF5">
        <w:t>dodavatel</w:t>
      </w:r>
      <w:r>
        <w:t xml:space="preserve">e u třetích osob a </w:t>
      </w:r>
      <w:r w:rsidR="001E0DF5">
        <w:t>dodavatel</w:t>
      </w:r>
      <w:r>
        <w:t xml:space="preserve"> je povinen mu v tomto ohledu poskytnout veškerou potřebnou součinnost.</w:t>
      </w:r>
    </w:p>
    <w:p w14:paraId="4E9EF019" w14:textId="506FDA89" w:rsidR="00B8611B" w:rsidRPr="00DD237C" w:rsidRDefault="00B8611B" w:rsidP="00B8611B">
      <w:pPr>
        <w:pStyle w:val="Nadpis1"/>
        <w:keepNext w:val="0"/>
        <w:widowControl/>
        <w:numPr>
          <w:ilvl w:val="0"/>
          <w:numId w:val="2"/>
        </w:numPr>
        <w:tabs>
          <w:tab w:val="num" w:pos="737"/>
        </w:tabs>
        <w:spacing w:before="240" w:after="240"/>
        <w:ind w:left="425" w:hanging="425"/>
        <w:jc w:val="both"/>
        <w:rPr>
          <w:color w:val="auto"/>
          <w:sz w:val="22"/>
          <w:szCs w:val="22"/>
        </w:rPr>
      </w:pPr>
      <w:bookmarkStart w:id="195" w:name="_Toc367353031"/>
      <w:bookmarkStart w:id="196" w:name="_Toc124957162"/>
      <w:r w:rsidRPr="00DD237C">
        <w:rPr>
          <w:color w:val="auto"/>
          <w:sz w:val="22"/>
          <w:szCs w:val="22"/>
        </w:rPr>
        <w:t>Seznam příloh zadávací dokumentace</w:t>
      </w:r>
      <w:bookmarkEnd w:id="195"/>
      <w:bookmarkEnd w:id="196"/>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1"/>
        <w:gridCol w:w="6722"/>
      </w:tblGrid>
      <w:tr w:rsidR="00C026CE" w:rsidRPr="005D50D8" w14:paraId="4E9EF01D" w14:textId="77777777" w:rsidTr="00241912">
        <w:trPr>
          <w:trHeight w:val="328"/>
        </w:trPr>
        <w:tc>
          <w:tcPr>
            <w:tcW w:w="2376" w:type="dxa"/>
            <w:shd w:val="clear" w:color="auto" w:fill="auto"/>
            <w:vAlign w:val="center"/>
          </w:tcPr>
          <w:p w14:paraId="4E9EF01A" w14:textId="77777777" w:rsidR="00C026CE" w:rsidRPr="004B110C" w:rsidRDefault="00C026CE" w:rsidP="00514ABE">
            <w:pPr>
              <w:pStyle w:val="Zkladntext"/>
              <w:widowControl/>
              <w:spacing w:after="240"/>
              <w:rPr>
                <w:color w:val="auto"/>
                <w:szCs w:val="22"/>
              </w:rPr>
            </w:pPr>
            <w:bookmarkStart w:id="197" w:name="ListAnnex01"/>
            <w:r w:rsidRPr="0026424E">
              <w:rPr>
                <w:color w:val="auto"/>
                <w:szCs w:val="22"/>
              </w:rPr>
              <w:t>Příloha č. 1</w:t>
            </w:r>
          </w:p>
        </w:tc>
        <w:tc>
          <w:tcPr>
            <w:tcW w:w="6804" w:type="dxa"/>
            <w:shd w:val="clear" w:color="auto" w:fill="auto"/>
            <w:vAlign w:val="center"/>
          </w:tcPr>
          <w:p w14:paraId="4E9EF01C" w14:textId="77777777" w:rsidR="00C026CE" w:rsidRPr="003E682D" w:rsidRDefault="00C026CE" w:rsidP="00514ABE">
            <w:pPr>
              <w:pStyle w:val="Zkladntext"/>
              <w:widowControl/>
              <w:spacing w:after="240"/>
              <w:rPr>
                <w:color w:val="auto"/>
                <w:szCs w:val="22"/>
              </w:rPr>
            </w:pPr>
            <w:r w:rsidRPr="003E682D">
              <w:rPr>
                <w:color w:val="auto"/>
                <w:szCs w:val="22"/>
              </w:rPr>
              <w:t>Krycí list nabídky</w:t>
            </w:r>
          </w:p>
        </w:tc>
      </w:tr>
      <w:tr w:rsidR="00C026CE" w:rsidRPr="005D50D8" w14:paraId="4E9EF021" w14:textId="77777777" w:rsidTr="00241912">
        <w:tc>
          <w:tcPr>
            <w:tcW w:w="2376" w:type="dxa"/>
            <w:shd w:val="clear" w:color="auto" w:fill="auto"/>
            <w:vAlign w:val="center"/>
          </w:tcPr>
          <w:p w14:paraId="4E9EF01E" w14:textId="7F760A86" w:rsidR="00C026CE" w:rsidRPr="004B110C" w:rsidRDefault="00C026CE" w:rsidP="00514ABE">
            <w:pPr>
              <w:pStyle w:val="Zkladntext"/>
              <w:widowControl/>
              <w:spacing w:after="240"/>
              <w:rPr>
                <w:color w:val="auto"/>
                <w:szCs w:val="22"/>
              </w:rPr>
            </w:pPr>
            <w:r w:rsidRPr="0026424E">
              <w:rPr>
                <w:color w:val="auto"/>
                <w:szCs w:val="22"/>
              </w:rPr>
              <w:t>Příloha č. 2</w:t>
            </w:r>
            <w:r w:rsidR="00492327" w:rsidRPr="004B110C">
              <w:rPr>
                <w:color w:val="auto"/>
                <w:szCs w:val="22"/>
              </w:rPr>
              <w:t>a</w:t>
            </w:r>
          </w:p>
        </w:tc>
        <w:tc>
          <w:tcPr>
            <w:tcW w:w="6804" w:type="dxa"/>
            <w:shd w:val="clear" w:color="auto" w:fill="auto"/>
            <w:vAlign w:val="center"/>
          </w:tcPr>
          <w:p w14:paraId="4E9EF020" w14:textId="1FC75091" w:rsidR="00C026CE" w:rsidRPr="003E682D" w:rsidRDefault="00492327" w:rsidP="00514ABE">
            <w:pPr>
              <w:pStyle w:val="Zkladntext"/>
              <w:widowControl/>
              <w:spacing w:after="240"/>
              <w:rPr>
                <w:color w:val="auto"/>
                <w:szCs w:val="22"/>
              </w:rPr>
            </w:pPr>
            <w:r w:rsidRPr="004B110C">
              <w:rPr>
                <w:color w:val="auto"/>
                <w:szCs w:val="22"/>
              </w:rPr>
              <w:t>Požadavky na prokázání kvalifikace</w:t>
            </w:r>
            <w:r w:rsidR="00F75277" w:rsidRPr="00241912">
              <w:rPr>
                <w:color w:val="auto"/>
                <w:szCs w:val="22"/>
              </w:rPr>
              <w:t xml:space="preserve"> </w:t>
            </w:r>
            <w:r w:rsidRPr="004B110C">
              <w:rPr>
                <w:color w:val="auto"/>
                <w:szCs w:val="22"/>
              </w:rPr>
              <w:t>pro část 1 veřejné zakázky</w:t>
            </w:r>
          </w:p>
        </w:tc>
      </w:tr>
      <w:tr w:rsidR="00492327" w:rsidRPr="005D50D8" w14:paraId="5BF87C10" w14:textId="77777777" w:rsidTr="00241912">
        <w:tc>
          <w:tcPr>
            <w:tcW w:w="2376" w:type="dxa"/>
            <w:shd w:val="clear" w:color="auto" w:fill="auto"/>
            <w:vAlign w:val="center"/>
          </w:tcPr>
          <w:p w14:paraId="6313C812" w14:textId="5871E394" w:rsidR="00492327" w:rsidRPr="004B110C" w:rsidRDefault="00492327" w:rsidP="00514ABE">
            <w:pPr>
              <w:pStyle w:val="Zkladntext"/>
              <w:widowControl/>
              <w:spacing w:after="240"/>
              <w:rPr>
                <w:color w:val="auto"/>
                <w:szCs w:val="22"/>
              </w:rPr>
            </w:pPr>
            <w:r w:rsidRPr="0026424E">
              <w:rPr>
                <w:color w:val="auto"/>
                <w:szCs w:val="22"/>
              </w:rPr>
              <w:t>Příloha č. 2</w:t>
            </w:r>
            <w:r w:rsidRPr="004B110C">
              <w:rPr>
                <w:color w:val="auto"/>
                <w:szCs w:val="22"/>
              </w:rPr>
              <w:t>b</w:t>
            </w:r>
          </w:p>
        </w:tc>
        <w:tc>
          <w:tcPr>
            <w:tcW w:w="6804" w:type="dxa"/>
            <w:shd w:val="clear" w:color="auto" w:fill="auto"/>
            <w:vAlign w:val="center"/>
          </w:tcPr>
          <w:p w14:paraId="08EF3608" w14:textId="3C6A9515" w:rsidR="00492327" w:rsidRPr="00031BF4" w:rsidRDefault="00492327" w:rsidP="00514ABE">
            <w:pPr>
              <w:pStyle w:val="Zkladntext"/>
              <w:widowControl/>
              <w:spacing w:after="240"/>
              <w:rPr>
                <w:color w:val="auto"/>
                <w:szCs w:val="22"/>
              </w:rPr>
            </w:pPr>
            <w:r w:rsidRPr="003E682D">
              <w:rPr>
                <w:color w:val="auto"/>
                <w:szCs w:val="22"/>
              </w:rPr>
              <w:t xml:space="preserve">Požadavky na prokázání kvalifikace pro část 2 veřejné </w:t>
            </w:r>
            <w:r w:rsidRPr="00031BF4">
              <w:rPr>
                <w:color w:val="auto"/>
                <w:szCs w:val="22"/>
              </w:rPr>
              <w:t>zakázky</w:t>
            </w:r>
          </w:p>
        </w:tc>
      </w:tr>
      <w:tr w:rsidR="00994E47" w:rsidRPr="005D50D8" w14:paraId="4E9EF025" w14:textId="77777777" w:rsidTr="00241912">
        <w:tc>
          <w:tcPr>
            <w:tcW w:w="2376" w:type="dxa"/>
            <w:shd w:val="clear" w:color="auto" w:fill="auto"/>
            <w:vAlign w:val="center"/>
          </w:tcPr>
          <w:p w14:paraId="4E9EF022" w14:textId="34E30CE3" w:rsidR="00994E47" w:rsidRPr="004B110C" w:rsidRDefault="00994E47" w:rsidP="00514ABE">
            <w:pPr>
              <w:pStyle w:val="Zkladntext"/>
              <w:widowControl/>
              <w:spacing w:after="240"/>
              <w:rPr>
                <w:color w:val="auto"/>
                <w:szCs w:val="22"/>
              </w:rPr>
            </w:pPr>
            <w:r w:rsidRPr="0026424E">
              <w:rPr>
                <w:color w:val="auto"/>
                <w:szCs w:val="22"/>
              </w:rPr>
              <w:t>Příloha č. 3</w:t>
            </w:r>
            <w:r w:rsidRPr="004B110C">
              <w:rPr>
                <w:color w:val="auto"/>
                <w:szCs w:val="22"/>
              </w:rPr>
              <w:t>a</w:t>
            </w:r>
          </w:p>
        </w:tc>
        <w:tc>
          <w:tcPr>
            <w:tcW w:w="6804" w:type="dxa"/>
            <w:shd w:val="clear" w:color="auto" w:fill="auto"/>
            <w:vAlign w:val="center"/>
          </w:tcPr>
          <w:p w14:paraId="4E9EF024" w14:textId="678AE41E" w:rsidR="00994E47" w:rsidRPr="00031BF4" w:rsidRDefault="00994E47" w:rsidP="00514ABE">
            <w:pPr>
              <w:pStyle w:val="Zkladntext"/>
              <w:widowControl/>
              <w:spacing w:after="240"/>
              <w:rPr>
                <w:color w:val="auto"/>
                <w:szCs w:val="22"/>
              </w:rPr>
            </w:pPr>
            <w:r w:rsidRPr="003E682D">
              <w:rPr>
                <w:color w:val="auto"/>
                <w:szCs w:val="22"/>
              </w:rPr>
              <w:t>Závazný vzor smlouvy pro část 1 veřejné zakázky</w:t>
            </w:r>
          </w:p>
        </w:tc>
      </w:tr>
      <w:tr w:rsidR="00994E47" w:rsidRPr="005D50D8" w14:paraId="069B81BB" w14:textId="77777777" w:rsidTr="00241912">
        <w:tc>
          <w:tcPr>
            <w:tcW w:w="2376" w:type="dxa"/>
            <w:shd w:val="clear" w:color="auto" w:fill="auto"/>
            <w:vAlign w:val="center"/>
          </w:tcPr>
          <w:p w14:paraId="7F835429" w14:textId="1B723534" w:rsidR="00994E47" w:rsidRPr="004B110C" w:rsidRDefault="00994E47" w:rsidP="00514ABE">
            <w:pPr>
              <w:pStyle w:val="Zkladntext"/>
              <w:widowControl/>
              <w:spacing w:after="240"/>
              <w:rPr>
                <w:color w:val="auto"/>
                <w:szCs w:val="22"/>
              </w:rPr>
            </w:pPr>
            <w:r w:rsidRPr="0026424E">
              <w:rPr>
                <w:color w:val="auto"/>
                <w:szCs w:val="22"/>
              </w:rPr>
              <w:t>Příloha č. 3</w:t>
            </w:r>
            <w:r w:rsidRPr="004B110C">
              <w:rPr>
                <w:color w:val="auto"/>
                <w:szCs w:val="22"/>
              </w:rPr>
              <w:t>b</w:t>
            </w:r>
          </w:p>
        </w:tc>
        <w:tc>
          <w:tcPr>
            <w:tcW w:w="6804" w:type="dxa"/>
            <w:shd w:val="clear" w:color="auto" w:fill="auto"/>
            <w:vAlign w:val="center"/>
          </w:tcPr>
          <w:p w14:paraId="6C40A233" w14:textId="5148742A" w:rsidR="00994E47" w:rsidRPr="00031BF4" w:rsidRDefault="00994E47" w:rsidP="00514ABE">
            <w:pPr>
              <w:pStyle w:val="Zkladntext"/>
              <w:widowControl/>
              <w:spacing w:after="240"/>
              <w:rPr>
                <w:color w:val="auto"/>
                <w:szCs w:val="22"/>
              </w:rPr>
            </w:pPr>
            <w:r w:rsidRPr="003E682D">
              <w:rPr>
                <w:color w:val="auto"/>
                <w:szCs w:val="22"/>
              </w:rPr>
              <w:t xml:space="preserve">Závazný vzor smlouvy </w:t>
            </w:r>
            <w:r w:rsidRPr="00031BF4">
              <w:rPr>
                <w:color w:val="auto"/>
                <w:szCs w:val="22"/>
              </w:rPr>
              <w:t>pro část 2 veřejné zakázky</w:t>
            </w:r>
          </w:p>
        </w:tc>
      </w:tr>
      <w:tr w:rsidR="00994E47" w:rsidRPr="005D50D8" w14:paraId="05F00087" w14:textId="77777777" w:rsidTr="00241912">
        <w:tc>
          <w:tcPr>
            <w:tcW w:w="2376" w:type="dxa"/>
            <w:shd w:val="clear" w:color="auto" w:fill="auto"/>
            <w:vAlign w:val="center"/>
          </w:tcPr>
          <w:p w14:paraId="760F3736" w14:textId="6350F33D" w:rsidR="00994E47" w:rsidRPr="004B110C" w:rsidRDefault="00994E47" w:rsidP="00514ABE">
            <w:pPr>
              <w:pStyle w:val="Zkladntext"/>
              <w:widowControl/>
              <w:spacing w:after="240"/>
              <w:rPr>
                <w:color w:val="auto"/>
                <w:szCs w:val="22"/>
              </w:rPr>
            </w:pPr>
            <w:r w:rsidRPr="0026424E">
              <w:rPr>
                <w:color w:val="auto"/>
                <w:szCs w:val="22"/>
              </w:rPr>
              <w:t>Příloha č. 4</w:t>
            </w:r>
          </w:p>
        </w:tc>
        <w:tc>
          <w:tcPr>
            <w:tcW w:w="6804" w:type="dxa"/>
            <w:shd w:val="clear" w:color="auto" w:fill="auto"/>
            <w:vAlign w:val="center"/>
          </w:tcPr>
          <w:p w14:paraId="40C5F90B" w14:textId="45EC9982" w:rsidR="00994E47" w:rsidRPr="0026424E" w:rsidRDefault="00994E47" w:rsidP="00514ABE">
            <w:pPr>
              <w:pStyle w:val="Zkladntext"/>
              <w:widowControl/>
              <w:spacing w:after="240"/>
              <w:rPr>
                <w:color w:val="auto"/>
                <w:szCs w:val="22"/>
              </w:rPr>
            </w:pPr>
            <w:r w:rsidRPr="003E682D">
              <w:rPr>
                <w:color w:val="auto"/>
                <w:szCs w:val="22"/>
              </w:rPr>
              <w:t xml:space="preserve">Informace o rozsahu </w:t>
            </w:r>
            <w:r w:rsidR="0073073D">
              <w:rPr>
                <w:color w:val="auto"/>
                <w:szCs w:val="22"/>
              </w:rPr>
              <w:t>služeb odpadového hospodářství</w:t>
            </w:r>
            <w:r w:rsidRPr="003E682D">
              <w:rPr>
                <w:color w:val="auto"/>
                <w:szCs w:val="22"/>
              </w:rPr>
              <w:t xml:space="preserve"> poskytovaných zadavateli v minulých obdobích</w:t>
            </w:r>
          </w:p>
        </w:tc>
      </w:tr>
      <w:tr w:rsidR="00994E47" w:rsidRPr="005D50D8" w14:paraId="780BB3C3" w14:textId="77777777" w:rsidTr="00241912">
        <w:tc>
          <w:tcPr>
            <w:tcW w:w="2376" w:type="dxa"/>
            <w:shd w:val="clear" w:color="auto" w:fill="auto"/>
            <w:vAlign w:val="center"/>
          </w:tcPr>
          <w:p w14:paraId="254D0D65" w14:textId="36AFE9B7" w:rsidR="00994E47" w:rsidRPr="0026424E" w:rsidRDefault="00994E47" w:rsidP="00514ABE">
            <w:pPr>
              <w:pStyle w:val="Zkladntext"/>
              <w:widowControl/>
              <w:spacing w:after="240"/>
              <w:rPr>
                <w:color w:val="auto"/>
                <w:szCs w:val="22"/>
              </w:rPr>
            </w:pPr>
            <w:r w:rsidRPr="0026424E">
              <w:rPr>
                <w:color w:val="auto"/>
                <w:szCs w:val="22"/>
              </w:rPr>
              <w:t xml:space="preserve">Příloha č. </w:t>
            </w:r>
            <w:r w:rsidR="004A3990">
              <w:rPr>
                <w:color w:val="auto"/>
                <w:szCs w:val="22"/>
              </w:rPr>
              <w:t>5</w:t>
            </w:r>
          </w:p>
        </w:tc>
        <w:tc>
          <w:tcPr>
            <w:tcW w:w="6804" w:type="dxa"/>
            <w:shd w:val="clear" w:color="auto" w:fill="auto"/>
            <w:vAlign w:val="center"/>
          </w:tcPr>
          <w:p w14:paraId="1807A32D" w14:textId="151FAA0E" w:rsidR="00994E47" w:rsidRPr="0026424E" w:rsidRDefault="00994E47" w:rsidP="00514ABE">
            <w:pPr>
              <w:pStyle w:val="Zkladntext"/>
              <w:widowControl/>
              <w:spacing w:after="240"/>
              <w:rPr>
                <w:color w:val="auto"/>
                <w:szCs w:val="22"/>
              </w:rPr>
            </w:pPr>
            <w:r w:rsidRPr="0026424E">
              <w:rPr>
                <w:color w:val="auto"/>
                <w:szCs w:val="22"/>
              </w:rPr>
              <w:t xml:space="preserve">Vzor čestného prohlášení o splnění základní </w:t>
            </w:r>
            <w:r w:rsidR="00EB4704" w:rsidRPr="00241912">
              <w:rPr>
                <w:color w:val="auto"/>
                <w:szCs w:val="22"/>
              </w:rPr>
              <w:t>způsobilosti</w:t>
            </w:r>
          </w:p>
        </w:tc>
      </w:tr>
      <w:tr w:rsidR="007A58A0" w:rsidRPr="005D50D8" w14:paraId="29438451" w14:textId="77777777" w:rsidTr="00241912">
        <w:tc>
          <w:tcPr>
            <w:tcW w:w="2376" w:type="dxa"/>
            <w:shd w:val="clear" w:color="auto" w:fill="auto"/>
            <w:vAlign w:val="center"/>
          </w:tcPr>
          <w:p w14:paraId="5EEC9957" w14:textId="6557BBD3" w:rsidR="007A58A0" w:rsidRPr="0026424E" w:rsidRDefault="007A58A0" w:rsidP="00514ABE">
            <w:pPr>
              <w:pStyle w:val="Zkladntext"/>
              <w:widowControl/>
              <w:spacing w:after="240"/>
              <w:rPr>
                <w:color w:val="auto"/>
                <w:szCs w:val="22"/>
              </w:rPr>
            </w:pPr>
            <w:r w:rsidRPr="0026424E">
              <w:rPr>
                <w:color w:val="auto"/>
                <w:szCs w:val="22"/>
              </w:rPr>
              <w:t xml:space="preserve">Příloha č. </w:t>
            </w:r>
            <w:r w:rsidR="0026424E">
              <w:rPr>
                <w:color w:val="auto"/>
                <w:szCs w:val="22"/>
              </w:rPr>
              <w:t>6</w:t>
            </w:r>
            <w:r w:rsidRPr="0026424E">
              <w:rPr>
                <w:color w:val="auto"/>
                <w:szCs w:val="22"/>
              </w:rPr>
              <w:t>a</w:t>
            </w:r>
          </w:p>
        </w:tc>
        <w:tc>
          <w:tcPr>
            <w:tcW w:w="6804" w:type="dxa"/>
            <w:shd w:val="clear" w:color="auto" w:fill="auto"/>
            <w:vAlign w:val="center"/>
          </w:tcPr>
          <w:p w14:paraId="35C387F5" w14:textId="25A4BECD" w:rsidR="007A58A0" w:rsidRPr="0026424E" w:rsidRDefault="007A58A0" w:rsidP="00514ABE">
            <w:pPr>
              <w:pStyle w:val="Zkladntext"/>
              <w:widowControl/>
              <w:spacing w:after="240"/>
              <w:rPr>
                <w:color w:val="auto"/>
                <w:szCs w:val="22"/>
              </w:rPr>
            </w:pPr>
            <w:r w:rsidRPr="0026424E">
              <w:rPr>
                <w:color w:val="auto"/>
                <w:szCs w:val="22"/>
              </w:rPr>
              <w:t>Tabulk</w:t>
            </w:r>
            <w:r w:rsidR="00FC527E" w:rsidRPr="0026424E">
              <w:rPr>
                <w:color w:val="auto"/>
                <w:szCs w:val="22"/>
              </w:rPr>
              <w:t>y</w:t>
            </w:r>
            <w:r w:rsidRPr="0026424E">
              <w:rPr>
                <w:color w:val="auto"/>
                <w:szCs w:val="22"/>
              </w:rPr>
              <w:t xml:space="preserve"> pro výpočet nabídkové ceny – část 1 veřejné zakázky</w:t>
            </w:r>
          </w:p>
        </w:tc>
      </w:tr>
      <w:tr w:rsidR="007A58A0" w:rsidRPr="005D50D8" w14:paraId="6124DEA0" w14:textId="77777777" w:rsidTr="00241912">
        <w:tc>
          <w:tcPr>
            <w:tcW w:w="2376" w:type="dxa"/>
            <w:shd w:val="clear" w:color="auto" w:fill="auto"/>
            <w:vAlign w:val="center"/>
          </w:tcPr>
          <w:p w14:paraId="1E0BF247" w14:textId="71CD8383" w:rsidR="007A58A0" w:rsidRPr="0026424E" w:rsidRDefault="007A58A0" w:rsidP="00514ABE">
            <w:pPr>
              <w:pStyle w:val="Zkladntext"/>
              <w:widowControl/>
              <w:spacing w:after="240"/>
              <w:rPr>
                <w:color w:val="auto"/>
                <w:szCs w:val="22"/>
              </w:rPr>
            </w:pPr>
            <w:r w:rsidRPr="0026424E">
              <w:rPr>
                <w:color w:val="auto"/>
                <w:szCs w:val="22"/>
              </w:rPr>
              <w:t xml:space="preserve">Příloha č. </w:t>
            </w:r>
            <w:r w:rsidR="0026424E">
              <w:rPr>
                <w:color w:val="auto"/>
                <w:szCs w:val="22"/>
              </w:rPr>
              <w:t>6</w:t>
            </w:r>
            <w:r w:rsidRPr="0026424E">
              <w:rPr>
                <w:color w:val="auto"/>
                <w:szCs w:val="22"/>
              </w:rPr>
              <w:t>b</w:t>
            </w:r>
          </w:p>
        </w:tc>
        <w:tc>
          <w:tcPr>
            <w:tcW w:w="6804" w:type="dxa"/>
            <w:shd w:val="clear" w:color="auto" w:fill="auto"/>
            <w:vAlign w:val="center"/>
          </w:tcPr>
          <w:p w14:paraId="4B5A4564" w14:textId="27298584" w:rsidR="007A58A0" w:rsidRPr="0026424E" w:rsidRDefault="007A58A0" w:rsidP="00514ABE">
            <w:pPr>
              <w:pStyle w:val="Zkladntext"/>
              <w:widowControl/>
              <w:spacing w:after="240"/>
              <w:rPr>
                <w:color w:val="auto"/>
                <w:szCs w:val="22"/>
              </w:rPr>
            </w:pPr>
            <w:r w:rsidRPr="0026424E">
              <w:rPr>
                <w:color w:val="auto"/>
                <w:szCs w:val="22"/>
              </w:rPr>
              <w:t>Tabulk</w:t>
            </w:r>
            <w:r w:rsidR="00FC527E" w:rsidRPr="0026424E">
              <w:rPr>
                <w:color w:val="auto"/>
                <w:szCs w:val="22"/>
              </w:rPr>
              <w:t>y</w:t>
            </w:r>
            <w:r w:rsidRPr="0026424E">
              <w:rPr>
                <w:color w:val="auto"/>
                <w:szCs w:val="22"/>
              </w:rPr>
              <w:t xml:space="preserve"> pro výpočet nabídkové ceny – část </w:t>
            </w:r>
            <w:r w:rsidR="005512A5" w:rsidRPr="0026424E">
              <w:rPr>
                <w:color w:val="auto"/>
                <w:szCs w:val="22"/>
              </w:rPr>
              <w:t>2</w:t>
            </w:r>
            <w:r w:rsidRPr="0026424E">
              <w:rPr>
                <w:color w:val="auto"/>
                <w:szCs w:val="22"/>
              </w:rPr>
              <w:t xml:space="preserve"> veřejné zakázky</w:t>
            </w:r>
          </w:p>
        </w:tc>
      </w:tr>
      <w:tr w:rsidR="007A58A0" w:rsidRPr="005D50D8" w14:paraId="2B89318A" w14:textId="77777777" w:rsidTr="00690CFE">
        <w:tc>
          <w:tcPr>
            <w:tcW w:w="2376" w:type="dxa"/>
            <w:vAlign w:val="center"/>
          </w:tcPr>
          <w:p w14:paraId="068F80EA" w14:textId="743B2E13" w:rsidR="007A58A0" w:rsidRPr="006F660B" w:rsidRDefault="00857F5E" w:rsidP="00514ABE">
            <w:pPr>
              <w:pStyle w:val="Zkladntext"/>
              <w:widowControl/>
              <w:spacing w:after="240"/>
              <w:rPr>
                <w:color w:val="auto"/>
                <w:szCs w:val="22"/>
              </w:rPr>
            </w:pPr>
            <w:r w:rsidRPr="00241912">
              <w:rPr>
                <w:color w:val="auto"/>
                <w:szCs w:val="22"/>
              </w:rPr>
              <w:t>Příloha č. 7</w:t>
            </w:r>
          </w:p>
        </w:tc>
        <w:tc>
          <w:tcPr>
            <w:tcW w:w="6804" w:type="dxa"/>
            <w:vAlign w:val="center"/>
          </w:tcPr>
          <w:p w14:paraId="4A5149CE" w14:textId="2D0B8D85" w:rsidR="001C3C2F" w:rsidRPr="006F660B" w:rsidRDefault="00857F5E" w:rsidP="00514ABE">
            <w:pPr>
              <w:pStyle w:val="Zkladntext"/>
              <w:widowControl/>
              <w:spacing w:after="240"/>
              <w:rPr>
                <w:color w:val="auto"/>
                <w:szCs w:val="22"/>
              </w:rPr>
            </w:pPr>
            <w:r w:rsidRPr="00241912">
              <w:rPr>
                <w:color w:val="auto"/>
                <w:szCs w:val="22"/>
              </w:rPr>
              <w:t xml:space="preserve">Čestné prohlášení </w:t>
            </w:r>
            <w:r>
              <w:rPr>
                <w:color w:val="auto"/>
                <w:szCs w:val="22"/>
              </w:rPr>
              <w:t xml:space="preserve">k mezinárodním </w:t>
            </w:r>
            <w:r w:rsidRPr="00241912">
              <w:rPr>
                <w:color w:val="auto"/>
                <w:szCs w:val="22"/>
              </w:rPr>
              <w:t>sankcím</w:t>
            </w:r>
          </w:p>
        </w:tc>
      </w:tr>
      <w:tr w:rsidR="001C3C2F" w:rsidRPr="005D50D8" w14:paraId="12BEE578" w14:textId="77777777" w:rsidTr="00690CFE">
        <w:tc>
          <w:tcPr>
            <w:tcW w:w="2376" w:type="dxa"/>
            <w:vAlign w:val="center"/>
          </w:tcPr>
          <w:p w14:paraId="4F27E138" w14:textId="5974F391" w:rsidR="001C3C2F" w:rsidRPr="00EC73E2" w:rsidRDefault="001C3C2F" w:rsidP="00514ABE">
            <w:pPr>
              <w:pStyle w:val="Zkladntext"/>
              <w:widowControl/>
              <w:spacing w:after="240"/>
              <w:rPr>
                <w:color w:val="auto"/>
                <w:szCs w:val="22"/>
              </w:rPr>
            </w:pPr>
            <w:r>
              <w:rPr>
                <w:color w:val="auto"/>
                <w:szCs w:val="22"/>
              </w:rPr>
              <w:t>Příloha č. 8</w:t>
            </w:r>
          </w:p>
        </w:tc>
        <w:tc>
          <w:tcPr>
            <w:tcW w:w="6804" w:type="dxa"/>
            <w:vAlign w:val="center"/>
          </w:tcPr>
          <w:p w14:paraId="47F8115D" w14:textId="692AC5C6" w:rsidR="001C3C2F" w:rsidRPr="00EC73E2" w:rsidRDefault="001C3C2F" w:rsidP="00514ABE">
            <w:pPr>
              <w:pStyle w:val="Zkladntext"/>
              <w:widowControl/>
              <w:spacing w:after="240"/>
              <w:rPr>
                <w:color w:val="auto"/>
                <w:szCs w:val="22"/>
              </w:rPr>
            </w:pPr>
            <w:r w:rsidRPr="001C3C2F">
              <w:rPr>
                <w:color w:val="auto"/>
                <w:szCs w:val="22"/>
              </w:rPr>
              <w:t>Čestné prohlášení k neexistenci střetu zájmů</w:t>
            </w:r>
          </w:p>
        </w:tc>
      </w:tr>
      <w:tr w:rsidR="0092653E" w:rsidRPr="005D50D8" w14:paraId="7DF50E9B" w14:textId="77777777" w:rsidTr="00690CFE">
        <w:tc>
          <w:tcPr>
            <w:tcW w:w="2376" w:type="dxa"/>
            <w:vAlign w:val="center"/>
          </w:tcPr>
          <w:p w14:paraId="15AAF907" w14:textId="4425D5EE" w:rsidR="0092653E" w:rsidRDefault="0092653E" w:rsidP="00514ABE">
            <w:pPr>
              <w:pStyle w:val="Zkladntext"/>
              <w:widowControl/>
              <w:spacing w:after="240"/>
              <w:rPr>
                <w:color w:val="auto"/>
                <w:szCs w:val="22"/>
              </w:rPr>
            </w:pPr>
            <w:r>
              <w:rPr>
                <w:color w:val="auto"/>
                <w:szCs w:val="22"/>
              </w:rPr>
              <w:lastRenderedPageBreak/>
              <w:t>Příloha č. 9</w:t>
            </w:r>
          </w:p>
        </w:tc>
        <w:tc>
          <w:tcPr>
            <w:tcW w:w="6804" w:type="dxa"/>
            <w:vAlign w:val="center"/>
          </w:tcPr>
          <w:p w14:paraId="5B203744" w14:textId="05A6F476" w:rsidR="0092653E" w:rsidRPr="001C3C2F" w:rsidRDefault="0092653E" w:rsidP="00514ABE">
            <w:pPr>
              <w:pStyle w:val="Zkladntext"/>
              <w:widowControl/>
              <w:spacing w:after="240"/>
              <w:rPr>
                <w:color w:val="auto"/>
                <w:szCs w:val="22"/>
              </w:rPr>
            </w:pPr>
            <w:r>
              <w:rPr>
                <w:color w:val="auto"/>
                <w:szCs w:val="22"/>
              </w:rPr>
              <w:t>Čestné prohlášení k odpovědnému zadávání</w:t>
            </w:r>
          </w:p>
        </w:tc>
      </w:tr>
      <w:bookmarkEnd w:id="197"/>
    </w:tbl>
    <w:p w14:paraId="3AA76ADC" w14:textId="77777777" w:rsidR="00857F5E" w:rsidRDefault="00857F5E" w:rsidP="00B8611B">
      <w:pPr>
        <w:pStyle w:val="Zkladntext"/>
        <w:spacing w:before="240" w:after="240"/>
        <w:rPr>
          <w:color w:val="auto"/>
          <w:szCs w:val="22"/>
        </w:rPr>
      </w:pPr>
    </w:p>
    <w:p w14:paraId="4E9EF029" w14:textId="77777777" w:rsidR="00B8611B" w:rsidRPr="00FA4DCD" w:rsidRDefault="00B8611B" w:rsidP="004C19F5">
      <w:pPr>
        <w:pStyle w:val="Stylodstavecslovan"/>
        <w:numPr>
          <w:ilvl w:val="0"/>
          <w:numId w:val="0"/>
        </w:numPr>
        <w:sectPr w:rsidR="00B8611B" w:rsidRPr="00FA4DCD" w:rsidSect="004D2751">
          <w:footerReference w:type="default" r:id="rId15"/>
          <w:pgSz w:w="11907" w:h="16840"/>
          <w:pgMar w:top="851" w:right="1417" w:bottom="1417" w:left="1417" w:header="1134" w:footer="851" w:gutter="0"/>
          <w:paperSrc w:first="15" w:other="15"/>
          <w:cols w:space="708"/>
        </w:sectPr>
      </w:pPr>
    </w:p>
    <w:p w14:paraId="4E9EF02A" w14:textId="77777777" w:rsidR="00B44FA2" w:rsidRPr="00FA4DCD" w:rsidRDefault="00B44FA2" w:rsidP="00CA184C">
      <w:pPr>
        <w:jc w:val="center"/>
        <w:rPr>
          <w:rFonts w:cs="Calibri"/>
          <w:b/>
          <w:bCs/>
          <w:color w:val="auto"/>
          <w:szCs w:val="22"/>
        </w:rPr>
      </w:pPr>
      <w:bookmarkStart w:id="198" w:name="Annex02"/>
      <w:r w:rsidRPr="00FA4DCD">
        <w:rPr>
          <w:rFonts w:cs="Calibri"/>
          <w:b/>
          <w:bCs/>
          <w:color w:val="auto"/>
          <w:szCs w:val="22"/>
        </w:rPr>
        <w:lastRenderedPageBreak/>
        <w:t>Příloha č. 1</w:t>
      </w:r>
    </w:p>
    <w:bookmarkEnd w:id="198"/>
    <w:p w14:paraId="4E9EF02B" w14:textId="77777777" w:rsidR="00B44FA2" w:rsidRPr="00FA4DCD" w:rsidRDefault="00B44FA2" w:rsidP="00CA184C">
      <w:pPr>
        <w:jc w:val="center"/>
        <w:rPr>
          <w:rFonts w:cs="Calibri"/>
          <w:b/>
          <w:bCs/>
          <w:color w:val="auto"/>
          <w:szCs w:val="22"/>
        </w:rPr>
      </w:pPr>
      <w:r w:rsidRPr="00FA4DCD">
        <w:rPr>
          <w:rFonts w:cs="Calibri"/>
          <w:b/>
          <w:bCs/>
          <w:color w:val="auto"/>
          <w:szCs w:val="22"/>
        </w:rPr>
        <w:t xml:space="preserve">Krycí list nabídky </w:t>
      </w:r>
    </w:p>
    <w:p w14:paraId="4E9EF02C" w14:textId="77777777" w:rsidR="00B44FA2" w:rsidRPr="00FA4DCD" w:rsidRDefault="00B44FA2" w:rsidP="00CA184C">
      <w:pPr>
        <w:jc w:val="center"/>
        <w:rPr>
          <w:rFonts w:cs="Calibri"/>
          <w:b/>
          <w:bCs/>
          <w:color w:val="auto"/>
          <w:szCs w:val="22"/>
        </w:rPr>
      </w:pPr>
    </w:p>
    <w:tbl>
      <w:tblPr>
        <w:tblW w:w="95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20"/>
        <w:gridCol w:w="1022"/>
        <w:gridCol w:w="81"/>
        <w:gridCol w:w="6551"/>
      </w:tblGrid>
      <w:tr w:rsidR="009D1A4C" w:rsidRPr="00FA4DCD" w14:paraId="4E9EF030" w14:textId="77777777" w:rsidTr="00241912">
        <w:trPr>
          <w:trHeight w:val="1109"/>
          <w:jc w:val="center"/>
        </w:trPr>
        <w:tc>
          <w:tcPr>
            <w:tcW w:w="9574" w:type="dxa"/>
            <w:gridSpan w:val="4"/>
            <w:tcBorders>
              <w:bottom w:val="single" w:sz="4" w:space="0" w:color="auto"/>
            </w:tcBorders>
            <w:shd w:val="clear" w:color="auto" w:fill="8DB3E2"/>
          </w:tcPr>
          <w:p w14:paraId="4E9EF02D" w14:textId="77777777" w:rsidR="009D1A4C" w:rsidRPr="00FA4DCD" w:rsidRDefault="009D1A4C" w:rsidP="008E2A8E">
            <w:pPr>
              <w:jc w:val="center"/>
              <w:rPr>
                <w:color w:val="auto"/>
                <w:szCs w:val="22"/>
              </w:rPr>
            </w:pPr>
          </w:p>
          <w:p w14:paraId="4E9EF02E" w14:textId="77777777" w:rsidR="009D1A4C" w:rsidRPr="00FA4DCD" w:rsidRDefault="009D1A4C" w:rsidP="008E2A8E">
            <w:pPr>
              <w:jc w:val="center"/>
              <w:rPr>
                <w:b/>
                <w:color w:val="auto"/>
                <w:szCs w:val="22"/>
              </w:rPr>
            </w:pPr>
            <w:r w:rsidRPr="00FA4DCD">
              <w:rPr>
                <w:b/>
                <w:color w:val="auto"/>
                <w:szCs w:val="22"/>
              </w:rPr>
              <w:t>KRYCÍ LIST NABÍDKY</w:t>
            </w:r>
          </w:p>
          <w:p w14:paraId="4E9EF02F" w14:textId="77777777" w:rsidR="009D1A4C" w:rsidRPr="00FA4DCD" w:rsidRDefault="009D1A4C" w:rsidP="008E2A8E">
            <w:pPr>
              <w:jc w:val="center"/>
              <w:rPr>
                <w:color w:val="auto"/>
                <w:szCs w:val="22"/>
              </w:rPr>
            </w:pPr>
          </w:p>
        </w:tc>
      </w:tr>
      <w:tr w:rsidR="009D1A4C" w:rsidRPr="00FA4DCD" w14:paraId="4E9EF032" w14:textId="77777777" w:rsidTr="00241912">
        <w:trPr>
          <w:trHeight w:val="380"/>
          <w:jc w:val="center"/>
        </w:trPr>
        <w:tc>
          <w:tcPr>
            <w:tcW w:w="9574" w:type="dxa"/>
            <w:gridSpan w:val="4"/>
            <w:shd w:val="clear" w:color="auto" w:fill="8DB3E2"/>
          </w:tcPr>
          <w:p w14:paraId="4E9EF031" w14:textId="77777777" w:rsidR="009D1A4C" w:rsidRPr="00FA4DCD" w:rsidRDefault="009D1A4C" w:rsidP="008E2A8E">
            <w:pPr>
              <w:jc w:val="center"/>
              <w:rPr>
                <w:b/>
                <w:color w:val="auto"/>
                <w:szCs w:val="22"/>
              </w:rPr>
            </w:pPr>
            <w:r w:rsidRPr="00FA4DCD">
              <w:rPr>
                <w:b/>
                <w:color w:val="auto"/>
                <w:szCs w:val="22"/>
              </w:rPr>
              <w:t>Veřejná zakázka</w:t>
            </w:r>
          </w:p>
        </w:tc>
      </w:tr>
      <w:tr w:rsidR="009D1A4C" w:rsidRPr="00FA4DCD" w14:paraId="4E9EF036" w14:textId="77777777" w:rsidTr="00241912">
        <w:trPr>
          <w:trHeight w:val="802"/>
          <w:jc w:val="center"/>
        </w:trPr>
        <w:tc>
          <w:tcPr>
            <w:tcW w:w="1920" w:type="dxa"/>
            <w:tcBorders>
              <w:bottom w:val="single" w:sz="4" w:space="0" w:color="auto"/>
            </w:tcBorders>
            <w:shd w:val="clear" w:color="auto" w:fill="8DB3E2"/>
          </w:tcPr>
          <w:p w14:paraId="4E9EF033" w14:textId="77777777" w:rsidR="009D1A4C" w:rsidRPr="00FA4DCD" w:rsidRDefault="009D1A4C" w:rsidP="008E2A8E">
            <w:pPr>
              <w:rPr>
                <w:color w:val="auto"/>
                <w:szCs w:val="22"/>
              </w:rPr>
            </w:pPr>
          </w:p>
          <w:p w14:paraId="4E9EF034" w14:textId="77777777" w:rsidR="009D1A4C" w:rsidRPr="00FA4DCD" w:rsidRDefault="009D1A4C" w:rsidP="008E2A8E">
            <w:pPr>
              <w:jc w:val="center"/>
              <w:rPr>
                <w:b/>
                <w:color w:val="auto"/>
                <w:szCs w:val="22"/>
              </w:rPr>
            </w:pPr>
            <w:r w:rsidRPr="00FA4DCD">
              <w:rPr>
                <w:b/>
                <w:color w:val="auto"/>
                <w:szCs w:val="22"/>
              </w:rPr>
              <w:t>Název</w:t>
            </w:r>
          </w:p>
        </w:tc>
        <w:tc>
          <w:tcPr>
            <w:tcW w:w="7654" w:type="dxa"/>
            <w:gridSpan w:val="3"/>
            <w:tcBorders>
              <w:bottom w:val="single" w:sz="4" w:space="0" w:color="auto"/>
            </w:tcBorders>
          </w:tcPr>
          <w:p w14:paraId="4E9EF035" w14:textId="503B0346" w:rsidR="001D2B67" w:rsidRPr="00FA4DCD" w:rsidRDefault="0073073D" w:rsidP="007D7EC2">
            <w:pPr>
              <w:pStyle w:val="Nzev"/>
              <w:spacing w:after="240"/>
              <w:rPr>
                <w:bCs w:val="0"/>
                <w:iCs/>
                <w:caps/>
                <w:noProof/>
                <w:color w:val="auto"/>
                <w:sz w:val="22"/>
                <w:szCs w:val="22"/>
                <w:lang w:eastAsia="en-US" w:bidi="en-US"/>
              </w:rPr>
            </w:pPr>
            <w:r>
              <w:rPr>
                <w:bCs w:val="0"/>
                <w:iCs/>
                <w:caps/>
                <w:noProof/>
                <w:color w:val="auto"/>
                <w:sz w:val="22"/>
                <w:szCs w:val="22"/>
                <w:lang w:eastAsia="en-US" w:bidi="en-US"/>
              </w:rPr>
              <w:t>SLUŽBY ODPADOVÉHO HOSPODÁŘSTVÍ</w:t>
            </w:r>
            <w:r w:rsidR="0046710F" w:rsidRPr="0046710F">
              <w:rPr>
                <w:bCs w:val="0"/>
                <w:iCs/>
                <w:caps/>
                <w:noProof/>
                <w:color w:val="auto"/>
                <w:sz w:val="22"/>
                <w:szCs w:val="22"/>
                <w:lang w:eastAsia="en-US" w:bidi="en-US"/>
              </w:rPr>
              <w:t xml:space="preserve"> pro Ústí nad Labem</w:t>
            </w:r>
          </w:p>
        </w:tc>
      </w:tr>
      <w:tr w:rsidR="0046710F" w:rsidRPr="00FA4DCD" w14:paraId="48DFB218" w14:textId="77777777" w:rsidTr="00241912">
        <w:trPr>
          <w:trHeight w:val="802"/>
          <w:jc w:val="center"/>
        </w:trPr>
        <w:tc>
          <w:tcPr>
            <w:tcW w:w="1920" w:type="dxa"/>
            <w:tcBorders>
              <w:bottom w:val="single" w:sz="4" w:space="0" w:color="auto"/>
            </w:tcBorders>
            <w:shd w:val="clear" w:color="auto" w:fill="8DB3E2"/>
            <w:vAlign w:val="center"/>
          </w:tcPr>
          <w:p w14:paraId="78C48845" w14:textId="5E092EF2" w:rsidR="0046710F" w:rsidRPr="00FA4DCD" w:rsidRDefault="0046710F" w:rsidP="00B51BE0">
            <w:pPr>
              <w:jc w:val="center"/>
              <w:rPr>
                <w:color w:val="auto"/>
                <w:szCs w:val="22"/>
              </w:rPr>
            </w:pPr>
            <w:r w:rsidRPr="00B51BE0">
              <w:rPr>
                <w:b/>
                <w:color w:val="auto"/>
                <w:szCs w:val="22"/>
              </w:rPr>
              <w:t>Část veřejné zakázky</w:t>
            </w:r>
          </w:p>
        </w:tc>
        <w:tc>
          <w:tcPr>
            <w:tcW w:w="7654" w:type="dxa"/>
            <w:gridSpan w:val="3"/>
            <w:tcBorders>
              <w:bottom w:val="single" w:sz="4" w:space="0" w:color="auto"/>
            </w:tcBorders>
          </w:tcPr>
          <w:p w14:paraId="1BEAAED7" w14:textId="2CEB88C2" w:rsidR="00241912" w:rsidRDefault="00A2176F" w:rsidP="00B51BE0">
            <w:pPr>
              <w:pStyle w:val="Stylodstavecslovan"/>
              <w:numPr>
                <w:ilvl w:val="0"/>
                <w:numId w:val="0"/>
              </w:numPr>
              <w:jc w:val="center"/>
              <w:rPr>
                <w:b/>
                <w:highlight w:val="yellow"/>
              </w:rPr>
            </w:pPr>
            <w:r w:rsidRPr="00390B50">
              <w:rPr>
                <w:b/>
                <w:highlight w:val="yellow"/>
              </w:rPr>
              <w:t xml:space="preserve">Část </w:t>
            </w:r>
            <w:r w:rsidR="00AE78D7">
              <w:rPr>
                <w:b/>
                <w:highlight w:val="yellow"/>
              </w:rPr>
              <w:t>1</w:t>
            </w:r>
            <w:r w:rsidRPr="00390B50">
              <w:rPr>
                <w:b/>
                <w:highlight w:val="yellow"/>
              </w:rPr>
              <w:t xml:space="preserve">: </w:t>
            </w:r>
            <w:r w:rsidR="00994E47" w:rsidRPr="00390B50">
              <w:rPr>
                <w:b/>
                <w:highlight w:val="yellow"/>
              </w:rPr>
              <w:t>Odpadové hospodářství – směsný komunální o</w:t>
            </w:r>
            <w:r w:rsidR="00994E47" w:rsidRPr="008B2290">
              <w:rPr>
                <w:b/>
                <w:highlight w:val="yellow"/>
              </w:rPr>
              <w:t>dpad</w:t>
            </w:r>
            <w:r w:rsidR="008B2290" w:rsidRPr="008B2290">
              <w:rPr>
                <w:b/>
                <w:highlight w:val="yellow"/>
              </w:rPr>
              <w:t xml:space="preserve"> </w:t>
            </w:r>
            <w:r w:rsidR="008B2290" w:rsidRPr="002F107E">
              <w:rPr>
                <w:b/>
                <w:highlight w:val="yellow"/>
              </w:rPr>
              <w:t>a odstraňování odpadů vzniklých při mimořádných situacích</w:t>
            </w:r>
            <w:r w:rsidR="008B2290" w:rsidRPr="008B2290">
              <w:rPr>
                <w:b/>
              </w:rPr>
              <w:t xml:space="preserve">  </w:t>
            </w:r>
          </w:p>
          <w:p w14:paraId="26511974" w14:textId="173308F0" w:rsidR="0046710F" w:rsidRPr="00390B50" w:rsidRDefault="00994E47" w:rsidP="00B51BE0">
            <w:pPr>
              <w:pStyle w:val="Stylodstavecslovan"/>
              <w:numPr>
                <w:ilvl w:val="0"/>
                <w:numId w:val="0"/>
              </w:numPr>
              <w:jc w:val="center"/>
              <w:rPr>
                <w:b/>
                <w:i/>
                <w:highlight w:val="yellow"/>
              </w:rPr>
            </w:pPr>
            <w:r w:rsidRPr="00390B50">
              <w:rPr>
                <w:b/>
                <w:highlight w:val="yellow"/>
              </w:rPr>
              <w:t xml:space="preserve"> </w:t>
            </w:r>
            <w:r w:rsidRPr="00390B50">
              <w:rPr>
                <w:b/>
                <w:i/>
                <w:highlight w:val="yellow"/>
              </w:rPr>
              <w:t>/nebo/</w:t>
            </w:r>
          </w:p>
          <w:p w14:paraId="26ACA918" w14:textId="11C03EB9" w:rsidR="00994E47" w:rsidRPr="00B51BE0" w:rsidRDefault="00994E47" w:rsidP="00390B50">
            <w:pPr>
              <w:pStyle w:val="Stylodstavecslovan"/>
              <w:numPr>
                <w:ilvl w:val="0"/>
                <w:numId w:val="0"/>
              </w:numPr>
              <w:jc w:val="center"/>
              <w:rPr>
                <w:bCs/>
              </w:rPr>
            </w:pPr>
            <w:r w:rsidRPr="00390B50">
              <w:rPr>
                <w:b/>
                <w:highlight w:val="yellow"/>
              </w:rPr>
              <w:t xml:space="preserve">Část </w:t>
            </w:r>
            <w:r w:rsidR="00AE78D7">
              <w:rPr>
                <w:b/>
                <w:highlight w:val="yellow"/>
              </w:rPr>
              <w:t>2</w:t>
            </w:r>
            <w:r w:rsidRPr="00390B50">
              <w:rPr>
                <w:b/>
                <w:highlight w:val="yellow"/>
              </w:rPr>
              <w:t xml:space="preserve">: </w:t>
            </w:r>
            <w:r w:rsidR="00F30E1C" w:rsidRPr="00390B50">
              <w:rPr>
                <w:b/>
                <w:highlight w:val="yellow"/>
              </w:rPr>
              <w:t>Odpadové hospodářství – tříděný komunální odpad</w:t>
            </w:r>
            <w:r w:rsidR="00D156A1">
              <w:rPr>
                <w:b/>
                <w:highlight w:val="yellow"/>
              </w:rPr>
              <w:t>, sběrné dvory</w:t>
            </w:r>
            <w:r w:rsidR="00F30E1C" w:rsidRPr="00390B50">
              <w:rPr>
                <w:b/>
                <w:highlight w:val="yellow"/>
              </w:rPr>
              <w:t xml:space="preserve"> a doplňkové činnosti odpadového hospodářství</w:t>
            </w:r>
          </w:p>
        </w:tc>
      </w:tr>
      <w:tr w:rsidR="009D1A4C" w:rsidRPr="00FA4DCD" w14:paraId="4E9EF038" w14:textId="77777777" w:rsidTr="00241912">
        <w:trPr>
          <w:trHeight w:val="215"/>
          <w:jc w:val="center"/>
        </w:trPr>
        <w:tc>
          <w:tcPr>
            <w:tcW w:w="9574" w:type="dxa"/>
            <w:gridSpan w:val="4"/>
            <w:tcBorders>
              <w:bottom w:val="single" w:sz="4" w:space="0" w:color="auto"/>
            </w:tcBorders>
            <w:shd w:val="clear" w:color="auto" w:fill="8DB3E2"/>
          </w:tcPr>
          <w:p w14:paraId="4E9EF037" w14:textId="77777777" w:rsidR="009D1A4C" w:rsidRPr="00FA4DCD" w:rsidRDefault="009D1A4C" w:rsidP="008E2A8E">
            <w:pPr>
              <w:jc w:val="center"/>
              <w:rPr>
                <w:b/>
                <w:color w:val="auto"/>
                <w:szCs w:val="22"/>
              </w:rPr>
            </w:pPr>
            <w:r w:rsidRPr="00FA4DCD">
              <w:rPr>
                <w:b/>
                <w:color w:val="auto"/>
                <w:szCs w:val="22"/>
              </w:rPr>
              <w:t>Základní identifikační údaje</w:t>
            </w:r>
          </w:p>
        </w:tc>
      </w:tr>
      <w:tr w:rsidR="009D1A4C" w:rsidRPr="00FA4DCD" w14:paraId="4E9EF03A" w14:textId="77777777" w:rsidTr="00241912">
        <w:trPr>
          <w:trHeight w:val="348"/>
          <w:jc w:val="center"/>
        </w:trPr>
        <w:tc>
          <w:tcPr>
            <w:tcW w:w="9574" w:type="dxa"/>
            <w:gridSpan w:val="4"/>
            <w:shd w:val="clear" w:color="auto" w:fill="B8CCE4"/>
          </w:tcPr>
          <w:p w14:paraId="4E9EF039" w14:textId="77777777" w:rsidR="009D1A4C" w:rsidRPr="00FA4DCD" w:rsidRDefault="009D1A4C" w:rsidP="008E2A8E">
            <w:pPr>
              <w:rPr>
                <w:b/>
                <w:color w:val="auto"/>
                <w:szCs w:val="22"/>
              </w:rPr>
            </w:pPr>
            <w:r w:rsidRPr="00FA4DCD">
              <w:rPr>
                <w:b/>
                <w:color w:val="auto"/>
                <w:szCs w:val="22"/>
              </w:rPr>
              <w:t>Zadavatel:</w:t>
            </w:r>
          </w:p>
        </w:tc>
      </w:tr>
      <w:tr w:rsidR="009D1A4C" w:rsidRPr="00FA4DCD" w14:paraId="4E9EF03D" w14:textId="77777777" w:rsidTr="00241912">
        <w:trPr>
          <w:trHeight w:val="332"/>
          <w:jc w:val="center"/>
        </w:trPr>
        <w:tc>
          <w:tcPr>
            <w:tcW w:w="3023" w:type="dxa"/>
            <w:gridSpan w:val="3"/>
            <w:shd w:val="clear" w:color="auto" w:fill="DAEEF3"/>
          </w:tcPr>
          <w:p w14:paraId="4E9EF03B" w14:textId="77777777" w:rsidR="009D1A4C" w:rsidRPr="00FA4DCD" w:rsidRDefault="009D1A4C" w:rsidP="008E2A8E">
            <w:pPr>
              <w:rPr>
                <w:b/>
                <w:color w:val="auto"/>
                <w:szCs w:val="22"/>
              </w:rPr>
            </w:pPr>
            <w:r w:rsidRPr="00FA4DCD">
              <w:rPr>
                <w:b/>
                <w:color w:val="auto"/>
                <w:szCs w:val="22"/>
              </w:rPr>
              <w:t>Název:</w:t>
            </w:r>
          </w:p>
        </w:tc>
        <w:tc>
          <w:tcPr>
            <w:tcW w:w="6551" w:type="dxa"/>
            <w:vAlign w:val="center"/>
          </w:tcPr>
          <w:p w14:paraId="4E9EF03C" w14:textId="67E5FAFE" w:rsidR="009D1A4C" w:rsidRPr="00FA4DCD" w:rsidRDefault="00FF6104" w:rsidP="00FF6104">
            <w:pPr>
              <w:spacing w:line="320" w:lineRule="atLeast"/>
              <w:rPr>
                <w:b/>
                <w:bCs/>
                <w:color w:val="auto"/>
                <w:szCs w:val="22"/>
              </w:rPr>
            </w:pPr>
            <w:r>
              <w:rPr>
                <w:rFonts w:cs="Calibri"/>
                <w:b/>
                <w:bCs/>
                <w:color w:val="auto"/>
                <w:szCs w:val="22"/>
              </w:rPr>
              <w:t>Statutární město Ústí nad Labem</w:t>
            </w:r>
          </w:p>
        </w:tc>
      </w:tr>
      <w:tr w:rsidR="009D1A4C" w:rsidRPr="00FA4DCD" w14:paraId="4E9EF040" w14:textId="77777777" w:rsidTr="00241912">
        <w:trPr>
          <w:trHeight w:val="332"/>
          <w:jc w:val="center"/>
        </w:trPr>
        <w:tc>
          <w:tcPr>
            <w:tcW w:w="3023" w:type="dxa"/>
            <w:gridSpan w:val="3"/>
            <w:shd w:val="clear" w:color="auto" w:fill="DAEEF3"/>
          </w:tcPr>
          <w:p w14:paraId="4E9EF03E" w14:textId="77777777" w:rsidR="009D1A4C" w:rsidRPr="00FA4DCD" w:rsidRDefault="009D1A4C" w:rsidP="008E2A8E">
            <w:pPr>
              <w:rPr>
                <w:b/>
                <w:color w:val="auto"/>
                <w:szCs w:val="22"/>
              </w:rPr>
            </w:pPr>
            <w:r w:rsidRPr="00FA4DCD">
              <w:rPr>
                <w:b/>
                <w:color w:val="auto"/>
                <w:szCs w:val="22"/>
              </w:rPr>
              <w:t>Sídlo:</w:t>
            </w:r>
          </w:p>
        </w:tc>
        <w:tc>
          <w:tcPr>
            <w:tcW w:w="6551" w:type="dxa"/>
            <w:vAlign w:val="center"/>
          </w:tcPr>
          <w:p w14:paraId="4E9EF03F" w14:textId="2B578F72" w:rsidR="009D1A4C" w:rsidRPr="00FA4DCD" w:rsidRDefault="00492327" w:rsidP="00FF6104">
            <w:pPr>
              <w:spacing w:line="320" w:lineRule="atLeast"/>
              <w:rPr>
                <w:color w:val="auto"/>
                <w:szCs w:val="22"/>
              </w:rPr>
            </w:pPr>
            <w:r w:rsidRPr="00343965">
              <w:rPr>
                <w:rFonts w:cs="Calibri"/>
                <w:color w:val="auto"/>
                <w:szCs w:val="22"/>
              </w:rPr>
              <w:t>Velká Hradební 2336/8</w:t>
            </w:r>
            <w:r>
              <w:rPr>
                <w:rFonts w:cs="Calibri"/>
                <w:color w:val="auto"/>
                <w:szCs w:val="22"/>
              </w:rPr>
              <w:t xml:space="preserve">, </w:t>
            </w:r>
            <w:r w:rsidRPr="00343965">
              <w:rPr>
                <w:rFonts w:cs="Calibri"/>
                <w:color w:val="auto"/>
                <w:szCs w:val="22"/>
              </w:rPr>
              <w:t>Ústí nad Labem</w:t>
            </w:r>
            <w:r>
              <w:rPr>
                <w:rFonts w:cs="Calibri"/>
                <w:color w:val="auto"/>
                <w:szCs w:val="22"/>
              </w:rPr>
              <w:t>, PSČ: 401 00</w:t>
            </w:r>
          </w:p>
        </w:tc>
      </w:tr>
      <w:tr w:rsidR="009D1A4C" w:rsidRPr="00FA4DCD" w14:paraId="4E9EF043" w14:textId="77777777" w:rsidTr="00241912">
        <w:trPr>
          <w:trHeight w:val="348"/>
          <w:jc w:val="center"/>
        </w:trPr>
        <w:tc>
          <w:tcPr>
            <w:tcW w:w="3023" w:type="dxa"/>
            <w:gridSpan w:val="3"/>
            <w:shd w:val="clear" w:color="auto" w:fill="DAEEF3"/>
          </w:tcPr>
          <w:p w14:paraId="4E9EF041" w14:textId="77777777" w:rsidR="009D1A4C" w:rsidRPr="00FA4DCD" w:rsidRDefault="009D1A4C" w:rsidP="008E2A8E">
            <w:pPr>
              <w:rPr>
                <w:b/>
                <w:color w:val="auto"/>
                <w:szCs w:val="22"/>
              </w:rPr>
            </w:pPr>
            <w:r w:rsidRPr="00FA4DCD">
              <w:rPr>
                <w:b/>
                <w:color w:val="auto"/>
                <w:szCs w:val="22"/>
              </w:rPr>
              <w:t>IČ</w:t>
            </w:r>
            <w:r w:rsidR="00E96538">
              <w:rPr>
                <w:b/>
                <w:color w:val="auto"/>
                <w:szCs w:val="22"/>
              </w:rPr>
              <w:t>O</w:t>
            </w:r>
            <w:r w:rsidRPr="00FA4DCD">
              <w:rPr>
                <w:b/>
                <w:color w:val="auto"/>
                <w:szCs w:val="22"/>
              </w:rPr>
              <w:t>:</w:t>
            </w:r>
          </w:p>
        </w:tc>
        <w:tc>
          <w:tcPr>
            <w:tcW w:w="6551" w:type="dxa"/>
            <w:vAlign w:val="center"/>
          </w:tcPr>
          <w:p w14:paraId="4E9EF042" w14:textId="3BF6F2C8" w:rsidR="009D1A4C" w:rsidRPr="00FA4DCD" w:rsidRDefault="00FF6104" w:rsidP="004F7D2E">
            <w:pPr>
              <w:rPr>
                <w:color w:val="auto"/>
                <w:szCs w:val="22"/>
              </w:rPr>
            </w:pPr>
            <w:r w:rsidRPr="00343965">
              <w:rPr>
                <w:rFonts w:cs="Calibri"/>
                <w:color w:val="auto"/>
                <w:szCs w:val="22"/>
              </w:rPr>
              <w:t>000</w:t>
            </w:r>
            <w:r w:rsidR="002A178A">
              <w:rPr>
                <w:rFonts w:cs="Calibri"/>
                <w:color w:val="auto"/>
                <w:szCs w:val="22"/>
              </w:rPr>
              <w:t xml:space="preserve"> </w:t>
            </w:r>
            <w:r w:rsidRPr="00343965">
              <w:rPr>
                <w:rFonts w:cs="Calibri"/>
                <w:color w:val="auto"/>
                <w:szCs w:val="22"/>
              </w:rPr>
              <w:t>81</w:t>
            </w:r>
            <w:r w:rsidR="002A178A">
              <w:rPr>
                <w:rFonts w:cs="Calibri"/>
                <w:color w:val="auto"/>
                <w:szCs w:val="22"/>
              </w:rPr>
              <w:t xml:space="preserve"> </w:t>
            </w:r>
            <w:r w:rsidRPr="00343965">
              <w:rPr>
                <w:rFonts w:cs="Calibri"/>
                <w:color w:val="auto"/>
                <w:szCs w:val="22"/>
              </w:rPr>
              <w:t>531</w:t>
            </w:r>
          </w:p>
        </w:tc>
      </w:tr>
      <w:tr w:rsidR="009D1A4C" w:rsidRPr="00FA4DCD" w14:paraId="4E9EF046" w14:textId="77777777" w:rsidTr="00241912">
        <w:trPr>
          <w:trHeight w:val="380"/>
          <w:jc w:val="center"/>
        </w:trPr>
        <w:tc>
          <w:tcPr>
            <w:tcW w:w="3023" w:type="dxa"/>
            <w:gridSpan w:val="3"/>
            <w:tcBorders>
              <w:bottom w:val="single" w:sz="4" w:space="0" w:color="auto"/>
            </w:tcBorders>
            <w:shd w:val="clear" w:color="auto" w:fill="DAEEF3"/>
          </w:tcPr>
          <w:p w14:paraId="4E9EF044" w14:textId="72B4D68F" w:rsidR="009D1A4C" w:rsidRPr="00FA4DCD" w:rsidRDefault="009D1A4C" w:rsidP="002A178A">
            <w:pPr>
              <w:rPr>
                <w:b/>
                <w:color w:val="auto"/>
                <w:szCs w:val="22"/>
              </w:rPr>
            </w:pPr>
            <w:r w:rsidRPr="00FA4DCD">
              <w:rPr>
                <w:b/>
                <w:bCs/>
                <w:color w:val="auto"/>
                <w:szCs w:val="22"/>
              </w:rPr>
              <w:t xml:space="preserve">Osoba oprávněná </w:t>
            </w:r>
            <w:r w:rsidR="002A178A">
              <w:rPr>
                <w:b/>
                <w:bCs/>
                <w:color w:val="auto"/>
                <w:szCs w:val="22"/>
              </w:rPr>
              <w:t xml:space="preserve">zastupovat </w:t>
            </w:r>
            <w:r w:rsidRPr="00FA4DCD">
              <w:rPr>
                <w:b/>
                <w:bCs/>
                <w:color w:val="auto"/>
                <w:szCs w:val="22"/>
              </w:rPr>
              <w:t>zadavatele:</w:t>
            </w:r>
          </w:p>
        </w:tc>
        <w:tc>
          <w:tcPr>
            <w:tcW w:w="6551" w:type="dxa"/>
            <w:tcBorders>
              <w:bottom w:val="single" w:sz="4" w:space="0" w:color="auto"/>
            </w:tcBorders>
            <w:vAlign w:val="center"/>
          </w:tcPr>
          <w:p w14:paraId="4E9EF045" w14:textId="5576A670" w:rsidR="009D1A4C" w:rsidRPr="00DD237C" w:rsidRDefault="00AE78D7" w:rsidP="00081FAA">
            <w:pPr>
              <w:rPr>
                <w:color w:val="auto"/>
                <w:szCs w:val="22"/>
              </w:rPr>
            </w:pPr>
            <w:r w:rsidRPr="00AE78D7">
              <w:rPr>
                <w:bCs/>
                <w:color w:val="auto"/>
                <w:szCs w:val="22"/>
              </w:rPr>
              <w:t>PhDr. Ing. Petr Nedvědický</w:t>
            </w:r>
            <w:r w:rsidR="00FF6104" w:rsidRPr="00FC527E">
              <w:rPr>
                <w:bCs/>
                <w:color w:val="auto"/>
                <w:szCs w:val="22"/>
              </w:rPr>
              <w:t>, primátor</w:t>
            </w:r>
          </w:p>
        </w:tc>
      </w:tr>
      <w:tr w:rsidR="009D1A4C" w:rsidRPr="00FA4DCD" w14:paraId="4E9EF049" w14:textId="77777777" w:rsidTr="00241912">
        <w:trPr>
          <w:trHeight w:val="73"/>
          <w:jc w:val="center"/>
        </w:trPr>
        <w:tc>
          <w:tcPr>
            <w:tcW w:w="3023" w:type="dxa"/>
            <w:gridSpan w:val="3"/>
            <w:tcBorders>
              <w:bottom w:val="single" w:sz="4" w:space="0" w:color="auto"/>
              <w:right w:val="nil"/>
            </w:tcBorders>
            <w:shd w:val="clear" w:color="auto" w:fill="B8CCE4"/>
          </w:tcPr>
          <w:p w14:paraId="4E9EF047" w14:textId="43DBF552" w:rsidR="009D1A4C" w:rsidRPr="00FA4DCD" w:rsidRDefault="001E0DF5" w:rsidP="008E2A8E">
            <w:pPr>
              <w:rPr>
                <w:b/>
                <w:color w:val="auto"/>
                <w:szCs w:val="22"/>
              </w:rPr>
            </w:pPr>
            <w:r>
              <w:rPr>
                <w:b/>
                <w:color w:val="auto"/>
                <w:szCs w:val="22"/>
              </w:rPr>
              <w:t>Dodavatel</w:t>
            </w:r>
            <w:r w:rsidR="009D1A4C" w:rsidRPr="00FA4DCD">
              <w:rPr>
                <w:b/>
                <w:color w:val="auto"/>
                <w:szCs w:val="22"/>
              </w:rPr>
              <w:t>:</w:t>
            </w:r>
          </w:p>
        </w:tc>
        <w:tc>
          <w:tcPr>
            <w:tcW w:w="6551" w:type="dxa"/>
            <w:tcBorders>
              <w:left w:val="nil"/>
              <w:bottom w:val="single" w:sz="4" w:space="0" w:color="auto"/>
            </w:tcBorders>
            <w:shd w:val="clear" w:color="auto" w:fill="B8CCE4"/>
          </w:tcPr>
          <w:p w14:paraId="4E9EF048" w14:textId="77777777" w:rsidR="009D1A4C" w:rsidRPr="00FA4DCD" w:rsidRDefault="009D1A4C" w:rsidP="008E2A8E">
            <w:pPr>
              <w:rPr>
                <w:b/>
                <w:color w:val="auto"/>
                <w:szCs w:val="22"/>
              </w:rPr>
            </w:pPr>
          </w:p>
        </w:tc>
      </w:tr>
      <w:tr w:rsidR="00D2049E" w:rsidRPr="00FA4DCD" w14:paraId="4E9EF04C" w14:textId="77777777" w:rsidTr="00241912">
        <w:trPr>
          <w:trHeight w:val="358"/>
          <w:jc w:val="center"/>
        </w:trPr>
        <w:tc>
          <w:tcPr>
            <w:tcW w:w="3023" w:type="dxa"/>
            <w:gridSpan w:val="3"/>
            <w:tcBorders>
              <w:top w:val="single" w:sz="4" w:space="0" w:color="auto"/>
            </w:tcBorders>
            <w:shd w:val="clear" w:color="auto" w:fill="DAEEF3"/>
          </w:tcPr>
          <w:p w14:paraId="4E9EF04A" w14:textId="77777777" w:rsidR="00D2049E" w:rsidRPr="00FA4DCD" w:rsidRDefault="00D2049E" w:rsidP="008E2A8E">
            <w:pPr>
              <w:rPr>
                <w:b/>
                <w:color w:val="auto"/>
                <w:szCs w:val="22"/>
              </w:rPr>
            </w:pPr>
            <w:r w:rsidRPr="00FA4DCD">
              <w:rPr>
                <w:b/>
                <w:color w:val="auto"/>
                <w:szCs w:val="22"/>
              </w:rPr>
              <w:t>Název:</w:t>
            </w:r>
          </w:p>
        </w:tc>
        <w:tc>
          <w:tcPr>
            <w:tcW w:w="6551" w:type="dxa"/>
            <w:tcBorders>
              <w:top w:val="single" w:sz="4" w:space="0" w:color="auto"/>
            </w:tcBorders>
          </w:tcPr>
          <w:p w14:paraId="4E9EF04B" w14:textId="685F3470" w:rsidR="00D2049E" w:rsidRPr="00FA4DCD" w:rsidRDefault="00D2049E" w:rsidP="001D2B67">
            <w:pPr>
              <w:rPr>
                <w:color w:val="auto"/>
                <w:szCs w:val="22"/>
              </w:rPr>
            </w:pPr>
            <w:r w:rsidRPr="001044AF">
              <w:rPr>
                <w:rFonts w:asciiTheme="minorHAnsi" w:hAnsiTheme="minorHAnsi" w:cstheme="minorHAnsi"/>
                <w:color w:val="auto"/>
                <w:szCs w:val="22"/>
                <w:highlight w:val="yellow"/>
                <w:lang w:val="en-US"/>
              </w:rPr>
              <w:t xml:space="preserve">[DOPLNÍ </w:t>
            </w:r>
            <w:r w:rsidR="001E0DF5">
              <w:rPr>
                <w:rFonts w:asciiTheme="minorHAnsi" w:hAnsiTheme="minorHAnsi" w:cstheme="minorHAnsi"/>
                <w:color w:val="auto"/>
                <w:szCs w:val="22"/>
                <w:highlight w:val="yellow"/>
                <w:lang w:val="en-US"/>
              </w:rPr>
              <w:t>DODAVATEL</w:t>
            </w:r>
            <w:r w:rsidRPr="001044AF">
              <w:rPr>
                <w:rFonts w:asciiTheme="minorHAnsi" w:hAnsiTheme="minorHAnsi" w:cstheme="minorHAnsi"/>
                <w:color w:val="auto"/>
                <w:szCs w:val="22"/>
                <w:highlight w:val="yellow"/>
                <w:lang w:val="en-US"/>
              </w:rPr>
              <w:t>]</w:t>
            </w:r>
          </w:p>
        </w:tc>
      </w:tr>
      <w:tr w:rsidR="00D2049E" w:rsidRPr="00FA4DCD" w14:paraId="4E9EF04F" w14:textId="77777777" w:rsidTr="00241912">
        <w:trPr>
          <w:trHeight w:val="406"/>
          <w:jc w:val="center"/>
        </w:trPr>
        <w:tc>
          <w:tcPr>
            <w:tcW w:w="3023" w:type="dxa"/>
            <w:gridSpan w:val="3"/>
            <w:shd w:val="clear" w:color="auto" w:fill="DAEEF3"/>
          </w:tcPr>
          <w:p w14:paraId="4E9EF04D" w14:textId="77777777" w:rsidR="00D2049E" w:rsidRPr="00FA4DCD" w:rsidRDefault="00D2049E" w:rsidP="008E2A8E">
            <w:pPr>
              <w:rPr>
                <w:b/>
                <w:color w:val="auto"/>
                <w:szCs w:val="22"/>
              </w:rPr>
            </w:pPr>
            <w:r w:rsidRPr="00FA4DCD">
              <w:rPr>
                <w:b/>
                <w:color w:val="auto"/>
                <w:szCs w:val="22"/>
              </w:rPr>
              <w:t>Sídlo podnikání:</w:t>
            </w:r>
          </w:p>
        </w:tc>
        <w:tc>
          <w:tcPr>
            <w:tcW w:w="6551" w:type="dxa"/>
          </w:tcPr>
          <w:p w14:paraId="4E9EF04E" w14:textId="276B8AE0" w:rsidR="00D2049E" w:rsidRPr="00FA4DCD" w:rsidRDefault="00D2049E" w:rsidP="008E2A8E">
            <w:pPr>
              <w:rPr>
                <w:color w:val="auto"/>
                <w:szCs w:val="22"/>
              </w:rPr>
            </w:pPr>
            <w:r w:rsidRPr="001044AF">
              <w:rPr>
                <w:rFonts w:asciiTheme="minorHAnsi" w:hAnsiTheme="minorHAnsi" w:cstheme="minorHAnsi"/>
                <w:color w:val="auto"/>
                <w:szCs w:val="22"/>
                <w:highlight w:val="yellow"/>
                <w:lang w:val="en-US"/>
              </w:rPr>
              <w:t xml:space="preserve">[DOPLNÍ </w:t>
            </w:r>
            <w:r w:rsidR="001E0DF5">
              <w:rPr>
                <w:rFonts w:asciiTheme="minorHAnsi" w:hAnsiTheme="minorHAnsi" w:cstheme="minorHAnsi"/>
                <w:color w:val="auto"/>
                <w:szCs w:val="22"/>
                <w:highlight w:val="yellow"/>
                <w:lang w:val="en-US"/>
              </w:rPr>
              <w:t>DODAVATEL</w:t>
            </w:r>
            <w:r w:rsidRPr="001044AF">
              <w:rPr>
                <w:rFonts w:asciiTheme="minorHAnsi" w:hAnsiTheme="minorHAnsi" w:cstheme="minorHAnsi"/>
                <w:color w:val="auto"/>
                <w:szCs w:val="22"/>
                <w:highlight w:val="yellow"/>
                <w:lang w:val="en-US"/>
              </w:rPr>
              <w:t>]</w:t>
            </w:r>
          </w:p>
        </w:tc>
      </w:tr>
      <w:tr w:rsidR="00D2049E" w:rsidRPr="00FA4DCD" w14:paraId="4E9EF052" w14:textId="77777777" w:rsidTr="00241912">
        <w:trPr>
          <w:trHeight w:val="348"/>
          <w:jc w:val="center"/>
        </w:trPr>
        <w:tc>
          <w:tcPr>
            <w:tcW w:w="3023" w:type="dxa"/>
            <w:gridSpan w:val="3"/>
            <w:shd w:val="clear" w:color="auto" w:fill="DAEEF3"/>
          </w:tcPr>
          <w:p w14:paraId="4E9EF050" w14:textId="77777777" w:rsidR="00D2049E" w:rsidRPr="00FA4DCD" w:rsidRDefault="00D2049E" w:rsidP="008E2A8E">
            <w:pPr>
              <w:rPr>
                <w:b/>
                <w:color w:val="auto"/>
                <w:szCs w:val="22"/>
              </w:rPr>
            </w:pPr>
            <w:r w:rsidRPr="00FA4DCD">
              <w:rPr>
                <w:b/>
                <w:color w:val="auto"/>
                <w:szCs w:val="22"/>
              </w:rPr>
              <w:t>Tel/Fax.:</w:t>
            </w:r>
          </w:p>
        </w:tc>
        <w:tc>
          <w:tcPr>
            <w:tcW w:w="6551" w:type="dxa"/>
          </w:tcPr>
          <w:p w14:paraId="4E9EF051" w14:textId="63BB7336" w:rsidR="00D2049E" w:rsidRPr="00FA4DCD" w:rsidRDefault="00D2049E">
            <w:pPr>
              <w:rPr>
                <w:color w:val="auto"/>
              </w:rPr>
            </w:pPr>
            <w:r w:rsidRPr="001044AF">
              <w:rPr>
                <w:rFonts w:asciiTheme="minorHAnsi" w:hAnsiTheme="minorHAnsi" w:cstheme="minorHAnsi"/>
                <w:color w:val="auto"/>
                <w:szCs w:val="22"/>
                <w:highlight w:val="yellow"/>
                <w:lang w:val="en-US"/>
              </w:rPr>
              <w:t xml:space="preserve">[DOPLNÍ </w:t>
            </w:r>
            <w:r w:rsidR="001E0DF5">
              <w:rPr>
                <w:rFonts w:asciiTheme="minorHAnsi" w:hAnsiTheme="minorHAnsi" w:cstheme="minorHAnsi"/>
                <w:color w:val="auto"/>
                <w:szCs w:val="22"/>
                <w:highlight w:val="yellow"/>
                <w:lang w:val="en-US"/>
              </w:rPr>
              <w:t>DODAVATEL</w:t>
            </w:r>
            <w:r w:rsidRPr="001044AF">
              <w:rPr>
                <w:rFonts w:asciiTheme="minorHAnsi" w:hAnsiTheme="minorHAnsi" w:cstheme="minorHAnsi"/>
                <w:color w:val="auto"/>
                <w:szCs w:val="22"/>
                <w:highlight w:val="yellow"/>
                <w:lang w:val="en-US"/>
              </w:rPr>
              <w:t>]</w:t>
            </w:r>
          </w:p>
        </w:tc>
      </w:tr>
      <w:tr w:rsidR="00D2049E" w:rsidRPr="00FA4DCD" w14:paraId="4E9EF055" w14:textId="77777777" w:rsidTr="00241912">
        <w:trPr>
          <w:trHeight w:val="354"/>
          <w:jc w:val="center"/>
        </w:trPr>
        <w:tc>
          <w:tcPr>
            <w:tcW w:w="3023" w:type="dxa"/>
            <w:gridSpan w:val="3"/>
            <w:shd w:val="clear" w:color="auto" w:fill="DAEEF3"/>
          </w:tcPr>
          <w:p w14:paraId="4E9EF053" w14:textId="77777777" w:rsidR="00D2049E" w:rsidRPr="00FA4DCD" w:rsidRDefault="00D2049E" w:rsidP="008E2A8E">
            <w:pPr>
              <w:rPr>
                <w:b/>
                <w:color w:val="auto"/>
                <w:szCs w:val="22"/>
              </w:rPr>
            </w:pPr>
            <w:r w:rsidRPr="00FA4DCD">
              <w:rPr>
                <w:b/>
                <w:color w:val="auto"/>
                <w:szCs w:val="22"/>
              </w:rPr>
              <w:t>IČ</w:t>
            </w:r>
            <w:r>
              <w:rPr>
                <w:b/>
                <w:color w:val="auto"/>
                <w:szCs w:val="22"/>
              </w:rPr>
              <w:t>O</w:t>
            </w:r>
            <w:r w:rsidRPr="00FA4DCD">
              <w:rPr>
                <w:b/>
                <w:color w:val="auto"/>
                <w:szCs w:val="22"/>
              </w:rPr>
              <w:t>:</w:t>
            </w:r>
          </w:p>
        </w:tc>
        <w:tc>
          <w:tcPr>
            <w:tcW w:w="6551" w:type="dxa"/>
          </w:tcPr>
          <w:p w14:paraId="4E9EF054" w14:textId="293FD588" w:rsidR="00D2049E" w:rsidRPr="00FA4DCD" w:rsidRDefault="00D2049E">
            <w:pPr>
              <w:rPr>
                <w:color w:val="auto"/>
              </w:rPr>
            </w:pPr>
            <w:r w:rsidRPr="001044AF">
              <w:rPr>
                <w:rFonts w:asciiTheme="minorHAnsi" w:hAnsiTheme="minorHAnsi" w:cstheme="minorHAnsi"/>
                <w:color w:val="auto"/>
                <w:szCs w:val="22"/>
                <w:highlight w:val="yellow"/>
                <w:lang w:val="en-US"/>
              </w:rPr>
              <w:t xml:space="preserve">[DOPLNÍ </w:t>
            </w:r>
            <w:r w:rsidR="001E0DF5">
              <w:rPr>
                <w:rFonts w:asciiTheme="minorHAnsi" w:hAnsiTheme="minorHAnsi" w:cstheme="minorHAnsi"/>
                <w:color w:val="auto"/>
                <w:szCs w:val="22"/>
                <w:highlight w:val="yellow"/>
                <w:lang w:val="en-US"/>
              </w:rPr>
              <w:t>DODAVATEL</w:t>
            </w:r>
            <w:r w:rsidRPr="001044AF">
              <w:rPr>
                <w:rFonts w:asciiTheme="minorHAnsi" w:hAnsiTheme="minorHAnsi" w:cstheme="minorHAnsi"/>
                <w:color w:val="auto"/>
                <w:szCs w:val="22"/>
                <w:highlight w:val="yellow"/>
                <w:lang w:val="en-US"/>
              </w:rPr>
              <w:t>]</w:t>
            </w:r>
          </w:p>
        </w:tc>
      </w:tr>
      <w:tr w:rsidR="00D2049E" w:rsidRPr="00FA4DCD" w14:paraId="4E9EF058" w14:textId="77777777" w:rsidTr="00241912">
        <w:trPr>
          <w:trHeight w:val="332"/>
          <w:jc w:val="center"/>
        </w:trPr>
        <w:tc>
          <w:tcPr>
            <w:tcW w:w="3023" w:type="dxa"/>
            <w:gridSpan w:val="3"/>
            <w:shd w:val="clear" w:color="auto" w:fill="DAEEF3"/>
          </w:tcPr>
          <w:p w14:paraId="4E9EF056" w14:textId="77777777" w:rsidR="00D2049E" w:rsidRPr="00FA4DCD" w:rsidRDefault="00D2049E" w:rsidP="008E2A8E">
            <w:pPr>
              <w:rPr>
                <w:b/>
                <w:color w:val="auto"/>
                <w:szCs w:val="22"/>
              </w:rPr>
            </w:pPr>
            <w:r w:rsidRPr="00FA4DCD">
              <w:rPr>
                <w:b/>
                <w:color w:val="auto"/>
                <w:szCs w:val="22"/>
              </w:rPr>
              <w:t>DIČ:</w:t>
            </w:r>
          </w:p>
        </w:tc>
        <w:tc>
          <w:tcPr>
            <w:tcW w:w="6551" w:type="dxa"/>
          </w:tcPr>
          <w:p w14:paraId="4E9EF057" w14:textId="10EF8000" w:rsidR="00D2049E" w:rsidRPr="00FA4DCD" w:rsidRDefault="00D2049E">
            <w:pPr>
              <w:rPr>
                <w:color w:val="auto"/>
              </w:rPr>
            </w:pPr>
            <w:r w:rsidRPr="001044AF">
              <w:rPr>
                <w:rFonts w:asciiTheme="minorHAnsi" w:hAnsiTheme="minorHAnsi" w:cstheme="minorHAnsi"/>
                <w:color w:val="auto"/>
                <w:szCs w:val="22"/>
                <w:highlight w:val="yellow"/>
                <w:lang w:val="en-US"/>
              </w:rPr>
              <w:t xml:space="preserve">[DOPLNÍ </w:t>
            </w:r>
            <w:r w:rsidR="001E0DF5">
              <w:rPr>
                <w:rFonts w:asciiTheme="minorHAnsi" w:hAnsiTheme="minorHAnsi" w:cstheme="minorHAnsi"/>
                <w:color w:val="auto"/>
                <w:szCs w:val="22"/>
                <w:highlight w:val="yellow"/>
                <w:lang w:val="en-US"/>
              </w:rPr>
              <w:t>DODAVATEL</w:t>
            </w:r>
            <w:r w:rsidRPr="001044AF">
              <w:rPr>
                <w:rFonts w:asciiTheme="minorHAnsi" w:hAnsiTheme="minorHAnsi" w:cstheme="minorHAnsi"/>
                <w:color w:val="auto"/>
                <w:szCs w:val="22"/>
                <w:highlight w:val="yellow"/>
                <w:lang w:val="en-US"/>
              </w:rPr>
              <w:t>]</w:t>
            </w:r>
          </w:p>
        </w:tc>
      </w:tr>
      <w:tr w:rsidR="00D2049E" w:rsidRPr="00FA4DCD" w14:paraId="4E9EF05B" w14:textId="77777777" w:rsidTr="00241912">
        <w:trPr>
          <w:trHeight w:val="332"/>
          <w:jc w:val="center"/>
        </w:trPr>
        <w:tc>
          <w:tcPr>
            <w:tcW w:w="3023" w:type="dxa"/>
            <w:gridSpan w:val="3"/>
            <w:shd w:val="clear" w:color="auto" w:fill="DAEEF3"/>
          </w:tcPr>
          <w:p w14:paraId="4E9EF059" w14:textId="77777777" w:rsidR="00D2049E" w:rsidRPr="00FA4DCD" w:rsidRDefault="00D2049E" w:rsidP="008E2A8E">
            <w:pPr>
              <w:rPr>
                <w:b/>
                <w:color w:val="auto"/>
                <w:szCs w:val="22"/>
              </w:rPr>
            </w:pPr>
            <w:r w:rsidRPr="00FA4DCD">
              <w:rPr>
                <w:b/>
                <w:color w:val="auto"/>
                <w:szCs w:val="22"/>
              </w:rPr>
              <w:t>Právní forma:</w:t>
            </w:r>
          </w:p>
        </w:tc>
        <w:tc>
          <w:tcPr>
            <w:tcW w:w="6551" w:type="dxa"/>
          </w:tcPr>
          <w:p w14:paraId="4E9EF05A" w14:textId="4F0E3F50" w:rsidR="00D2049E" w:rsidRPr="00FA4DCD" w:rsidRDefault="00D2049E">
            <w:pPr>
              <w:rPr>
                <w:rFonts w:cs="Calibri"/>
                <w:b/>
                <w:bCs/>
                <w:snapToGrid w:val="0"/>
                <w:color w:val="auto"/>
                <w:szCs w:val="22"/>
                <w:highlight w:val="yellow"/>
              </w:rPr>
            </w:pPr>
            <w:r w:rsidRPr="001044AF">
              <w:rPr>
                <w:rFonts w:asciiTheme="minorHAnsi" w:hAnsiTheme="minorHAnsi" w:cstheme="minorHAnsi"/>
                <w:color w:val="auto"/>
                <w:szCs w:val="22"/>
                <w:highlight w:val="yellow"/>
                <w:lang w:val="en-US"/>
              </w:rPr>
              <w:t xml:space="preserve">[DOPLNÍ </w:t>
            </w:r>
            <w:r w:rsidR="001E0DF5">
              <w:rPr>
                <w:rFonts w:asciiTheme="minorHAnsi" w:hAnsiTheme="minorHAnsi" w:cstheme="minorHAnsi"/>
                <w:color w:val="auto"/>
                <w:szCs w:val="22"/>
                <w:highlight w:val="yellow"/>
                <w:lang w:val="en-US"/>
              </w:rPr>
              <w:t>DODAVATEL</w:t>
            </w:r>
            <w:r w:rsidRPr="001044AF">
              <w:rPr>
                <w:rFonts w:asciiTheme="minorHAnsi" w:hAnsiTheme="minorHAnsi" w:cstheme="minorHAnsi"/>
                <w:color w:val="auto"/>
                <w:szCs w:val="22"/>
                <w:highlight w:val="yellow"/>
                <w:lang w:val="en-US"/>
              </w:rPr>
              <w:t>]</w:t>
            </w:r>
          </w:p>
        </w:tc>
      </w:tr>
      <w:tr w:rsidR="00D2049E" w:rsidRPr="00FA4DCD" w14:paraId="4E9EF05E" w14:textId="77777777" w:rsidTr="00241912">
        <w:trPr>
          <w:trHeight w:val="356"/>
          <w:jc w:val="center"/>
        </w:trPr>
        <w:tc>
          <w:tcPr>
            <w:tcW w:w="3023" w:type="dxa"/>
            <w:gridSpan w:val="3"/>
            <w:shd w:val="clear" w:color="auto" w:fill="DAEEF3"/>
          </w:tcPr>
          <w:p w14:paraId="4E9EF05C" w14:textId="709FCC8E" w:rsidR="00D2049E" w:rsidRPr="00FA4DCD" w:rsidRDefault="00D2049E" w:rsidP="002A178A">
            <w:pPr>
              <w:rPr>
                <w:b/>
                <w:color w:val="auto"/>
                <w:szCs w:val="22"/>
              </w:rPr>
            </w:pPr>
            <w:r w:rsidRPr="00FA4DCD">
              <w:rPr>
                <w:b/>
                <w:color w:val="auto"/>
                <w:szCs w:val="22"/>
              </w:rPr>
              <w:t xml:space="preserve">Osoba oprávněná </w:t>
            </w:r>
            <w:r w:rsidR="002A178A">
              <w:rPr>
                <w:b/>
                <w:color w:val="auto"/>
                <w:szCs w:val="22"/>
              </w:rPr>
              <w:t xml:space="preserve">zastupovat </w:t>
            </w:r>
            <w:r w:rsidR="001E0DF5">
              <w:rPr>
                <w:b/>
                <w:color w:val="auto"/>
                <w:szCs w:val="22"/>
              </w:rPr>
              <w:t>dodavatel</w:t>
            </w:r>
            <w:r w:rsidR="002A178A">
              <w:rPr>
                <w:b/>
                <w:color w:val="auto"/>
                <w:szCs w:val="22"/>
              </w:rPr>
              <w:t>e</w:t>
            </w:r>
            <w:r w:rsidRPr="00FA4DCD">
              <w:rPr>
                <w:b/>
                <w:color w:val="auto"/>
                <w:szCs w:val="22"/>
              </w:rPr>
              <w:t>:</w:t>
            </w:r>
          </w:p>
        </w:tc>
        <w:tc>
          <w:tcPr>
            <w:tcW w:w="6551" w:type="dxa"/>
          </w:tcPr>
          <w:p w14:paraId="4E9EF05D" w14:textId="3D776463" w:rsidR="00D2049E" w:rsidRPr="00FA4DCD" w:rsidRDefault="00D2049E">
            <w:pPr>
              <w:rPr>
                <w:color w:val="auto"/>
              </w:rPr>
            </w:pPr>
            <w:r w:rsidRPr="001044AF">
              <w:rPr>
                <w:rFonts w:asciiTheme="minorHAnsi" w:hAnsiTheme="minorHAnsi" w:cstheme="minorHAnsi"/>
                <w:color w:val="auto"/>
                <w:szCs w:val="22"/>
                <w:highlight w:val="yellow"/>
                <w:lang w:val="en-US"/>
              </w:rPr>
              <w:t xml:space="preserve">[DOPLNÍ </w:t>
            </w:r>
            <w:r w:rsidR="001E0DF5">
              <w:rPr>
                <w:rFonts w:asciiTheme="minorHAnsi" w:hAnsiTheme="minorHAnsi" w:cstheme="minorHAnsi"/>
                <w:color w:val="auto"/>
                <w:szCs w:val="22"/>
                <w:highlight w:val="yellow"/>
                <w:lang w:val="en-US"/>
              </w:rPr>
              <w:t>DODAVATEL</w:t>
            </w:r>
            <w:r w:rsidRPr="001044AF">
              <w:rPr>
                <w:rFonts w:asciiTheme="minorHAnsi" w:hAnsiTheme="minorHAnsi" w:cstheme="minorHAnsi"/>
                <w:color w:val="auto"/>
                <w:szCs w:val="22"/>
                <w:highlight w:val="yellow"/>
                <w:lang w:val="en-US"/>
              </w:rPr>
              <w:t>]</w:t>
            </w:r>
          </w:p>
        </w:tc>
      </w:tr>
      <w:tr w:rsidR="00D2049E" w:rsidRPr="00FA4DCD" w14:paraId="4E9EF061" w14:textId="77777777" w:rsidTr="00241912">
        <w:trPr>
          <w:trHeight w:val="418"/>
          <w:jc w:val="center"/>
        </w:trPr>
        <w:tc>
          <w:tcPr>
            <w:tcW w:w="3023" w:type="dxa"/>
            <w:gridSpan w:val="3"/>
            <w:shd w:val="clear" w:color="auto" w:fill="DAEEF3"/>
          </w:tcPr>
          <w:p w14:paraId="4E9EF05F" w14:textId="77777777" w:rsidR="00D2049E" w:rsidRPr="00FA4DCD" w:rsidRDefault="00D2049E" w:rsidP="008E2A8E">
            <w:pPr>
              <w:rPr>
                <w:b/>
                <w:color w:val="auto"/>
                <w:szCs w:val="22"/>
              </w:rPr>
            </w:pPr>
            <w:r w:rsidRPr="00FA4DCD">
              <w:rPr>
                <w:b/>
                <w:color w:val="auto"/>
                <w:szCs w:val="22"/>
              </w:rPr>
              <w:t>Telefon</w:t>
            </w:r>
            <w:r>
              <w:rPr>
                <w:b/>
                <w:color w:val="auto"/>
                <w:szCs w:val="22"/>
              </w:rPr>
              <w:t>:</w:t>
            </w:r>
          </w:p>
        </w:tc>
        <w:tc>
          <w:tcPr>
            <w:tcW w:w="6551" w:type="dxa"/>
          </w:tcPr>
          <w:p w14:paraId="4E9EF060" w14:textId="28530D19" w:rsidR="00D2049E" w:rsidRPr="00FA4DCD" w:rsidRDefault="00D2049E">
            <w:pPr>
              <w:rPr>
                <w:color w:val="auto"/>
              </w:rPr>
            </w:pPr>
            <w:r w:rsidRPr="001044AF">
              <w:rPr>
                <w:rFonts w:asciiTheme="minorHAnsi" w:hAnsiTheme="minorHAnsi" w:cstheme="minorHAnsi"/>
                <w:color w:val="auto"/>
                <w:szCs w:val="22"/>
                <w:highlight w:val="yellow"/>
                <w:lang w:val="en-US"/>
              </w:rPr>
              <w:t xml:space="preserve">[DOPLNÍ </w:t>
            </w:r>
            <w:r w:rsidR="001E0DF5">
              <w:rPr>
                <w:rFonts w:asciiTheme="minorHAnsi" w:hAnsiTheme="minorHAnsi" w:cstheme="minorHAnsi"/>
                <w:color w:val="auto"/>
                <w:szCs w:val="22"/>
                <w:highlight w:val="yellow"/>
                <w:lang w:val="en-US"/>
              </w:rPr>
              <w:t>DODAVATEL</w:t>
            </w:r>
            <w:r w:rsidRPr="001044AF">
              <w:rPr>
                <w:rFonts w:asciiTheme="minorHAnsi" w:hAnsiTheme="minorHAnsi" w:cstheme="minorHAnsi"/>
                <w:color w:val="auto"/>
                <w:szCs w:val="22"/>
                <w:highlight w:val="yellow"/>
                <w:lang w:val="en-US"/>
              </w:rPr>
              <w:t>]</w:t>
            </w:r>
          </w:p>
        </w:tc>
      </w:tr>
      <w:tr w:rsidR="00D2049E" w:rsidRPr="00FA4DCD" w14:paraId="4E9EF064" w14:textId="77777777" w:rsidTr="00241912">
        <w:trPr>
          <w:trHeight w:val="410"/>
          <w:jc w:val="center"/>
        </w:trPr>
        <w:tc>
          <w:tcPr>
            <w:tcW w:w="3023" w:type="dxa"/>
            <w:gridSpan w:val="3"/>
            <w:tcBorders>
              <w:bottom w:val="single" w:sz="4" w:space="0" w:color="auto"/>
            </w:tcBorders>
            <w:shd w:val="clear" w:color="auto" w:fill="DAEEF3"/>
          </w:tcPr>
          <w:p w14:paraId="4E9EF062" w14:textId="5FCEA758" w:rsidR="00D2049E" w:rsidRPr="00FA4DCD" w:rsidRDefault="00D2049E" w:rsidP="008E2A8E">
            <w:pPr>
              <w:rPr>
                <w:b/>
                <w:color w:val="auto"/>
                <w:szCs w:val="22"/>
              </w:rPr>
            </w:pPr>
            <w:r w:rsidRPr="00FA4DCD">
              <w:rPr>
                <w:b/>
                <w:color w:val="auto"/>
                <w:szCs w:val="22"/>
              </w:rPr>
              <w:t>E</w:t>
            </w:r>
            <w:r w:rsidR="002A178A">
              <w:rPr>
                <w:b/>
                <w:color w:val="auto"/>
                <w:szCs w:val="22"/>
              </w:rPr>
              <w:t>-</w:t>
            </w:r>
            <w:r w:rsidRPr="00FA4DCD">
              <w:rPr>
                <w:b/>
                <w:color w:val="auto"/>
                <w:szCs w:val="22"/>
              </w:rPr>
              <w:t xml:space="preserve">mail: </w:t>
            </w:r>
          </w:p>
        </w:tc>
        <w:tc>
          <w:tcPr>
            <w:tcW w:w="6551" w:type="dxa"/>
            <w:tcBorders>
              <w:bottom w:val="single" w:sz="4" w:space="0" w:color="auto"/>
            </w:tcBorders>
          </w:tcPr>
          <w:p w14:paraId="4E9EF063" w14:textId="152A3779" w:rsidR="00D2049E" w:rsidRPr="00FA4DCD" w:rsidRDefault="00D2049E">
            <w:pPr>
              <w:rPr>
                <w:color w:val="auto"/>
              </w:rPr>
            </w:pPr>
            <w:r w:rsidRPr="001044AF">
              <w:rPr>
                <w:rFonts w:asciiTheme="minorHAnsi" w:hAnsiTheme="minorHAnsi" w:cstheme="minorHAnsi"/>
                <w:color w:val="auto"/>
                <w:szCs w:val="22"/>
                <w:highlight w:val="yellow"/>
                <w:lang w:val="en-US"/>
              </w:rPr>
              <w:t xml:space="preserve">[DOPLNÍ </w:t>
            </w:r>
            <w:r w:rsidR="001E0DF5">
              <w:rPr>
                <w:rFonts w:asciiTheme="minorHAnsi" w:hAnsiTheme="minorHAnsi" w:cstheme="minorHAnsi"/>
                <w:color w:val="auto"/>
                <w:szCs w:val="22"/>
                <w:highlight w:val="yellow"/>
                <w:lang w:val="en-US"/>
              </w:rPr>
              <w:t>DODAVATEL</w:t>
            </w:r>
            <w:r w:rsidRPr="001044AF">
              <w:rPr>
                <w:rFonts w:asciiTheme="minorHAnsi" w:hAnsiTheme="minorHAnsi" w:cstheme="minorHAnsi"/>
                <w:color w:val="auto"/>
                <w:szCs w:val="22"/>
                <w:highlight w:val="yellow"/>
                <w:lang w:val="en-US"/>
              </w:rPr>
              <w:t>]</w:t>
            </w:r>
          </w:p>
        </w:tc>
      </w:tr>
      <w:tr w:rsidR="00B51BE0" w:rsidRPr="00FA4DCD" w14:paraId="6EAB80BA" w14:textId="77777777" w:rsidTr="00241912">
        <w:trPr>
          <w:trHeight w:val="410"/>
          <w:jc w:val="center"/>
        </w:trPr>
        <w:tc>
          <w:tcPr>
            <w:tcW w:w="3023" w:type="dxa"/>
            <w:gridSpan w:val="3"/>
            <w:tcBorders>
              <w:bottom w:val="single" w:sz="4" w:space="0" w:color="auto"/>
            </w:tcBorders>
            <w:shd w:val="clear" w:color="auto" w:fill="D99594" w:themeFill="accent2" w:themeFillTint="99"/>
          </w:tcPr>
          <w:p w14:paraId="427AB4DF" w14:textId="505A31EA" w:rsidR="00B51BE0" w:rsidRPr="00FA4DCD" w:rsidRDefault="00B51BE0" w:rsidP="008E2A8E">
            <w:pPr>
              <w:contextualSpacing/>
              <w:rPr>
                <w:b/>
                <w:color w:val="auto"/>
                <w:szCs w:val="22"/>
              </w:rPr>
            </w:pPr>
            <w:r>
              <w:rPr>
                <w:rFonts w:asciiTheme="minorHAnsi" w:hAnsiTheme="minorHAnsi" w:cstheme="minorHAnsi"/>
                <w:b/>
                <w:color w:val="auto"/>
                <w:szCs w:val="22"/>
              </w:rPr>
              <w:t xml:space="preserve">Celková </w:t>
            </w:r>
            <w:r w:rsidR="00CA2814">
              <w:rPr>
                <w:rFonts w:asciiTheme="minorHAnsi" w:hAnsiTheme="minorHAnsi" w:cstheme="minorHAnsi"/>
                <w:b/>
                <w:color w:val="auto"/>
                <w:szCs w:val="22"/>
              </w:rPr>
              <w:t xml:space="preserve">předpokládaná </w:t>
            </w:r>
            <w:r>
              <w:rPr>
                <w:rFonts w:asciiTheme="minorHAnsi" w:hAnsiTheme="minorHAnsi" w:cstheme="minorHAnsi"/>
                <w:b/>
                <w:color w:val="auto"/>
                <w:szCs w:val="22"/>
              </w:rPr>
              <w:t>cena plnění za dobu trvání smlouvy</w:t>
            </w:r>
            <w:r w:rsidRPr="00180EB2">
              <w:rPr>
                <w:rFonts w:asciiTheme="minorHAnsi" w:hAnsiTheme="minorHAnsi" w:cstheme="minorHAnsi"/>
                <w:b/>
                <w:color w:val="auto"/>
                <w:szCs w:val="22"/>
              </w:rPr>
              <w:t xml:space="preserve"> v Kč bez DPH</w:t>
            </w:r>
          </w:p>
        </w:tc>
        <w:tc>
          <w:tcPr>
            <w:tcW w:w="6551" w:type="dxa"/>
            <w:tcBorders>
              <w:bottom w:val="single" w:sz="4" w:space="0" w:color="auto"/>
            </w:tcBorders>
            <w:shd w:val="clear" w:color="auto" w:fill="D99594" w:themeFill="accent2" w:themeFillTint="99"/>
          </w:tcPr>
          <w:p w14:paraId="7879AB3F" w14:textId="0F9EEA10" w:rsidR="00B51BE0" w:rsidRPr="001044AF" w:rsidRDefault="005A11EA">
            <w:pPr>
              <w:contextualSpacing/>
              <w:rPr>
                <w:rFonts w:asciiTheme="minorHAnsi" w:hAnsiTheme="minorHAnsi" w:cstheme="minorHAnsi"/>
                <w:color w:val="auto"/>
                <w:szCs w:val="22"/>
                <w:highlight w:val="yellow"/>
                <w:lang w:val="en-US"/>
              </w:rPr>
            </w:pPr>
            <w:r w:rsidRPr="004A5A38">
              <w:rPr>
                <w:rFonts w:asciiTheme="minorHAnsi" w:hAnsiTheme="minorHAnsi" w:cstheme="minorHAnsi"/>
                <w:color w:val="auto"/>
                <w:szCs w:val="22"/>
                <w:highlight w:val="yellow"/>
                <w:lang w:val="en-US"/>
              </w:rPr>
              <w:t xml:space="preserve">[DOPLNÍ </w:t>
            </w:r>
            <w:r w:rsidR="001E0DF5">
              <w:rPr>
                <w:rFonts w:asciiTheme="minorHAnsi" w:hAnsiTheme="minorHAnsi" w:cstheme="minorHAnsi"/>
                <w:color w:val="auto"/>
                <w:szCs w:val="22"/>
                <w:highlight w:val="yellow"/>
                <w:lang w:val="en-US"/>
              </w:rPr>
              <w:t>DODAVATEL</w:t>
            </w:r>
            <w:r w:rsidRPr="004A5A38">
              <w:rPr>
                <w:rFonts w:asciiTheme="minorHAnsi" w:hAnsiTheme="minorHAnsi" w:cstheme="minorHAnsi"/>
                <w:color w:val="auto"/>
                <w:szCs w:val="22"/>
                <w:highlight w:val="yellow"/>
                <w:lang w:val="en-US"/>
              </w:rPr>
              <w:t>]</w:t>
            </w:r>
          </w:p>
        </w:tc>
      </w:tr>
      <w:tr w:rsidR="00F75277" w:rsidRPr="00FA4DCD" w14:paraId="2A7BA2F2" w14:textId="77777777" w:rsidTr="00241912">
        <w:trPr>
          <w:trHeight w:val="316"/>
          <w:jc w:val="center"/>
        </w:trPr>
        <w:tc>
          <w:tcPr>
            <w:tcW w:w="9574" w:type="dxa"/>
            <w:gridSpan w:val="4"/>
            <w:shd w:val="clear" w:color="auto" w:fill="B8CCE4"/>
          </w:tcPr>
          <w:p w14:paraId="0AA30175" w14:textId="77777777" w:rsidR="00A80FF7" w:rsidRPr="00FA4DCD" w:rsidRDefault="00A80FF7" w:rsidP="00F75277">
            <w:pPr>
              <w:contextualSpacing/>
              <w:jc w:val="center"/>
              <w:rPr>
                <w:b/>
                <w:color w:val="auto"/>
                <w:szCs w:val="22"/>
              </w:rPr>
            </w:pPr>
            <w:r w:rsidRPr="00FA4DCD">
              <w:rPr>
                <w:b/>
                <w:color w:val="auto"/>
                <w:szCs w:val="22"/>
              </w:rPr>
              <w:t>Autorizace nabídky osobou oprávněnou za</w:t>
            </w:r>
            <w:r>
              <w:rPr>
                <w:b/>
                <w:color w:val="auto"/>
                <w:szCs w:val="22"/>
              </w:rPr>
              <w:t>stupovat</w:t>
            </w:r>
            <w:r w:rsidRPr="00FA4DCD">
              <w:rPr>
                <w:b/>
                <w:color w:val="auto"/>
                <w:szCs w:val="22"/>
              </w:rPr>
              <w:t xml:space="preserve"> </w:t>
            </w:r>
            <w:r>
              <w:rPr>
                <w:b/>
                <w:color w:val="auto"/>
                <w:szCs w:val="22"/>
              </w:rPr>
              <w:t>dodavatel</w:t>
            </w:r>
            <w:r w:rsidRPr="00FA4DCD">
              <w:rPr>
                <w:b/>
                <w:color w:val="auto"/>
                <w:szCs w:val="22"/>
              </w:rPr>
              <w:t>e:</w:t>
            </w:r>
          </w:p>
        </w:tc>
      </w:tr>
      <w:tr w:rsidR="00A80FF7" w:rsidRPr="00FA4DCD" w14:paraId="29EE05C5" w14:textId="77777777" w:rsidTr="00241912">
        <w:trPr>
          <w:trHeight w:val="396"/>
          <w:jc w:val="center"/>
        </w:trPr>
        <w:tc>
          <w:tcPr>
            <w:tcW w:w="2942" w:type="dxa"/>
            <w:gridSpan w:val="2"/>
            <w:tcBorders>
              <w:bottom w:val="single" w:sz="4" w:space="0" w:color="auto"/>
            </w:tcBorders>
            <w:shd w:val="clear" w:color="auto" w:fill="DAEEF3"/>
          </w:tcPr>
          <w:p w14:paraId="6426F5A7" w14:textId="77777777" w:rsidR="00A80FF7" w:rsidRPr="00FA4DCD" w:rsidRDefault="00A80FF7" w:rsidP="00F75277">
            <w:pPr>
              <w:contextualSpacing/>
              <w:rPr>
                <w:b/>
                <w:color w:val="auto"/>
                <w:szCs w:val="22"/>
              </w:rPr>
            </w:pPr>
            <w:r w:rsidRPr="00FA4DCD">
              <w:rPr>
                <w:b/>
                <w:color w:val="auto"/>
                <w:szCs w:val="22"/>
              </w:rPr>
              <w:t>Podpis oprávněné osoby:</w:t>
            </w:r>
          </w:p>
          <w:p w14:paraId="45AAFC68" w14:textId="77777777" w:rsidR="00A80FF7" w:rsidRPr="00FA4DCD" w:rsidRDefault="00A80FF7" w:rsidP="0026424E">
            <w:pPr>
              <w:contextualSpacing/>
              <w:rPr>
                <w:b/>
                <w:color w:val="auto"/>
                <w:szCs w:val="22"/>
              </w:rPr>
            </w:pPr>
          </w:p>
          <w:p w14:paraId="4BA1FB78" w14:textId="77777777" w:rsidR="00A80FF7" w:rsidRPr="00FA4DCD" w:rsidRDefault="00A80FF7" w:rsidP="004B110C">
            <w:pPr>
              <w:contextualSpacing/>
              <w:rPr>
                <w:b/>
                <w:color w:val="auto"/>
                <w:szCs w:val="22"/>
              </w:rPr>
            </w:pPr>
          </w:p>
        </w:tc>
        <w:tc>
          <w:tcPr>
            <w:tcW w:w="6632" w:type="dxa"/>
            <w:gridSpan w:val="2"/>
            <w:tcBorders>
              <w:bottom w:val="single" w:sz="4" w:space="0" w:color="auto"/>
            </w:tcBorders>
          </w:tcPr>
          <w:p w14:paraId="203914B2" w14:textId="77777777" w:rsidR="00A80FF7" w:rsidRPr="00FA4DCD" w:rsidRDefault="00A80FF7" w:rsidP="003E682D">
            <w:pPr>
              <w:spacing w:after="200" w:line="276" w:lineRule="auto"/>
              <w:contextualSpacing/>
              <w:rPr>
                <w:color w:val="auto"/>
                <w:szCs w:val="22"/>
              </w:rPr>
            </w:pPr>
          </w:p>
          <w:p w14:paraId="48DBABEF" w14:textId="77777777" w:rsidR="00A80FF7" w:rsidRPr="00FA4DCD" w:rsidRDefault="00A80FF7" w:rsidP="003E682D">
            <w:pPr>
              <w:contextualSpacing/>
              <w:rPr>
                <w:color w:val="auto"/>
                <w:szCs w:val="22"/>
              </w:rPr>
            </w:pPr>
            <w:r w:rsidRPr="00FA4DCD">
              <w:rPr>
                <w:color w:val="auto"/>
                <w:szCs w:val="22"/>
              </w:rPr>
              <w:t>……………………………………………………</w:t>
            </w:r>
          </w:p>
          <w:p w14:paraId="2E5FBD4D" w14:textId="77777777" w:rsidR="00A80FF7" w:rsidRPr="00FA4DCD" w:rsidRDefault="00A80FF7" w:rsidP="003E682D">
            <w:pPr>
              <w:contextualSpacing/>
              <w:jc w:val="center"/>
              <w:rPr>
                <w:b/>
                <w:i/>
                <w:color w:val="auto"/>
                <w:szCs w:val="22"/>
              </w:rPr>
            </w:pPr>
          </w:p>
        </w:tc>
      </w:tr>
      <w:tr w:rsidR="00A80FF7" w:rsidRPr="00FA4DCD" w14:paraId="3B40889A" w14:textId="77777777" w:rsidTr="00241912">
        <w:trPr>
          <w:trHeight w:val="371"/>
          <w:jc w:val="center"/>
        </w:trPr>
        <w:tc>
          <w:tcPr>
            <w:tcW w:w="2942" w:type="dxa"/>
            <w:gridSpan w:val="2"/>
            <w:shd w:val="clear" w:color="auto" w:fill="DAEEF3"/>
          </w:tcPr>
          <w:p w14:paraId="2B602564" w14:textId="77777777" w:rsidR="00A80FF7" w:rsidRPr="00FA4DCD" w:rsidRDefault="00A80FF7" w:rsidP="008A2254">
            <w:pPr>
              <w:rPr>
                <w:b/>
                <w:color w:val="auto"/>
                <w:szCs w:val="22"/>
              </w:rPr>
            </w:pPr>
            <w:r w:rsidRPr="00FA4DCD">
              <w:rPr>
                <w:b/>
                <w:color w:val="auto"/>
                <w:szCs w:val="22"/>
              </w:rPr>
              <w:lastRenderedPageBreak/>
              <w:t>Titul, jméno, příjmení</w:t>
            </w:r>
          </w:p>
        </w:tc>
        <w:tc>
          <w:tcPr>
            <w:tcW w:w="6632" w:type="dxa"/>
            <w:gridSpan w:val="2"/>
          </w:tcPr>
          <w:p w14:paraId="22874A77" w14:textId="77777777" w:rsidR="00A80FF7" w:rsidRPr="00FA4DCD" w:rsidRDefault="00A80FF7" w:rsidP="00F75277">
            <w:pPr>
              <w:rPr>
                <w:color w:val="auto"/>
              </w:rPr>
            </w:pPr>
            <w:r w:rsidRPr="004A5A38">
              <w:rPr>
                <w:rFonts w:asciiTheme="minorHAnsi" w:hAnsiTheme="minorHAnsi" w:cstheme="minorHAnsi"/>
                <w:color w:val="auto"/>
                <w:szCs w:val="22"/>
                <w:highlight w:val="yellow"/>
                <w:lang w:val="en-US"/>
              </w:rPr>
              <w:t xml:space="preserve">[DOPLNÍ </w:t>
            </w:r>
            <w:r>
              <w:rPr>
                <w:rFonts w:asciiTheme="minorHAnsi" w:hAnsiTheme="minorHAnsi" w:cstheme="minorHAnsi"/>
                <w:color w:val="auto"/>
                <w:szCs w:val="22"/>
                <w:highlight w:val="yellow"/>
                <w:lang w:val="en-US"/>
              </w:rPr>
              <w:t>DODAVATEL</w:t>
            </w:r>
            <w:r w:rsidRPr="004A5A38">
              <w:rPr>
                <w:rFonts w:asciiTheme="minorHAnsi" w:hAnsiTheme="minorHAnsi" w:cstheme="minorHAnsi"/>
                <w:color w:val="auto"/>
                <w:szCs w:val="22"/>
                <w:highlight w:val="yellow"/>
                <w:lang w:val="en-US"/>
              </w:rPr>
              <w:t>]</w:t>
            </w:r>
          </w:p>
        </w:tc>
      </w:tr>
      <w:tr w:rsidR="00A80FF7" w:rsidRPr="00FA4DCD" w14:paraId="64ECBA0A" w14:textId="77777777" w:rsidTr="00241912">
        <w:trPr>
          <w:trHeight w:val="382"/>
          <w:jc w:val="center"/>
        </w:trPr>
        <w:tc>
          <w:tcPr>
            <w:tcW w:w="2942" w:type="dxa"/>
            <w:gridSpan w:val="2"/>
            <w:shd w:val="clear" w:color="auto" w:fill="DAEEF3"/>
          </w:tcPr>
          <w:p w14:paraId="35C55FD3" w14:textId="77777777" w:rsidR="00A80FF7" w:rsidRPr="00FA4DCD" w:rsidRDefault="00A80FF7" w:rsidP="008A2254">
            <w:pPr>
              <w:rPr>
                <w:b/>
                <w:color w:val="auto"/>
                <w:szCs w:val="22"/>
              </w:rPr>
            </w:pPr>
            <w:r w:rsidRPr="00FA4DCD">
              <w:rPr>
                <w:b/>
                <w:color w:val="auto"/>
                <w:szCs w:val="22"/>
              </w:rPr>
              <w:t xml:space="preserve">Funkce </w:t>
            </w:r>
          </w:p>
        </w:tc>
        <w:tc>
          <w:tcPr>
            <w:tcW w:w="6632" w:type="dxa"/>
            <w:gridSpan w:val="2"/>
          </w:tcPr>
          <w:p w14:paraId="6FFA005C" w14:textId="77777777" w:rsidR="00A80FF7" w:rsidRPr="00FA4DCD" w:rsidRDefault="00A80FF7" w:rsidP="00F75277">
            <w:pPr>
              <w:rPr>
                <w:color w:val="auto"/>
              </w:rPr>
            </w:pPr>
            <w:r w:rsidRPr="004A5A38">
              <w:rPr>
                <w:rFonts w:asciiTheme="minorHAnsi" w:hAnsiTheme="minorHAnsi" w:cstheme="minorHAnsi"/>
                <w:color w:val="auto"/>
                <w:szCs w:val="22"/>
                <w:highlight w:val="yellow"/>
                <w:lang w:val="en-US"/>
              </w:rPr>
              <w:t xml:space="preserve">[DOPLNÍ </w:t>
            </w:r>
            <w:r>
              <w:rPr>
                <w:rFonts w:asciiTheme="minorHAnsi" w:hAnsiTheme="minorHAnsi" w:cstheme="minorHAnsi"/>
                <w:color w:val="auto"/>
                <w:szCs w:val="22"/>
                <w:highlight w:val="yellow"/>
                <w:lang w:val="en-US"/>
              </w:rPr>
              <w:t>DODAVATEL</w:t>
            </w:r>
            <w:r w:rsidRPr="004A5A38">
              <w:rPr>
                <w:rFonts w:asciiTheme="minorHAnsi" w:hAnsiTheme="minorHAnsi" w:cstheme="minorHAnsi"/>
                <w:color w:val="auto"/>
                <w:szCs w:val="22"/>
                <w:highlight w:val="yellow"/>
                <w:lang w:val="en-US"/>
              </w:rPr>
              <w:t>]</w:t>
            </w:r>
          </w:p>
        </w:tc>
      </w:tr>
    </w:tbl>
    <w:p w14:paraId="5DCC08D0" w14:textId="5E8617C4" w:rsidR="00F30E1C" w:rsidRDefault="00F30E1C">
      <w:pPr>
        <w:contextualSpacing/>
      </w:pPr>
    </w:p>
    <w:p w14:paraId="796F438B" w14:textId="0F70A4F8" w:rsidR="00FF6104" w:rsidRPr="00FA4DCD" w:rsidRDefault="004F7D2E" w:rsidP="0026424E">
      <w:pPr>
        <w:jc w:val="center"/>
        <w:rPr>
          <w:rFonts w:cs="Calibri"/>
          <w:b/>
          <w:bCs/>
          <w:color w:val="auto"/>
          <w:szCs w:val="22"/>
        </w:rPr>
      </w:pPr>
      <w:r w:rsidRPr="00FA4DCD">
        <w:rPr>
          <w:rFonts w:cs="Calibri"/>
          <w:color w:val="auto"/>
          <w:szCs w:val="22"/>
        </w:rPr>
        <w:br w:type="page"/>
      </w:r>
      <w:r w:rsidR="00FF6104" w:rsidRPr="00FA4DCD">
        <w:rPr>
          <w:rFonts w:cs="Calibri"/>
          <w:b/>
          <w:bCs/>
          <w:color w:val="auto"/>
          <w:szCs w:val="22"/>
        </w:rPr>
        <w:lastRenderedPageBreak/>
        <w:t xml:space="preserve">Příloha č. </w:t>
      </w:r>
      <w:r w:rsidR="00FF6104">
        <w:rPr>
          <w:rFonts w:cs="Calibri"/>
          <w:b/>
          <w:bCs/>
          <w:color w:val="auto"/>
          <w:szCs w:val="22"/>
        </w:rPr>
        <w:t>2</w:t>
      </w:r>
      <w:r w:rsidR="00F75277">
        <w:rPr>
          <w:rFonts w:cs="Calibri"/>
          <w:b/>
          <w:bCs/>
          <w:color w:val="auto"/>
          <w:szCs w:val="22"/>
        </w:rPr>
        <w:t>a</w:t>
      </w:r>
    </w:p>
    <w:p w14:paraId="3C7F1F55" w14:textId="6F756C19" w:rsidR="00FF6104" w:rsidRDefault="00FF6104" w:rsidP="00FF6104">
      <w:pPr>
        <w:jc w:val="center"/>
        <w:rPr>
          <w:b/>
          <w:color w:val="auto"/>
          <w:szCs w:val="22"/>
        </w:rPr>
      </w:pPr>
      <w:r w:rsidRPr="00FF6104">
        <w:rPr>
          <w:b/>
          <w:color w:val="auto"/>
          <w:szCs w:val="22"/>
        </w:rPr>
        <w:t>Požadavky na prokázání kvalifikace</w:t>
      </w:r>
      <w:r w:rsidR="00F75277">
        <w:rPr>
          <w:b/>
          <w:color w:val="auto"/>
          <w:szCs w:val="22"/>
        </w:rPr>
        <w:t xml:space="preserve"> </w:t>
      </w:r>
      <w:r w:rsidRPr="00FF6104">
        <w:rPr>
          <w:b/>
          <w:color w:val="auto"/>
          <w:szCs w:val="22"/>
        </w:rPr>
        <w:t xml:space="preserve">pro část </w:t>
      </w:r>
      <w:r w:rsidR="00F75277">
        <w:rPr>
          <w:b/>
          <w:color w:val="auto"/>
          <w:szCs w:val="22"/>
        </w:rPr>
        <w:t>1</w:t>
      </w:r>
      <w:r w:rsidRPr="00FF6104">
        <w:rPr>
          <w:b/>
          <w:color w:val="auto"/>
          <w:szCs w:val="22"/>
        </w:rPr>
        <w:t xml:space="preserve"> veřejné zakázky</w:t>
      </w:r>
    </w:p>
    <w:p w14:paraId="3BF43742" w14:textId="31BD5090" w:rsidR="009D649A" w:rsidRPr="007A241B" w:rsidRDefault="009D649A" w:rsidP="009D649A">
      <w:pPr>
        <w:widowControl w:val="0"/>
        <w:spacing w:before="240" w:after="120" w:line="320" w:lineRule="atLeast"/>
        <w:jc w:val="both"/>
        <w:outlineLvl w:val="1"/>
        <w:rPr>
          <w:rFonts w:cs="Garamond"/>
          <w:color w:val="auto"/>
          <w:szCs w:val="24"/>
        </w:rPr>
      </w:pPr>
      <w:r w:rsidRPr="007A241B">
        <w:rPr>
          <w:rFonts w:cs="Garamond"/>
          <w:color w:val="auto"/>
          <w:szCs w:val="24"/>
        </w:rPr>
        <w:t xml:space="preserve">Dodavatel je povinen ve smyslu § </w:t>
      </w:r>
      <w:r w:rsidR="00F75277">
        <w:rPr>
          <w:rFonts w:cs="Garamond"/>
          <w:color w:val="auto"/>
          <w:szCs w:val="24"/>
        </w:rPr>
        <w:t>73</w:t>
      </w:r>
      <w:r w:rsidRPr="007A241B">
        <w:rPr>
          <w:rFonts w:cs="Garamond"/>
          <w:color w:val="auto"/>
          <w:szCs w:val="24"/>
        </w:rPr>
        <w:t xml:space="preserve"> a násl. Z</w:t>
      </w:r>
      <w:r w:rsidR="00F75277">
        <w:rPr>
          <w:rFonts w:cs="Garamond"/>
          <w:color w:val="auto"/>
          <w:szCs w:val="24"/>
        </w:rPr>
        <w:t>Z</w:t>
      </w:r>
      <w:r w:rsidRPr="007A241B">
        <w:rPr>
          <w:rFonts w:cs="Garamond"/>
          <w:color w:val="auto"/>
          <w:szCs w:val="24"/>
        </w:rPr>
        <w:t>VZ prokázat splnění kvalifikace</w:t>
      </w:r>
      <w:r w:rsidR="00152180">
        <w:rPr>
          <w:rFonts w:cs="Garamond"/>
          <w:color w:val="auto"/>
          <w:szCs w:val="24"/>
        </w:rPr>
        <w:t>,</w:t>
      </w:r>
      <w:r w:rsidR="00F75277">
        <w:rPr>
          <w:rFonts w:cs="Garamond"/>
          <w:color w:val="auto"/>
          <w:szCs w:val="24"/>
        </w:rPr>
        <w:t xml:space="preserve"> základní způsobilosti</w:t>
      </w:r>
      <w:r w:rsidR="00152180">
        <w:rPr>
          <w:rFonts w:cs="Garamond"/>
          <w:color w:val="auto"/>
          <w:szCs w:val="24"/>
        </w:rPr>
        <w:t xml:space="preserve"> a profesní způsobilosti</w:t>
      </w:r>
      <w:r w:rsidRPr="007A241B">
        <w:rPr>
          <w:rFonts w:cs="Garamond"/>
          <w:color w:val="auto"/>
          <w:szCs w:val="24"/>
        </w:rPr>
        <w:t xml:space="preserve"> dle níže uvedených požadavků zadavatele. Splnění kvalifikace prokáže dodavatel, který splní kvalifikační předpoklady a požadavky uvedené dále. Zadavatel požaduje prokázání splnění kvalifikačních předpokladů následujícím způsobem:</w:t>
      </w:r>
    </w:p>
    <w:p w14:paraId="22F8A171" w14:textId="4121CB99" w:rsidR="009D649A" w:rsidRPr="007A241B" w:rsidRDefault="00691D00" w:rsidP="009D649A">
      <w:pPr>
        <w:numPr>
          <w:ilvl w:val="1"/>
          <w:numId w:val="0"/>
        </w:numPr>
        <w:tabs>
          <w:tab w:val="left" w:pos="539"/>
          <w:tab w:val="num" w:pos="852"/>
        </w:tabs>
        <w:autoSpaceDE w:val="0"/>
        <w:autoSpaceDN w:val="0"/>
        <w:adjustRightInd w:val="0"/>
        <w:spacing w:before="240" w:after="120"/>
        <w:jc w:val="both"/>
        <w:outlineLvl w:val="1"/>
        <w:rPr>
          <w:rFonts w:cs="Garamond"/>
          <w:color w:val="auto"/>
          <w:szCs w:val="24"/>
        </w:rPr>
      </w:pPr>
      <w:r>
        <w:rPr>
          <w:rFonts w:cs="Garamond"/>
          <w:color w:val="auto"/>
          <w:szCs w:val="24"/>
        </w:rPr>
        <w:t>Základní způsobilost</w:t>
      </w:r>
      <w:r w:rsidR="009D649A" w:rsidRPr="007A241B">
        <w:rPr>
          <w:rFonts w:cs="Garamond"/>
          <w:color w:val="auto"/>
          <w:szCs w:val="24"/>
        </w:rPr>
        <w:t xml:space="preserve"> dle § </w:t>
      </w:r>
      <w:r>
        <w:rPr>
          <w:rFonts w:cs="Garamond"/>
          <w:color w:val="auto"/>
          <w:szCs w:val="24"/>
        </w:rPr>
        <w:t>74</w:t>
      </w:r>
      <w:r w:rsidR="009D649A" w:rsidRPr="007A241B">
        <w:rPr>
          <w:rFonts w:cs="Garamond"/>
          <w:color w:val="auto"/>
          <w:szCs w:val="24"/>
        </w:rPr>
        <w:t xml:space="preserve"> Z</w:t>
      </w:r>
      <w:r>
        <w:rPr>
          <w:rFonts w:cs="Garamond"/>
          <w:color w:val="auto"/>
          <w:szCs w:val="24"/>
        </w:rPr>
        <w:t>Z</w:t>
      </w:r>
      <w:r w:rsidR="009D649A" w:rsidRPr="007A241B">
        <w:rPr>
          <w:rFonts w:cs="Garamond"/>
          <w:color w:val="auto"/>
          <w:szCs w:val="24"/>
        </w:rPr>
        <w:t>VZ</w:t>
      </w:r>
    </w:p>
    <w:tbl>
      <w:tblPr>
        <w:tblW w:w="922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4606"/>
        <w:gridCol w:w="4615"/>
      </w:tblGrid>
      <w:tr w:rsidR="009D649A" w:rsidRPr="007A241B" w14:paraId="70AD606B" w14:textId="77777777" w:rsidTr="0085736B">
        <w:trPr>
          <w:cantSplit/>
          <w:trHeight w:val="737"/>
        </w:trPr>
        <w:tc>
          <w:tcPr>
            <w:tcW w:w="4606" w:type="dxa"/>
            <w:shd w:val="clear" w:color="auto" w:fill="E0E0E0"/>
            <w:vAlign w:val="center"/>
          </w:tcPr>
          <w:p w14:paraId="375623F3" w14:textId="488C7FFA" w:rsidR="009D649A" w:rsidRPr="007A241B" w:rsidRDefault="009D649A" w:rsidP="0085736B">
            <w:pPr>
              <w:keepNext/>
              <w:spacing w:before="240" w:after="240"/>
              <w:jc w:val="center"/>
              <w:rPr>
                <w:color w:val="auto"/>
                <w:szCs w:val="22"/>
              </w:rPr>
            </w:pPr>
            <w:r w:rsidRPr="007A241B">
              <w:rPr>
                <w:color w:val="auto"/>
                <w:szCs w:val="22"/>
              </w:rPr>
              <w:t xml:space="preserve">Základní </w:t>
            </w:r>
            <w:r w:rsidR="00691D00">
              <w:rPr>
                <w:color w:val="auto"/>
                <w:szCs w:val="22"/>
              </w:rPr>
              <w:t>způsobilost</w:t>
            </w:r>
            <w:r w:rsidRPr="007A241B">
              <w:rPr>
                <w:color w:val="auto"/>
                <w:szCs w:val="22"/>
              </w:rPr>
              <w:t xml:space="preserve"> splňuje dodavatel:</w:t>
            </w:r>
          </w:p>
        </w:tc>
        <w:tc>
          <w:tcPr>
            <w:tcW w:w="4615" w:type="dxa"/>
            <w:shd w:val="clear" w:color="auto" w:fill="E0E0E0"/>
            <w:vAlign w:val="center"/>
          </w:tcPr>
          <w:p w14:paraId="7EADE815" w14:textId="522AE926" w:rsidR="009D649A" w:rsidRPr="007A241B" w:rsidRDefault="009D649A" w:rsidP="0085736B">
            <w:pPr>
              <w:keepNext/>
              <w:spacing w:before="240" w:after="240"/>
              <w:jc w:val="center"/>
              <w:rPr>
                <w:color w:val="auto"/>
                <w:szCs w:val="22"/>
              </w:rPr>
            </w:pPr>
            <w:r w:rsidRPr="007A241B">
              <w:rPr>
                <w:color w:val="auto"/>
                <w:szCs w:val="22"/>
              </w:rPr>
              <w:t>Způsob prokázání splnění</w:t>
            </w:r>
            <w:r w:rsidR="0026424E">
              <w:rPr>
                <w:color w:val="auto"/>
                <w:szCs w:val="22"/>
              </w:rPr>
              <w:t xml:space="preserve"> ve vztahu k České republice</w:t>
            </w:r>
            <w:r w:rsidRPr="007A241B">
              <w:rPr>
                <w:color w:val="auto"/>
                <w:szCs w:val="22"/>
              </w:rPr>
              <w:t>:</w:t>
            </w:r>
          </w:p>
        </w:tc>
      </w:tr>
      <w:tr w:rsidR="009D649A" w:rsidRPr="007A241B" w14:paraId="3B949456" w14:textId="77777777" w:rsidTr="0085736B">
        <w:tc>
          <w:tcPr>
            <w:tcW w:w="4606" w:type="dxa"/>
          </w:tcPr>
          <w:p w14:paraId="4658CD33" w14:textId="7BE75B81" w:rsidR="009D649A" w:rsidRPr="007A241B" w:rsidRDefault="00691D00" w:rsidP="0085736B">
            <w:pPr>
              <w:spacing w:before="240" w:after="240"/>
              <w:jc w:val="both"/>
              <w:rPr>
                <w:color w:val="auto"/>
                <w:szCs w:val="22"/>
              </w:rPr>
            </w:pPr>
            <w:r>
              <w:rPr>
                <w:color w:val="auto"/>
                <w:szCs w:val="22"/>
              </w:rPr>
              <w:t xml:space="preserve">který nebyl </w:t>
            </w:r>
            <w:r w:rsidRPr="00691D00">
              <w:rPr>
                <w:color w:val="auto"/>
                <w:szCs w:val="22"/>
              </w:rPr>
              <w:t xml:space="preserve">v zemi svého sídla v posledních 5 letech před zahájením zadávacího řízení pravomocně odsouzen pro trestný čin uvedený v příloze č. 3 k </w:t>
            </w:r>
            <w:r w:rsidR="00631DD2">
              <w:rPr>
                <w:color w:val="auto"/>
                <w:szCs w:val="22"/>
              </w:rPr>
              <w:t>ZZVZ</w:t>
            </w:r>
            <w:r w:rsidRPr="00691D00">
              <w:rPr>
                <w:color w:val="auto"/>
                <w:szCs w:val="22"/>
              </w:rPr>
              <w:t xml:space="preserve"> nebo obdobný trestný čin podle právního řádu země sídla dodavatele; k zahlazeným odsouzením se nepřihlíží</w:t>
            </w:r>
            <w:r w:rsidR="00631DD2">
              <w:rPr>
                <w:color w:val="auto"/>
                <w:szCs w:val="22"/>
              </w:rPr>
              <w:t>;</w:t>
            </w:r>
          </w:p>
        </w:tc>
        <w:tc>
          <w:tcPr>
            <w:tcW w:w="4615" w:type="dxa"/>
            <w:vAlign w:val="center"/>
          </w:tcPr>
          <w:p w14:paraId="57C4FFC2" w14:textId="374EBE42" w:rsidR="009D649A" w:rsidRPr="007A241B" w:rsidRDefault="0026424E" w:rsidP="0085736B">
            <w:pPr>
              <w:snapToGrid w:val="0"/>
              <w:spacing w:before="240" w:after="240"/>
              <w:jc w:val="both"/>
              <w:rPr>
                <w:i/>
                <w:color w:val="auto"/>
                <w:szCs w:val="22"/>
              </w:rPr>
            </w:pPr>
            <w:r w:rsidRPr="0026424E">
              <w:rPr>
                <w:bCs/>
                <w:i/>
                <w:iCs/>
                <w:color w:val="auto"/>
                <w:szCs w:val="22"/>
              </w:rPr>
              <w:t>výpi</w:t>
            </w:r>
            <w:r>
              <w:rPr>
                <w:bCs/>
                <w:i/>
                <w:iCs/>
                <w:color w:val="auto"/>
                <w:szCs w:val="22"/>
              </w:rPr>
              <w:t>s</w:t>
            </w:r>
            <w:r w:rsidRPr="0026424E">
              <w:rPr>
                <w:bCs/>
                <w:i/>
                <w:iCs/>
                <w:color w:val="auto"/>
                <w:szCs w:val="22"/>
              </w:rPr>
              <w:t xml:space="preserve"> z evidence Rejstříku trestů</w:t>
            </w:r>
          </w:p>
        </w:tc>
      </w:tr>
      <w:tr w:rsidR="009D649A" w:rsidRPr="007A241B" w14:paraId="58C74DC4" w14:textId="77777777" w:rsidTr="0085736B">
        <w:trPr>
          <w:cantSplit/>
        </w:trPr>
        <w:tc>
          <w:tcPr>
            <w:tcW w:w="4606" w:type="dxa"/>
            <w:vAlign w:val="center"/>
          </w:tcPr>
          <w:p w14:paraId="4E0B7F6F" w14:textId="75A7E6DD" w:rsidR="009D649A" w:rsidRPr="007A241B" w:rsidRDefault="009D649A" w:rsidP="0037154A">
            <w:pPr>
              <w:spacing w:before="240" w:after="240"/>
              <w:jc w:val="both"/>
              <w:rPr>
                <w:color w:val="auto"/>
                <w:szCs w:val="22"/>
              </w:rPr>
            </w:pPr>
            <w:r w:rsidRPr="007A241B">
              <w:rPr>
                <w:color w:val="auto"/>
                <w:szCs w:val="22"/>
              </w:rPr>
              <w:t>který ne</w:t>
            </w:r>
            <w:r w:rsidR="00631DD2" w:rsidRPr="00631DD2">
              <w:rPr>
                <w:color w:val="auto"/>
                <w:szCs w:val="22"/>
              </w:rPr>
              <w:t>má v České republice nebo v zemi svého sídla v evidenci daní zachycen splatný daňový nedoplatek</w:t>
            </w:r>
            <w:r w:rsidR="00631DD2">
              <w:rPr>
                <w:color w:val="auto"/>
                <w:szCs w:val="22"/>
              </w:rPr>
              <w:t>;</w:t>
            </w:r>
          </w:p>
        </w:tc>
        <w:tc>
          <w:tcPr>
            <w:tcW w:w="4615" w:type="dxa"/>
            <w:vAlign w:val="center"/>
          </w:tcPr>
          <w:p w14:paraId="64EAA005" w14:textId="4DF69403" w:rsidR="009D649A" w:rsidRDefault="0026424E" w:rsidP="0037154A">
            <w:pPr>
              <w:snapToGrid w:val="0"/>
              <w:spacing w:before="240" w:after="240"/>
              <w:jc w:val="both"/>
              <w:rPr>
                <w:bCs/>
                <w:i/>
                <w:iCs/>
                <w:color w:val="auto"/>
                <w:szCs w:val="22"/>
              </w:rPr>
            </w:pPr>
            <w:r w:rsidRPr="0026424E">
              <w:rPr>
                <w:bCs/>
                <w:i/>
                <w:iCs/>
                <w:color w:val="auto"/>
                <w:szCs w:val="22"/>
              </w:rPr>
              <w:t>potvrzení příslušného finančního úřadu</w:t>
            </w:r>
          </w:p>
          <w:p w14:paraId="2A249726" w14:textId="1826752E" w:rsidR="0026424E" w:rsidRPr="007A241B" w:rsidRDefault="0026424E" w:rsidP="0037154A">
            <w:pPr>
              <w:snapToGrid w:val="0"/>
              <w:spacing w:before="240" w:after="240"/>
              <w:jc w:val="both"/>
              <w:rPr>
                <w:i/>
                <w:color w:val="auto"/>
                <w:szCs w:val="22"/>
              </w:rPr>
            </w:pPr>
            <w:r w:rsidRPr="0026424E">
              <w:rPr>
                <w:i/>
                <w:color w:val="auto"/>
                <w:szCs w:val="22"/>
              </w:rPr>
              <w:t>písemné čestné prohlášení vztahujícího se ke spotřební dani</w:t>
            </w:r>
          </w:p>
        </w:tc>
      </w:tr>
      <w:tr w:rsidR="009D649A" w:rsidRPr="007A241B" w14:paraId="694A2194" w14:textId="77777777" w:rsidTr="0085736B">
        <w:trPr>
          <w:cantSplit/>
        </w:trPr>
        <w:tc>
          <w:tcPr>
            <w:tcW w:w="4606" w:type="dxa"/>
            <w:vAlign w:val="center"/>
          </w:tcPr>
          <w:p w14:paraId="70FF448C" w14:textId="18E2ECD7" w:rsidR="009D649A" w:rsidRPr="007A241B" w:rsidRDefault="009D649A" w:rsidP="0037154A">
            <w:pPr>
              <w:spacing w:before="240" w:after="240"/>
              <w:jc w:val="both"/>
              <w:rPr>
                <w:color w:val="auto"/>
                <w:szCs w:val="22"/>
              </w:rPr>
            </w:pPr>
            <w:r w:rsidRPr="007A241B">
              <w:rPr>
                <w:color w:val="auto"/>
                <w:szCs w:val="22"/>
              </w:rPr>
              <w:t xml:space="preserve">který </w:t>
            </w:r>
            <w:r w:rsidR="00631DD2">
              <w:rPr>
                <w:color w:val="auto"/>
                <w:szCs w:val="22"/>
              </w:rPr>
              <w:t>ne</w:t>
            </w:r>
            <w:r w:rsidR="00631DD2" w:rsidRPr="00631DD2">
              <w:rPr>
                <w:color w:val="auto"/>
                <w:szCs w:val="22"/>
              </w:rPr>
              <w:t>má v České republice nebo v zemi svého sídla splatný nedoplatek na pojistném nebo na penále na veřejné zdravotní pojištění</w:t>
            </w:r>
            <w:r w:rsidR="00631DD2">
              <w:rPr>
                <w:color w:val="auto"/>
                <w:szCs w:val="22"/>
              </w:rPr>
              <w:t>;</w:t>
            </w:r>
          </w:p>
        </w:tc>
        <w:tc>
          <w:tcPr>
            <w:tcW w:w="4615" w:type="dxa"/>
            <w:vAlign w:val="center"/>
          </w:tcPr>
          <w:p w14:paraId="0BF5A1BA" w14:textId="12E67A4D" w:rsidR="009D649A" w:rsidRPr="007A241B" w:rsidRDefault="0026424E" w:rsidP="0037154A">
            <w:pPr>
              <w:snapToGrid w:val="0"/>
              <w:spacing w:before="240" w:after="240"/>
              <w:jc w:val="both"/>
              <w:rPr>
                <w:bCs/>
                <w:i/>
                <w:iCs/>
                <w:color w:val="auto"/>
                <w:szCs w:val="22"/>
              </w:rPr>
            </w:pPr>
            <w:r w:rsidRPr="0026424E">
              <w:rPr>
                <w:bCs/>
                <w:i/>
                <w:iCs/>
                <w:color w:val="auto"/>
                <w:szCs w:val="22"/>
              </w:rPr>
              <w:t>písemné čestné prohlášení</w:t>
            </w:r>
          </w:p>
        </w:tc>
      </w:tr>
      <w:tr w:rsidR="009D649A" w:rsidRPr="007A241B" w14:paraId="0ECE3B49" w14:textId="77777777" w:rsidTr="0085736B">
        <w:trPr>
          <w:cantSplit/>
        </w:trPr>
        <w:tc>
          <w:tcPr>
            <w:tcW w:w="4606" w:type="dxa"/>
            <w:vAlign w:val="center"/>
          </w:tcPr>
          <w:p w14:paraId="5BF70FC5" w14:textId="3F897A52" w:rsidR="009D649A" w:rsidRPr="007A241B" w:rsidRDefault="00631DD2" w:rsidP="0037154A">
            <w:pPr>
              <w:spacing w:before="240" w:after="240"/>
              <w:jc w:val="both"/>
              <w:rPr>
                <w:color w:val="auto"/>
                <w:szCs w:val="22"/>
              </w:rPr>
            </w:pPr>
            <w:r>
              <w:rPr>
                <w:color w:val="auto"/>
                <w:szCs w:val="22"/>
              </w:rPr>
              <w:t>který ne</w:t>
            </w:r>
            <w:r w:rsidRPr="00631DD2">
              <w:rPr>
                <w:color w:val="auto"/>
                <w:szCs w:val="22"/>
              </w:rPr>
              <w:t>má v České republice nebo v zemi svého sídla splatný nedoplatek na pojistném nebo na penále na sociální zabezpečení a příspěvku na státní politiku zaměstnanosti</w:t>
            </w:r>
          </w:p>
        </w:tc>
        <w:tc>
          <w:tcPr>
            <w:tcW w:w="4615" w:type="dxa"/>
            <w:vAlign w:val="center"/>
          </w:tcPr>
          <w:p w14:paraId="3024CCB6" w14:textId="46BC6E87" w:rsidR="009D649A" w:rsidRPr="007A241B" w:rsidRDefault="0026424E" w:rsidP="0037154A">
            <w:pPr>
              <w:snapToGrid w:val="0"/>
              <w:spacing w:before="240" w:after="240"/>
              <w:jc w:val="both"/>
              <w:rPr>
                <w:bCs/>
                <w:i/>
                <w:iCs/>
                <w:color w:val="auto"/>
                <w:szCs w:val="22"/>
              </w:rPr>
            </w:pPr>
            <w:r w:rsidRPr="0026424E">
              <w:rPr>
                <w:bCs/>
                <w:i/>
                <w:iCs/>
                <w:color w:val="auto"/>
                <w:szCs w:val="22"/>
              </w:rPr>
              <w:t>potvrzení příslušné okresní správy sociálního zabezpečení</w:t>
            </w:r>
          </w:p>
        </w:tc>
      </w:tr>
      <w:tr w:rsidR="009D649A" w:rsidRPr="007A241B" w14:paraId="3D3C31C8" w14:textId="77777777" w:rsidTr="0085736B">
        <w:trPr>
          <w:cantSplit/>
        </w:trPr>
        <w:tc>
          <w:tcPr>
            <w:tcW w:w="4606" w:type="dxa"/>
            <w:vAlign w:val="center"/>
          </w:tcPr>
          <w:p w14:paraId="664B4265" w14:textId="1961859F" w:rsidR="009D649A" w:rsidRPr="007A241B" w:rsidRDefault="009D649A" w:rsidP="0037154A">
            <w:pPr>
              <w:spacing w:before="240" w:after="240"/>
              <w:jc w:val="both"/>
              <w:rPr>
                <w:color w:val="auto"/>
                <w:szCs w:val="22"/>
              </w:rPr>
            </w:pPr>
            <w:r w:rsidRPr="007A241B">
              <w:rPr>
                <w:color w:val="auto"/>
                <w:szCs w:val="22"/>
              </w:rPr>
              <w:t xml:space="preserve">který </w:t>
            </w:r>
            <w:r w:rsidR="00631DD2">
              <w:rPr>
                <w:color w:val="auto"/>
                <w:szCs w:val="22"/>
              </w:rPr>
              <w:t xml:space="preserve">není </w:t>
            </w:r>
            <w:r w:rsidR="00631DD2" w:rsidRPr="00631DD2">
              <w:rPr>
                <w:color w:val="auto"/>
                <w:szCs w:val="22"/>
              </w:rPr>
              <w:t xml:space="preserve">v likvidaci, proti němuž </w:t>
            </w:r>
            <w:r w:rsidR="00631DD2">
              <w:rPr>
                <w:color w:val="auto"/>
                <w:szCs w:val="22"/>
              </w:rPr>
              <w:t>ne</w:t>
            </w:r>
            <w:r w:rsidR="00631DD2" w:rsidRPr="00631DD2">
              <w:rPr>
                <w:color w:val="auto"/>
                <w:szCs w:val="22"/>
              </w:rPr>
              <w:t xml:space="preserve">bylo vydáno rozhodnutí o úpadku, vůči němuž </w:t>
            </w:r>
            <w:r w:rsidR="00631DD2">
              <w:rPr>
                <w:color w:val="auto"/>
                <w:szCs w:val="22"/>
              </w:rPr>
              <w:t>ne</w:t>
            </w:r>
            <w:r w:rsidR="00631DD2" w:rsidRPr="00631DD2">
              <w:rPr>
                <w:color w:val="auto"/>
                <w:szCs w:val="22"/>
              </w:rPr>
              <w:t xml:space="preserve">byla nařízena nucená správa podle zvláštního právního předpisu nebo </w:t>
            </w:r>
            <w:r w:rsidR="004A3990">
              <w:rPr>
                <w:color w:val="auto"/>
                <w:szCs w:val="22"/>
              </w:rPr>
              <w:t xml:space="preserve">který není </w:t>
            </w:r>
            <w:r w:rsidR="00631DD2" w:rsidRPr="00631DD2">
              <w:rPr>
                <w:color w:val="auto"/>
                <w:szCs w:val="22"/>
              </w:rPr>
              <w:t>v obdobné situaci podle právního řádu země sídla dodavatele</w:t>
            </w:r>
          </w:p>
        </w:tc>
        <w:tc>
          <w:tcPr>
            <w:tcW w:w="4615" w:type="dxa"/>
            <w:vAlign w:val="center"/>
          </w:tcPr>
          <w:p w14:paraId="703F08A9" w14:textId="0A867514" w:rsidR="009D649A" w:rsidRPr="007A241B" w:rsidRDefault="0026424E" w:rsidP="0037154A">
            <w:pPr>
              <w:snapToGrid w:val="0"/>
              <w:spacing w:before="240" w:after="240"/>
              <w:jc w:val="both"/>
              <w:rPr>
                <w:bCs/>
                <w:i/>
                <w:iCs/>
                <w:color w:val="auto"/>
                <w:szCs w:val="22"/>
              </w:rPr>
            </w:pPr>
            <w:r w:rsidRPr="0026424E">
              <w:rPr>
                <w:bCs/>
                <w:i/>
                <w:iCs/>
                <w:color w:val="auto"/>
                <w:szCs w:val="22"/>
              </w:rPr>
              <w:t>výpis z obchodního rejstříku, nebo předložení písemného čestného prohlášení v případě, že není v obchodním rejstříku zapsán</w:t>
            </w:r>
          </w:p>
        </w:tc>
      </w:tr>
    </w:tbl>
    <w:p w14:paraId="28F47791" w14:textId="68B16755" w:rsidR="004A3990" w:rsidRPr="004A3990" w:rsidRDefault="004A3990" w:rsidP="004A3990">
      <w:pPr>
        <w:tabs>
          <w:tab w:val="left" w:pos="539"/>
        </w:tabs>
        <w:autoSpaceDE w:val="0"/>
        <w:autoSpaceDN w:val="0"/>
        <w:adjustRightInd w:val="0"/>
        <w:spacing w:before="240" w:after="120"/>
        <w:jc w:val="both"/>
        <w:outlineLvl w:val="1"/>
        <w:rPr>
          <w:rFonts w:cs="Garamond"/>
          <w:color w:val="auto"/>
          <w:szCs w:val="22"/>
        </w:rPr>
      </w:pPr>
      <w:r w:rsidRPr="004A3990">
        <w:rPr>
          <w:rFonts w:cs="Garamond"/>
          <w:color w:val="auto"/>
          <w:szCs w:val="22"/>
        </w:rPr>
        <w:t xml:space="preserve">Je-li dodavatelem právnická osoba, musí podmínku </w:t>
      </w:r>
      <w:r>
        <w:rPr>
          <w:rFonts w:cs="Garamond"/>
          <w:color w:val="auto"/>
          <w:szCs w:val="22"/>
        </w:rPr>
        <w:t>dle řádku č. 1 tabulky</w:t>
      </w:r>
      <w:r w:rsidRPr="004A3990">
        <w:rPr>
          <w:rFonts w:cs="Garamond"/>
          <w:color w:val="auto"/>
          <w:szCs w:val="22"/>
        </w:rPr>
        <w:t xml:space="preserve"> splňovat tato právnická osoba a zároveň každý člen statutárního orgánu. Je-li členem statutárního orgánu dodavatele právnická osoba, musí tuto podmínku splňovat:</w:t>
      </w:r>
    </w:p>
    <w:p w14:paraId="459BC660" w14:textId="57908801" w:rsidR="004A3990" w:rsidRPr="008A2254" w:rsidRDefault="004A3990" w:rsidP="008A2254">
      <w:pPr>
        <w:pStyle w:val="Odstavecseseznamem"/>
        <w:numPr>
          <w:ilvl w:val="0"/>
          <w:numId w:val="90"/>
        </w:numPr>
        <w:tabs>
          <w:tab w:val="left" w:pos="539"/>
        </w:tabs>
        <w:autoSpaceDE w:val="0"/>
        <w:autoSpaceDN w:val="0"/>
        <w:adjustRightInd w:val="0"/>
        <w:spacing w:before="240" w:after="120"/>
        <w:ind w:left="426" w:hanging="426"/>
        <w:jc w:val="both"/>
        <w:outlineLvl w:val="1"/>
        <w:rPr>
          <w:rFonts w:cs="Garamond"/>
          <w:color w:val="auto"/>
        </w:rPr>
      </w:pPr>
      <w:r w:rsidRPr="008A2254">
        <w:rPr>
          <w:rFonts w:cs="Garamond"/>
          <w:color w:val="auto"/>
        </w:rPr>
        <w:t>tato právnická osoba,</w:t>
      </w:r>
    </w:p>
    <w:p w14:paraId="04161C68" w14:textId="1ADA77FA" w:rsidR="004A3990" w:rsidRPr="004A3990" w:rsidRDefault="004A3990" w:rsidP="008A2254">
      <w:pPr>
        <w:pStyle w:val="Odstavecseseznamem"/>
        <w:numPr>
          <w:ilvl w:val="0"/>
          <w:numId w:val="90"/>
        </w:numPr>
        <w:tabs>
          <w:tab w:val="left" w:pos="539"/>
        </w:tabs>
        <w:autoSpaceDE w:val="0"/>
        <w:autoSpaceDN w:val="0"/>
        <w:adjustRightInd w:val="0"/>
        <w:spacing w:before="240" w:after="120"/>
        <w:ind w:left="426" w:hanging="426"/>
        <w:jc w:val="both"/>
        <w:outlineLvl w:val="1"/>
        <w:rPr>
          <w:rFonts w:cs="Garamond"/>
          <w:color w:val="auto"/>
        </w:rPr>
      </w:pPr>
      <w:r w:rsidRPr="004A3990">
        <w:rPr>
          <w:rFonts w:cs="Garamond"/>
          <w:color w:val="auto"/>
        </w:rPr>
        <w:lastRenderedPageBreak/>
        <w:t>každý člen statutárního orgánu této právnické osoby a</w:t>
      </w:r>
    </w:p>
    <w:p w14:paraId="213119AB" w14:textId="4B116831" w:rsidR="004A3990" w:rsidRDefault="004A3990" w:rsidP="008A2254">
      <w:pPr>
        <w:pStyle w:val="Odstavecseseznamem"/>
        <w:numPr>
          <w:ilvl w:val="0"/>
          <w:numId w:val="90"/>
        </w:numPr>
        <w:tabs>
          <w:tab w:val="left" w:pos="539"/>
        </w:tabs>
        <w:autoSpaceDE w:val="0"/>
        <w:autoSpaceDN w:val="0"/>
        <w:adjustRightInd w:val="0"/>
        <w:spacing w:before="240" w:after="120"/>
        <w:ind w:left="426" w:hanging="426"/>
        <w:jc w:val="both"/>
        <w:outlineLvl w:val="1"/>
        <w:rPr>
          <w:rFonts w:cs="Garamond"/>
          <w:color w:val="auto"/>
        </w:rPr>
      </w:pPr>
      <w:r w:rsidRPr="004A3990">
        <w:rPr>
          <w:rFonts w:cs="Garamond"/>
          <w:color w:val="auto"/>
        </w:rPr>
        <w:t>osoba zastupující tuto právnickou osobu v statutárním orgánu dodavatele.</w:t>
      </w:r>
    </w:p>
    <w:p w14:paraId="6683F8A8" w14:textId="77777777" w:rsidR="004A3990" w:rsidRPr="004A3990" w:rsidRDefault="004A3990" w:rsidP="004A3990">
      <w:pPr>
        <w:tabs>
          <w:tab w:val="left" w:pos="539"/>
        </w:tabs>
        <w:autoSpaceDE w:val="0"/>
        <w:autoSpaceDN w:val="0"/>
        <w:adjustRightInd w:val="0"/>
        <w:spacing w:before="240" w:after="120"/>
        <w:jc w:val="both"/>
        <w:outlineLvl w:val="1"/>
        <w:rPr>
          <w:rFonts w:cs="Garamond"/>
          <w:color w:val="auto"/>
          <w:szCs w:val="22"/>
        </w:rPr>
      </w:pPr>
    </w:p>
    <w:p w14:paraId="49FC1F9F" w14:textId="77777777" w:rsidR="004A3990" w:rsidRPr="004A3990" w:rsidRDefault="004A3990" w:rsidP="004A3990">
      <w:pPr>
        <w:tabs>
          <w:tab w:val="left" w:pos="539"/>
        </w:tabs>
        <w:autoSpaceDE w:val="0"/>
        <w:autoSpaceDN w:val="0"/>
        <w:adjustRightInd w:val="0"/>
        <w:spacing w:before="240" w:after="120"/>
        <w:jc w:val="both"/>
        <w:outlineLvl w:val="1"/>
        <w:rPr>
          <w:rFonts w:cs="Garamond"/>
          <w:color w:val="auto"/>
          <w:szCs w:val="22"/>
        </w:rPr>
      </w:pPr>
      <w:r w:rsidRPr="004A3990">
        <w:rPr>
          <w:rFonts w:cs="Garamond"/>
          <w:color w:val="auto"/>
          <w:szCs w:val="22"/>
        </w:rPr>
        <w:t>Účastní-li se zadávacího řízení pobočka závodu</w:t>
      </w:r>
    </w:p>
    <w:p w14:paraId="6855F94A" w14:textId="5EF6D9E0" w:rsidR="004A3990" w:rsidRPr="004A3990" w:rsidRDefault="004A3990" w:rsidP="00F769C1">
      <w:pPr>
        <w:pStyle w:val="Odstavecseseznamem"/>
        <w:numPr>
          <w:ilvl w:val="0"/>
          <w:numId w:val="91"/>
        </w:numPr>
        <w:tabs>
          <w:tab w:val="left" w:pos="539"/>
        </w:tabs>
        <w:autoSpaceDE w:val="0"/>
        <w:autoSpaceDN w:val="0"/>
        <w:adjustRightInd w:val="0"/>
        <w:spacing w:before="240" w:after="120"/>
        <w:ind w:left="426" w:hanging="426"/>
        <w:jc w:val="both"/>
        <w:outlineLvl w:val="1"/>
        <w:rPr>
          <w:rFonts w:cs="Garamond"/>
          <w:color w:val="auto"/>
        </w:rPr>
      </w:pPr>
      <w:r w:rsidRPr="004A3990">
        <w:rPr>
          <w:rFonts w:cs="Garamond"/>
          <w:color w:val="auto"/>
        </w:rPr>
        <w:t xml:space="preserve">zahraniční právnické osoby, musí podmínku </w:t>
      </w:r>
      <w:r>
        <w:rPr>
          <w:rFonts w:cs="Garamond"/>
          <w:color w:val="auto"/>
        </w:rPr>
        <w:t>dle řádku č. 1 tabulky</w:t>
      </w:r>
      <w:r w:rsidRPr="004A3990">
        <w:rPr>
          <w:rFonts w:cs="Garamond"/>
          <w:color w:val="auto"/>
        </w:rPr>
        <w:t xml:space="preserve"> </w:t>
      </w:r>
      <w:r w:rsidR="00CE27FA">
        <w:rPr>
          <w:rFonts w:cs="Garamond"/>
          <w:color w:val="auto"/>
        </w:rPr>
        <w:t>výše</w:t>
      </w:r>
      <w:r w:rsidRPr="004A3990">
        <w:rPr>
          <w:rFonts w:cs="Garamond"/>
          <w:color w:val="auto"/>
        </w:rPr>
        <w:t xml:space="preserve"> splňovat tato právnická osoba a vedoucí pobočky závodu,</w:t>
      </w:r>
    </w:p>
    <w:p w14:paraId="17A877BA" w14:textId="3F114D07" w:rsidR="004A3990" w:rsidRDefault="004A3990" w:rsidP="00F769C1">
      <w:pPr>
        <w:pStyle w:val="Odstavecseseznamem"/>
        <w:numPr>
          <w:ilvl w:val="0"/>
          <w:numId w:val="91"/>
        </w:numPr>
        <w:tabs>
          <w:tab w:val="left" w:pos="539"/>
        </w:tabs>
        <w:autoSpaceDE w:val="0"/>
        <w:autoSpaceDN w:val="0"/>
        <w:adjustRightInd w:val="0"/>
        <w:spacing w:before="240" w:after="120"/>
        <w:ind w:left="426" w:hanging="426"/>
        <w:jc w:val="both"/>
        <w:outlineLvl w:val="1"/>
        <w:rPr>
          <w:rFonts w:cs="Garamond"/>
          <w:color w:val="auto"/>
        </w:rPr>
      </w:pPr>
      <w:r w:rsidRPr="004A3990">
        <w:rPr>
          <w:rFonts w:cs="Garamond"/>
          <w:color w:val="auto"/>
        </w:rPr>
        <w:t xml:space="preserve">české právnické osoby, musí podmínku </w:t>
      </w:r>
      <w:r>
        <w:rPr>
          <w:rFonts w:cs="Garamond"/>
          <w:color w:val="auto"/>
        </w:rPr>
        <w:t>dle řádku č. 1 tabulky</w:t>
      </w:r>
      <w:r w:rsidRPr="004A3990">
        <w:rPr>
          <w:rFonts w:cs="Garamond"/>
          <w:color w:val="auto"/>
        </w:rPr>
        <w:t xml:space="preserve"> </w:t>
      </w:r>
      <w:r w:rsidR="00CE27FA">
        <w:rPr>
          <w:rFonts w:cs="Garamond"/>
          <w:color w:val="auto"/>
        </w:rPr>
        <w:t>výše</w:t>
      </w:r>
      <w:r w:rsidRPr="004A3990">
        <w:rPr>
          <w:rFonts w:cs="Garamond"/>
          <w:color w:val="auto"/>
        </w:rPr>
        <w:t xml:space="preserve"> splňovat</w:t>
      </w:r>
      <w:r>
        <w:rPr>
          <w:rFonts w:cs="Garamond"/>
          <w:color w:val="auto"/>
        </w:rPr>
        <w:t>:</w:t>
      </w:r>
    </w:p>
    <w:p w14:paraId="3505C62E" w14:textId="7B24E378" w:rsidR="004A3990" w:rsidRPr="004A3990" w:rsidRDefault="004A3990" w:rsidP="00F769C1">
      <w:pPr>
        <w:pStyle w:val="Odstavecseseznamem"/>
        <w:numPr>
          <w:ilvl w:val="2"/>
          <w:numId w:val="91"/>
        </w:numPr>
        <w:tabs>
          <w:tab w:val="left" w:pos="539"/>
        </w:tabs>
        <w:autoSpaceDE w:val="0"/>
        <w:autoSpaceDN w:val="0"/>
        <w:adjustRightInd w:val="0"/>
        <w:spacing w:before="240" w:after="120"/>
        <w:ind w:left="993" w:hanging="426"/>
        <w:jc w:val="both"/>
        <w:outlineLvl w:val="1"/>
        <w:rPr>
          <w:rFonts w:cs="Garamond"/>
          <w:color w:val="auto"/>
        </w:rPr>
      </w:pPr>
      <w:r w:rsidRPr="004A3990">
        <w:rPr>
          <w:rFonts w:cs="Garamond"/>
          <w:color w:val="auto"/>
        </w:rPr>
        <w:t>tato právnická osoba,</w:t>
      </w:r>
    </w:p>
    <w:p w14:paraId="3990A19C" w14:textId="6FCF2BDF" w:rsidR="004A3990" w:rsidRPr="004A3990" w:rsidRDefault="004A3990" w:rsidP="00F769C1">
      <w:pPr>
        <w:pStyle w:val="Odstavecseseznamem"/>
        <w:numPr>
          <w:ilvl w:val="2"/>
          <w:numId w:val="91"/>
        </w:numPr>
        <w:tabs>
          <w:tab w:val="left" w:pos="539"/>
        </w:tabs>
        <w:autoSpaceDE w:val="0"/>
        <w:autoSpaceDN w:val="0"/>
        <w:adjustRightInd w:val="0"/>
        <w:spacing w:before="240" w:after="120"/>
        <w:ind w:left="993" w:hanging="426"/>
        <w:jc w:val="both"/>
        <w:outlineLvl w:val="1"/>
        <w:rPr>
          <w:rFonts w:cs="Garamond"/>
          <w:color w:val="auto"/>
        </w:rPr>
      </w:pPr>
      <w:r w:rsidRPr="004A3990">
        <w:rPr>
          <w:rFonts w:cs="Garamond"/>
          <w:color w:val="auto"/>
        </w:rPr>
        <w:t>každý člen statutárního orgánu této právnické osoby</w:t>
      </w:r>
      <w:r>
        <w:rPr>
          <w:rFonts w:cs="Garamond"/>
          <w:color w:val="auto"/>
        </w:rPr>
        <w:t>,</w:t>
      </w:r>
    </w:p>
    <w:p w14:paraId="7C94C1C6" w14:textId="5D94E626" w:rsidR="004A3990" w:rsidRDefault="004A3990" w:rsidP="00F769C1">
      <w:pPr>
        <w:pStyle w:val="Odstavecseseznamem"/>
        <w:numPr>
          <w:ilvl w:val="2"/>
          <w:numId w:val="91"/>
        </w:numPr>
        <w:tabs>
          <w:tab w:val="left" w:pos="539"/>
        </w:tabs>
        <w:autoSpaceDE w:val="0"/>
        <w:autoSpaceDN w:val="0"/>
        <w:adjustRightInd w:val="0"/>
        <w:spacing w:before="240" w:after="120"/>
        <w:ind w:left="993" w:hanging="426"/>
        <w:jc w:val="both"/>
        <w:outlineLvl w:val="1"/>
        <w:rPr>
          <w:rFonts w:cs="Garamond"/>
          <w:color w:val="auto"/>
        </w:rPr>
      </w:pPr>
      <w:r w:rsidRPr="004A3990">
        <w:rPr>
          <w:rFonts w:cs="Garamond"/>
          <w:color w:val="auto"/>
        </w:rPr>
        <w:t>osoba zastupující tuto právnickou osobu v statutárním orgánu dodavatele</w:t>
      </w:r>
      <w:r>
        <w:rPr>
          <w:rFonts w:cs="Garamond"/>
          <w:color w:val="auto"/>
        </w:rPr>
        <w:t xml:space="preserve"> a</w:t>
      </w:r>
    </w:p>
    <w:p w14:paraId="3D5C7D0D" w14:textId="45BD2374" w:rsidR="004A3990" w:rsidRDefault="004A3990" w:rsidP="00F769C1">
      <w:pPr>
        <w:pStyle w:val="Odstavecseseznamem"/>
        <w:numPr>
          <w:ilvl w:val="2"/>
          <w:numId w:val="91"/>
        </w:numPr>
        <w:tabs>
          <w:tab w:val="left" w:pos="539"/>
        </w:tabs>
        <w:autoSpaceDE w:val="0"/>
        <w:autoSpaceDN w:val="0"/>
        <w:adjustRightInd w:val="0"/>
        <w:spacing w:before="240" w:after="120"/>
        <w:ind w:left="993" w:hanging="426"/>
        <w:jc w:val="both"/>
        <w:outlineLvl w:val="1"/>
        <w:rPr>
          <w:rFonts w:cs="Garamond"/>
          <w:color w:val="auto"/>
        </w:rPr>
      </w:pPr>
      <w:r w:rsidRPr="004A3990">
        <w:rPr>
          <w:rFonts w:cs="Garamond"/>
          <w:color w:val="auto"/>
        </w:rPr>
        <w:t>vedoucí pobočky závodu.</w:t>
      </w:r>
    </w:p>
    <w:p w14:paraId="7EB2994F" w14:textId="5AEB6AE7" w:rsidR="009D649A" w:rsidRDefault="00621E3D" w:rsidP="0037154A">
      <w:pPr>
        <w:tabs>
          <w:tab w:val="left" w:pos="539"/>
        </w:tabs>
        <w:autoSpaceDE w:val="0"/>
        <w:autoSpaceDN w:val="0"/>
        <w:adjustRightInd w:val="0"/>
        <w:spacing w:before="240" w:after="120"/>
        <w:jc w:val="both"/>
        <w:outlineLvl w:val="1"/>
        <w:rPr>
          <w:rFonts w:cs="Garamond"/>
          <w:color w:val="auto"/>
          <w:szCs w:val="22"/>
        </w:rPr>
      </w:pPr>
      <w:r>
        <w:rPr>
          <w:rFonts w:cs="Garamond"/>
          <w:color w:val="auto"/>
          <w:szCs w:val="22"/>
        </w:rPr>
        <w:t>Pro prokázání z</w:t>
      </w:r>
      <w:r w:rsidR="009D649A">
        <w:rPr>
          <w:rFonts w:cs="Garamond"/>
          <w:color w:val="auto"/>
          <w:szCs w:val="22"/>
        </w:rPr>
        <w:t>ákladní</w:t>
      </w:r>
      <w:r>
        <w:rPr>
          <w:rFonts w:cs="Garamond"/>
          <w:color w:val="auto"/>
          <w:szCs w:val="22"/>
        </w:rPr>
        <w:t>ch</w:t>
      </w:r>
      <w:r w:rsidR="009D649A">
        <w:rPr>
          <w:rFonts w:cs="Garamond"/>
          <w:color w:val="auto"/>
          <w:szCs w:val="22"/>
        </w:rPr>
        <w:t xml:space="preserve"> kvalifikační</w:t>
      </w:r>
      <w:r>
        <w:rPr>
          <w:rFonts w:cs="Garamond"/>
          <w:color w:val="auto"/>
          <w:szCs w:val="22"/>
        </w:rPr>
        <w:t>ch</w:t>
      </w:r>
      <w:r w:rsidR="009D649A">
        <w:rPr>
          <w:rFonts w:cs="Garamond"/>
          <w:color w:val="auto"/>
          <w:szCs w:val="22"/>
        </w:rPr>
        <w:t xml:space="preserve"> předpoklad</w:t>
      </w:r>
      <w:r>
        <w:rPr>
          <w:rFonts w:cs="Garamond"/>
          <w:color w:val="auto"/>
          <w:szCs w:val="22"/>
        </w:rPr>
        <w:t>ů</w:t>
      </w:r>
      <w:r w:rsidR="009D649A">
        <w:rPr>
          <w:rFonts w:cs="Garamond"/>
          <w:color w:val="auto"/>
          <w:szCs w:val="22"/>
        </w:rPr>
        <w:t xml:space="preserve">, u nichž zadavatel nevyžaduje jiný doklad než čestné prohlášení, jsou dodavatelé oprávnění využít vzor </w:t>
      </w:r>
      <w:r w:rsidR="00F769C1">
        <w:rPr>
          <w:rFonts w:cs="Garamond"/>
          <w:color w:val="auto"/>
          <w:szCs w:val="22"/>
        </w:rPr>
        <w:t xml:space="preserve">obsažený </w:t>
      </w:r>
      <w:r w:rsidR="009D649A">
        <w:rPr>
          <w:rFonts w:cs="Garamond"/>
          <w:color w:val="auto"/>
          <w:szCs w:val="22"/>
        </w:rPr>
        <w:t xml:space="preserve">v příloze č. </w:t>
      </w:r>
      <w:r w:rsidR="004A3990">
        <w:rPr>
          <w:rFonts w:cs="Garamond"/>
          <w:color w:val="auto"/>
          <w:szCs w:val="22"/>
        </w:rPr>
        <w:t xml:space="preserve">5 </w:t>
      </w:r>
      <w:r w:rsidR="009D649A">
        <w:rPr>
          <w:rFonts w:cs="Garamond"/>
          <w:color w:val="auto"/>
          <w:szCs w:val="22"/>
        </w:rPr>
        <w:t>zadávací dokumentace veřejné zakázky.</w:t>
      </w:r>
    </w:p>
    <w:p w14:paraId="14A57226" w14:textId="77777777" w:rsidR="004A3990" w:rsidRPr="007A241B" w:rsidRDefault="004A3990" w:rsidP="0037154A">
      <w:pPr>
        <w:tabs>
          <w:tab w:val="left" w:pos="539"/>
        </w:tabs>
        <w:autoSpaceDE w:val="0"/>
        <w:autoSpaceDN w:val="0"/>
        <w:adjustRightInd w:val="0"/>
        <w:spacing w:before="240" w:after="120"/>
        <w:jc w:val="both"/>
        <w:outlineLvl w:val="1"/>
        <w:rPr>
          <w:rFonts w:cs="Garamond"/>
          <w:color w:val="auto"/>
          <w:szCs w:val="24"/>
        </w:rPr>
      </w:pPr>
    </w:p>
    <w:p w14:paraId="24B065FC" w14:textId="48C947C0" w:rsidR="009D649A" w:rsidRPr="007A241B" w:rsidRDefault="009D649A" w:rsidP="0037154A">
      <w:pPr>
        <w:numPr>
          <w:ilvl w:val="1"/>
          <w:numId w:val="0"/>
        </w:numPr>
        <w:tabs>
          <w:tab w:val="left" w:pos="539"/>
          <w:tab w:val="num" w:pos="852"/>
        </w:tabs>
        <w:autoSpaceDE w:val="0"/>
        <w:autoSpaceDN w:val="0"/>
        <w:adjustRightInd w:val="0"/>
        <w:spacing w:before="240" w:after="120"/>
        <w:jc w:val="both"/>
        <w:outlineLvl w:val="1"/>
        <w:rPr>
          <w:rFonts w:cs="Garamond"/>
          <w:color w:val="auto"/>
          <w:szCs w:val="24"/>
        </w:rPr>
      </w:pPr>
      <w:r w:rsidRPr="007A241B">
        <w:rPr>
          <w:rFonts w:cs="Garamond"/>
          <w:color w:val="auto"/>
          <w:szCs w:val="24"/>
        </w:rPr>
        <w:t xml:space="preserve">Profesní </w:t>
      </w:r>
      <w:r w:rsidR="00152180">
        <w:rPr>
          <w:rFonts w:cs="Garamond"/>
          <w:color w:val="auto"/>
          <w:szCs w:val="24"/>
        </w:rPr>
        <w:t>způsobilost</w:t>
      </w:r>
      <w:r w:rsidRPr="007A241B">
        <w:rPr>
          <w:rFonts w:cs="Garamond"/>
          <w:color w:val="auto"/>
          <w:szCs w:val="24"/>
        </w:rPr>
        <w:t xml:space="preserve"> dle § </w:t>
      </w:r>
      <w:r w:rsidR="00152180">
        <w:rPr>
          <w:rFonts w:cs="Garamond"/>
          <w:color w:val="auto"/>
          <w:szCs w:val="24"/>
        </w:rPr>
        <w:t>77</w:t>
      </w:r>
      <w:r w:rsidRPr="007A241B">
        <w:rPr>
          <w:rFonts w:cs="Garamond"/>
          <w:color w:val="auto"/>
          <w:szCs w:val="24"/>
        </w:rPr>
        <w:t xml:space="preserve"> Z</w:t>
      </w:r>
      <w:r w:rsidR="00152180">
        <w:rPr>
          <w:rFonts w:cs="Garamond"/>
          <w:color w:val="auto"/>
          <w:szCs w:val="24"/>
        </w:rPr>
        <w:t>Z</w:t>
      </w:r>
      <w:r w:rsidRPr="007A241B">
        <w:rPr>
          <w:rFonts w:cs="Garamond"/>
          <w:color w:val="auto"/>
          <w:szCs w:val="24"/>
        </w:rPr>
        <w:t>VZ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2"/>
        <w:gridCol w:w="4530"/>
      </w:tblGrid>
      <w:tr w:rsidR="009D649A" w:rsidRPr="007A241B" w14:paraId="20C40F18" w14:textId="77777777" w:rsidTr="0085736B">
        <w:tc>
          <w:tcPr>
            <w:tcW w:w="4606" w:type="dxa"/>
            <w:shd w:val="clear" w:color="auto" w:fill="E0E0E0"/>
            <w:vAlign w:val="center"/>
          </w:tcPr>
          <w:p w14:paraId="1E4538CF" w14:textId="6CD263C5" w:rsidR="009D649A" w:rsidRPr="007A241B" w:rsidRDefault="009D649A" w:rsidP="0037154A">
            <w:pPr>
              <w:keepNext/>
              <w:spacing w:before="240" w:after="240"/>
              <w:ind w:left="181" w:right="147"/>
              <w:jc w:val="both"/>
              <w:rPr>
                <w:color w:val="auto"/>
                <w:szCs w:val="22"/>
              </w:rPr>
            </w:pPr>
            <w:r w:rsidRPr="007A241B">
              <w:rPr>
                <w:color w:val="auto"/>
                <w:szCs w:val="22"/>
              </w:rPr>
              <w:t xml:space="preserve">Splnění </w:t>
            </w:r>
            <w:r w:rsidR="00152180">
              <w:rPr>
                <w:color w:val="auto"/>
                <w:szCs w:val="22"/>
              </w:rPr>
              <w:t>profesní způsobilosti</w:t>
            </w:r>
            <w:r w:rsidRPr="007A241B">
              <w:rPr>
                <w:color w:val="auto"/>
                <w:szCs w:val="22"/>
              </w:rPr>
              <w:t xml:space="preserve"> prokáže dodavatel předložením:</w:t>
            </w:r>
          </w:p>
        </w:tc>
        <w:tc>
          <w:tcPr>
            <w:tcW w:w="4605" w:type="dxa"/>
            <w:shd w:val="clear" w:color="auto" w:fill="E0E0E0"/>
            <w:vAlign w:val="center"/>
          </w:tcPr>
          <w:p w14:paraId="60A122E2" w14:textId="77777777" w:rsidR="009D649A" w:rsidRPr="007A241B" w:rsidRDefault="009D649A" w:rsidP="0037154A">
            <w:pPr>
              <w:keepNext/>
              <w:spacing w:before="240" w:after="240"/>
              <w:ind w:left="181" w:right="147"/>
              <w:jc w:val="both"/>
              <w:rPr>
                <w:color w:val="auto"/>
                <w:szCs w:val="22"/>
              </w:rPr>
            </w:pPr>
            <w:r w:rsidRPr="007A241B">
              <w:rPr>
                <w:color w:val="auto"/>
                <w:szCs w:val="22"/>
              </w:rPr>
              <w:t>Způsob prokázání splnění:</w:t>
            </w:r>
          </w:p>
        </w:tc>
      </w:tr>
      <w:tr w:rsidR="009D649A" w:rsidRPr="007A241B" w14:paraId="4054F59A" w14:textId="77777777" w:rsidTr="0085736B">
        <w:tc>
          <w:tcPr>
            <w:tcW w:w="4606" w:type="dxa"/>
          </w:tcPr>
          <w:p w14:paraId="1C83E124" w14:textId="77777777" w:rsidR="009D649A" w:rsidRPr="007A241B" w:rsidRDefault="009D649A" w:rsidP="0037154A">
            <w:pPr>
              <w:spacing w:before="240" w:after="240"/>
              <w:ind w:left="181" w:right="147"/>
              <w:jc w:val="both"/>
              <w:rPr>
                <w:color w:val="auto"/>
                <w:szCs w:val="22"/>
              </w:rPr>
            </w:pPr>
            <w:r w:rsidRPr="007A241B">
              <w:rPr>
                <w:color w:val="auto"/>
                <w:szCs w:val="22"/>
              </w:rPr>
              <w:t>výpisu z obchodního rejstříku, pokud je v něm zapsán, či předložením výpisu z jiné obdobné evidence, pokud je v ní zapsán;</w:t>
            </w:r>
          </w:p>
        </w:tc>
        <w:tc>
          <w:tcPr>
            <w:tcW w:w="4605" w:type="dxa"/>
          </w:tcPr>
          <w:p w14:paraId="0A60D841" w14:textId="77777777" w:rsidR="009D649A" w:rsidRPr="007A241B" w:rsidRDefault="009D649A" w:rsidP="0037154A">
            <w:pPr>
              <w:spacing w:before="240" w:after="240"/>
              <w:ind w:left="181" w:right="147"/>
              <w:jc w:val="both"/>
              <w:rPr>
                <w:i/>
                <w:color w:val="auto"/>
                <w:szCs w:val="22"/>
              </w:rPr>
            </w:pPr>
            <w:r w:rsidRPr="007A241B">
              <w:rPr>
                <w:i/>
                <w:color w:val="auto"/>
                <w:szCs w:val="22"/>
              </w:rPr>
              <w:t>Výpis z obchodního rejstříku, pokud je v něm zapsán, či výpis z jiné obdobné evidence, pokud je v ní zapsán.</w:t>
            </w:r>
          </w:p>
        </w:tc>
      </w:tr>
      <w:tr w:rsidR="009D649A" w:rsidRPr="007A241B" w14:paraId="46AD12E9" w14:textId="77777777" w:rsidTr="0085736B">
        <w:tc>
          <w:tcPr>
            <w:tcW w:w="4606" w:type="dxa"/>
          </w:tcPr>
          <w:p w14:paraId="7D58C522" w14:textId="24B883BF" w:rsidR="003A583C" w:rsidRDefault="009D649A" w:rsidP="00ED6053">
            <w:pPr>
              <w:spacing w:before="240" w:after="240"/>
              <w:ind w:left="181" w:right="147"/>
              <w:jc w:val="both"/>
              <w:rPr>
                <w:color w:val="auto"/>
              </w:rPr>
            </w:pPr>
            <w:r w:rsidRPr="007A241B">
              <w:rPr>
                <w:color w:val="auto"/>
                <w:szCs w:val="22"/>
              </w:rPr>
              <w:t>doklad</w:t>
            </w:r>
            <w:r w:rsidR="00EC1B48">
              <w:rPr>
                <w:color w:val="auto"/>
                <w:szCs w:val="22"/>
              </w:rPr>
              <w:t>u</w:t>
            </w:r>
            <w:r w:rsidRPr="007A241B">
              <w:rPr>
                <w:color w:val="auto"/>
                <w:szCs w:val="22"/>
              </w:rPr>
              <w:t xml:space="preserve"> o oprávnění k podnikání podle zvláštních právních předpisů v rozsahu odpovídajícím předmětu této veřejné zakázky, zejména dokladu prokazujícího příslušné živnostenské oprávnění</w:t>
            </w:r>
            <w:r w:rsidR="008213EE">
              <w:rPr>
                <w:color w:val="auto"/>
                <w:szCs w:val="22"/>
              </w:rPr>
              <w:t>, a to</w:t>
            </w:r>
            <w:r w:rsidR="007F065B">
              <w:rPr>
                <w:color w:val="auto"/>
                <w:szCs w:val="22"/>
              </w:rPr>
              <w:t xml:space="preserve"> </w:t>
            </w:r>
            <w:r w:rsidR="008213EE" w:rsidRPr="000D14B7">
              <w:rPr>
                <w:color w:val="auto"/>
              </w:rPr>
              <w:t>k živnosti volné v předmětu podnikání „Výroba, obchod a služby neuvedené v přílohách 1 až 3 živnostenského zákona“</w:t>
            </w:r>
            <w:r w:rsidR="001E3F33" w:rsidRPr="000D14B7">
              <w:rPr>
                <w:color w:val="auto"/>
              </w:rPr>
              <w:t>, v</w:t>
            </w:r>
            <w:r w:rsidR="003A583C">
              <w:rPr>
                <w:color w:val="auto"/>
              </w:rPr>
              <w:t> </w:t>
            </w:r>
            <w:r w:rsidR="001E3F33" w:rsidRPr="000D14B7">
              <w:rPr>
                <w:color w:val="auto"/>
              </w:rPr>
              <w:t>obor</w:t>
            </w:r>
            <w:r w:rsidR="007F065B" w:rsidRPr="000D14B7">
              <w:rPr>
                <w:color w:val="auto"/>
              </w:rPr>
              <w:t>u</w:t>
            </w:r>
            <w:r w:rsidR="003A583C">
              <w:rPr>
                <w:color w:val="auto"/>
              </w:rPr>
              <w:t>:</w:t>
            </w:r>
          </w:p>
          <w:p w14:paraId="165EF36F" w14:textId="15EF2C6A" w:rsidR="008213EE" w:rsidRPr="000D14B7" w:rsidRDefault="001E3F33" w:rsidP="000D14B7">
            <w:pPr>
              <w:spacing w:before="240" w:after="240"/>
              <w:ind w:left="181" w:right="147"/>
              <w:jc w:val="both"/>
              <w:rPr>
                <w:color w:val="auto"/>
              </w:rPr>
            </w:pPr>
            <w:r w:rsidRPr="000D14B7">
              <w:rPr>
                <w:color w:val="auto"/>
              </w:rPr>
              <w:t>Nakládání s odpady (vyjma nebezpečných)</w:t>
            </w:r>
            <w:r w:rsidR="007F065B">
              <w:rPr>
                <w:color w:val="auto"/>
              </w:rPr>
              <w:t>.</w:t>
            </w:r>
          </w:p>
        </w:tc>
        <w:tc>
          <w:tcPr>
            <w:tcW w:w="4605" w:type="dxa"/>
            <w:vAlign w:val="center"/>
          </w:tcPr>
          <w:p w14:paraId="53AD9EAC" w14:textId="77777777" w:rsidR="009D649A" w:rsidRPr="007A241B" w:rsidRDefault="009D649A" w:rsidP="0037154A">
            <w:pPr>
              <w:spacing w:before="240" w:after="240"/>
              <w:ind w:left="181" w:right="147"/>
              <w:jc w:val="both"/>
              <w:rPr>
                <w:i/>
                <w:color w:val="auto"/>
                <w:szCs w:val="22"/>
              </w:rPr>
            </w:pPr>
            <w:r w:rsidRPr="007A241B">
              <w:rPr>
                <w:i/>
                <w:color w:val="auto"/>
                <w:szCs w:val="22"/>
              </w:rPr>
              <w:t>Doklady o oprávnění k podnikání (např. výpis ze Živnostenského rejstříku) pokrývající celý předmět veřejné zakázky.</w:t>
            </w:r>
          </w:p>
        </w:tc>
      </w:tr>
    </w:tbl>
    <w:p w14:paraId="78BB5A18" w14:textId="1BE6A5F9" w:rsidR="009D649A" w:rsidRPr="007A241B" w:rsidRDefault="009D649A" w:rsidP="009D649A">
      <w:pPr>
        <w:numPr>
          <w:ilvl w:val="1"/>
          <w:numId w:val="0"/>
        </w:numPr>
        <w:tabs>
          <w:tab w:val="left" w:pos="539"/>
          <w:tab w:val="num" w:pos="852"/>
        </w:tabs>
        <w:autoSpaceDE w:val="0"/>
        <w:autoSpaceDN w:val="0"/>
        <w:adjustRightInd w:val="0"/>
        <w:spacing w:before="240" w:after="120"/>
        <w:jc w:val="both"/>
        <w:outlineLvl w:val="1"/>
        <w:rPr>
          <w:rFonts w:asciiTheme="minorHAnsi" w:hAnsiTheme="minorHAnsi" w:cs="Garamond"/>
          <w:color w:val="auto"/>
          <w:szCs w:val="22"/>
        </w:rPr>
      </w:pPr>
      <w:r w:rsidRPr="004B110C">
        <w:rPr>
          <w:rFonts w:asciiTheme="minorHAnsi" w:hAnsiTheme="minorHAnsi" w:cs="Garamond"/>
          <w:color w:val="auto"/>
          <w:szCs w:val="22"/>
        </w:rPr>
        <w:t xml:space="preserve">Ekonomická </w:t>
      </w:r>
      <w:r w:rsidR="00D251E5">
        <w:rPr>
          <w:rFonts w:asciiTheme="minorHAnsi" w:hAnsiTheme="minorHAnsi" w:cs="Garamond"/>
          <w:color w:val="auto"/>
          <w:szCs w:val="22"/>
        </w:rPr>
        <w:t>kvalifikace</w:t>
      </w:r>
      <w:r w:rsidRPr="004B110C">
        <w:rPr>
          <w:rFonts w:asciiTheme="minorHAnsi" w:hAnsiTheme="minorHAnsi" w:cs="Garamond"/>
          <w:color w:val="auto"/>
          <w:szCs w:val="22"/>
        </w:rPr>
        <w:t xml:space="preserve"> dle § </w:t>
      </w:r>
      <w:r w:rsidR="00D251E5">
        <w:rPr>
          <w:rFonts w:asciiTheme="minorHAnsi" w:hAnsiTheme="minorHAnsi" w:cs="Garamond"/>
          <w:color w:val="auto"/>
          <w:szCs w:val="22"/>
        </w:rPr>
        <w:t>78</w:t>
      </w:r>
      <w:r w:rsidR="00D251E5" w:rsidRPr="004B110C">
        <w:rPr>
          <w:rFonts w:asciiTheme="minorHAnsi" w:hAnsiTheme="minorHAnsi" w:cs="Garamond"/>
          <w:color w:val="auto"/>
          <w:szCs w:val="22"/>
        </w:rPr>
        <w:t xml:space="preserve"> </w:t>
      </w:r>
      <w:r w:rsidRPr="00CE27FA">
        <w:rPr>
          <w:rFonts w:asciiTheme="minorHAnsi" w:hAnsiTheme="minorHAnsi" w:cs="Garamond"/>
          <w:color w:val="auto"/>
          <w:szCs w:val="22"/>
        </w:rPr>
        <w:t>Z</w:t>
      </w:r>
      <w:r w:rsidR="00D251E5">
        <w:rPr>
          <w:rFonts w:asciiTheme="minorHAnsi" w:hAnsiTheme="minorHAnsi" w:cs="Garamond"/>
          <w:color w:val="auto"/>
          <w:szCs w:val="22"/>
        </w:rPr>
        <w:t>Z</w:t>
      </w:r>
      <w:r w:rsidRPr="004B110C">
        <w:rPr>
          <w:rFonts w:asciiTheme="minorHAnsi" w:hAnsiTheme="minorHAnsi" w:cs="Garamond"/>
          <w:color w:val="auto"/>
          <w:szCs w:val="22"/>
        </w:rPr>
        <w:t>VZ</w:t>
      </w:r>
    </w:p>
    <w:p w14:paraId="4CD7FCC9" w14:textId="550EA022" w:rsidR="00280ACE" w:rsidRDefault="00280ACE">
      <w:pPr>
        <w:tabs>
          <w:tab w:val="left" w:pos="539"/>
        </w:tabs>
        <w:autoSpaceDE w:val="0"/>
        <w:autoSpaceDN w:val="0"/>
        <w:adjustRightInd w:val="0"/>
        <w:spacing w:before="240" w:after="120"/>
        <w:jc w:val="both"/>
        <w:outlineLvl w:val="1"/>
        <w:rPr>
          <w:rFonts w:cs="Garamond"/>
          <w:color w:val="auto"/>
          <w:szCs w:val="22"/>
        </w:rPr>
      </w:pPr>
      <w:r w:rsidRPr="00F769C1">
        <w:rPr>
          <w:rFonts w:cs="Garamond"/>
          <w:color w:val="auto"/>
          <w:szCs w:val="22"/>
        </w:rPr>
        <w:lastRenderedPageBreak/>
        <w:t xml:space="preserve">Zadavatel v souladu s § 78 odst. 1 ZZVZ požaduje, aby minimální roční obrat dodavatele </w:t>
      </w:r>
      <w:r>
        <w:rPr>
          <w:rFonts w:cs="Garamond"/>
          <w:color w:val="auto"/>
          <w:szCs w:val="22"/>
        </w:rPr>
        <w:t xml:space="preserve">ve vztahu k nakládání s odpady </w:t>
      </w:r>
      <w:r w:rsidRPr="00F769C1">
        <w:rPr>
          <w:rFonts w:cs="Garamond"/>
          <w:color w:val="auto"/>
          <w:szCs w:val="22"/>
        </w:rPr>
        <w:t xml:space="preserve">dosahoval minimálně </w:t>
      </w:r>
      <w:proofErr w:type="gramStart"/>
      <w:r w:rsidR="0033517F" w:rsidRPr="002F107E">
        <w:rPr>
          <w:rFonts w:cs="Garamond"/>
          <w:color w:val="auto"/>
          <w:szCs w:val="22"/>
        </w:rPr>
        <w:t>100.000.000,-</w:t>
      </w:r>
      <w:proofErr w:type="gramEnd"/>
      <w:r w:rsidR="0033517F" w:rsidRPr="00F769C1">
        <w:rPr>
          <w:rFonts w:cs="Garamond"/>
          <w:color w:val="auto"/>
          <w:szCs w:val="22"/>
        </w:rPr>
        <w:t xml:space="preserve"> </w:t>
      </w:r>
      <w:r w:rsidRPr="00F769C1">
        <w:rPr>
          <w:rFonts w:cs="Garamond"/>
          <w:color w:val="auto"/>
          <w:szCs w:val="22"/>
        </w:rPr>
        <w:t>Kč, a to za 3 bezprostředně předcházející účetní období; jestliže dodavatel vznikl později, postačí, předloží-li údaje o svém obratu v požadované výši za všechna účetní období od svého vzniku.</w:t>
      </w:r>
      <w:r>
        <w:rPr>
          <w:rFonts w:cs="Garamond"/>
          <w:color w:val="auto"/>
          <w:szCs w:val="22"/>
        </w:rPr>
        <w:t xml:space="preserve"> V případě, že dodavatel podá nabídku na obě části veřejné zakázky, považuje zadavatel, aby </w:t>
      </w:r>
      <w:r w:rsidRPr="00280ACE">
        <w:rPr>
          <w:rFonts w:cs="Garamond"/>
          <w:color w:val="auto"/>
          <w:szCs w:val="22"/>
        </w:rPr>
        <w:t xml:space="preserve">minimální roční obrat dodavatele ve vztahu k nakládání s odpady dosahoval minimálně </w:t>
      </w:r>
      <w:proofErr w:type="gramStart"/>
      <w:r w:rsidR="00965DA8" w:rsidRPr="002F107E">
        <w:rPr>
          <w:rFonts w:cs="Garamond"/>
          <w:color w:val="auto"/>
          <w:szCs w:val="22"/>
        </w:rPr>
        <w:t>160.000.000,-</w:t>
      </w:r>
      <w:proofErr w:type="gramEnd"/>
      <w:r w:rsidR="00965DA8" w:rsidRPr="00280ACE">
        <w:rPr>
          <w:rFonts w:cs="Garamond"/>
          <w:color w:val="auto"/>
          <w:szCs w:val="22"/>
        </w:rPr>
        <w:t xml:space="preserve"> </w:t>
      </w:r>
      <w:r w:rsidRPr="00280ACE">
        <w:rPr>
          <w:rFonts w:cs="Garamond"/>
          <w:color w:val="auto"/>
          <w:szCs w:val="22"/>
        </w:rPr>
        <w:t>Kč</w:t>
      </w:r>
      <w:r w:rsidRPr="004261A6">
        <w:rPr>
          <w:rFonts w:cs="Garamond"/>
          <w:color w:val="auto"/>
          <w:szCs w:val="22"/>
        </w:rPr>
        <w:t>, a to za 3 bezprostředně předcházející účetní období; jestliže dodavatel vznikl později, postačí, předloží-li údaje o svém obratu v požadované výši za všechna účetní období od svého vzniku</w:t>
      </w:r>
      <w:r>
        <w:rPr>
          <w:rFonts w:cs="Garamond"/>
          <w:color w:val="auto"/>
          <w:szCs w:val="22"/>
        </w:rPr>
        <w:t>.</w:t>
      </w:r>
    </w:p>
    <w:p w14:paraId="3CB8BEFC" w14:textId="503A4001" w:rsidR="00F769C1" w:rsidRDefault="00F769C1" w:rsidP="00F769C1">
      <w:pPr>
        <w:tabs>
          <w:tab w:val="left" w:pos="539"/>
        </w:tabs>
        <w:autoSpaceDE w:val="0"/>
        <w:autoSpaceDN w:val="0"/>
        <w:adjustRightInd w:val="0"/>
        <w:spacing w:before="240" w:after="120"/>
        <w:jc w:val="both"/>
        <w:outlineLvl w:val="1"/>
        <w:rPr>
          <w:rFonts w:cs="Garamond"/>
          <w:color w:val="auto"/>
          <w:szCs w:val="22"/>
        </w:rPr>
      </w:pPr>
      <w:r w:rsidRPr="00F24AAF">
        <w:rPr>
          <w:rFonts w:cs="Garamond"/>
          <w:color w:val="auto"/>
          <w:szCs w:val="22"/>
        </w:rPr>
        <w:t>Zadavatel pro vyloučení pochybností v souladu s § 84 ZZVZ výslovně uvádí, že požadovaného obratu musí v jednotlivém účetním období dosáhnout dodavatel sám, případně jej může prokázat jako celek samostatně jeden z členů společnosti/sdružení, nebo jiná osoba; sčítání obratů několika dodavatelů/jiných osob za účelem dosažení požadované minimální výše obratu v rámci jednoho účetního období není připuštěno.</w:t>
      </w:r>
    </w:p>
    <w:p w14:paraId="30507A53" w14:textId="77777777" w:rsidR="00F769C1" w:rsidRDefault="00280ACE" w:rsidP="00F769C1">
      <w:pPr>
        <w:tabs>
          <w:tab w:val="left" w:pos="539"/>
        </w:tabs>
        <w:autoSpaceDE w:val="0"/>
        <w:autoSpaceDN w:val="0"/>
        <w:adjustRightInd w:val="0"/>
        <w:spacing w:before="240" w:after="120"/>
        <w:jc w:val="both"/>
        <w:outlineLvl w:val="1"/>
        <w:rPr>
          <w:rFonts w:cs="Garamond"/>
          <w:color w:val="auto"/>
          <w:szCs w:val="22"/>
        </w:rPr>
      </w:pPr>
      <w:r w:rsidRPr="00F769C1">
        <w:rPr>
          <w:rFonts w:cs="Garamond"/>
          <w:color w:val="auto"/>
          <w:szCs w:val="22"/>
        </w:rPr>
        <w:t>Dodavatel prokáže obrat předložením</w:t>
      </w:r>
      <w:r w:rsidR="00F769C1">
        <w:rPr>
          <w:rFonts w:cs="Garamond"/>
          <w:color w:val="auto"/>
          <w:szCs w:val="22"/>
        </w:rPr>
        <w:t>:</w:t>
      </w:r>
    </w:p>
    <w:p w14:paraId="599D6C1C" w14:textId="0CE6EB92" w:rsidR="00F769C1" w:rsidRDefault="00280ACE" w:rsidP="00F769C1">
      <w:pPr>
        <w:pStyle w:val="Odstavecseseznamem"/>
        <w:numPr>
          <w:ilvl w:val="0"/>
          <w:numId w:val="101"/>
        </w:numPr>
        <w:tabs>
          <w:tab w:val="left" w:pos="539"/>
        </w:tabs>
        <w:autoSpaceDE w:val="0"/>
        <w:autoSpaceDN w:val="0"/>
        <w:adjustRightInd w:val="0"/>
        <w:spacing w:before="240" w:after="120"/>
        <w:ind w:left="567" w:hanging="207"/>
        <w:jc w:val="both"/>
        <w:outlineLvl w:val="1"/>
        <w:rPr>
          <w:rFonts w:cs="Garamond"/>
          <w:color w:val="auto"/>
        </w:rPr>
      </w:pPr>
      <w:r w:rsidRPr="00F769C1">
        <w:rPr>
          <w:rFonts w:cs="Garamond"/>
          <w:color w:val="auto"/>
        </w:rPr>
        <w:t xml:space="preserve"> výkazu zisku a ztrát dodavatele za všechna 3 bezprostředně předcházející účetní období, nebo obdobným dokladem podle právního řádu země sídla dodavatele</w:t>
      </w:r>
      <w:r w:rsidR="00F769C1">
        <w:rPr>
          <w:rFonts w:cs="Garamond"/>
          <w:color w:val="auto"/>
        </w:rPr>
        <w:t xml:space="preserve"> a </w:t>
      </w:r>
    </w:p>
    <w:p w14:paraId="15098E3A" w14:textId="5808336C" w:rsidR="00280ACE" w:rsidRPr="00F769C1" w:rsidRDefault="00280ACE" w:rsidP="0045387E">
      <w:pPr>
        <w:pStyle w:val="Odstavecseseznamem"/>
        <w:numPr>
          <w:ilvl w:val="0"/>
          <w:numId w:val="101"/>
        </w:numPr>
        <w:tabs>
          <w:tab w:val="left" w:pos="539"/>
        </w:tabs>
        <w:autoSpaceDE w:val="0"/>
        <w:autoSpaceDN w:val="0"/>
        <w:adjustRightInd w:val="0"/>
        <w:spacing w:before="240" w:after="120"/>
        <w:ind w:left="567" w:hanging="207"/>
        <w:jc w:val="both"/>
        <w:outlineLvl w:val="1"/>
        <w:rPr>
          <w:rFonts w:cs="Garamond"/>
          <w:color w:val="auto"/>
        </w:rPr>
      </w:pPr>
      <w:r w:rsidRPr="00F769C1">
        <w:rPr>
          <w:rFonts w:cs="Garamond"/>
          <w:color w:val="auto"/>
        </w:rPr>
        <w:t>čestn</w:t>
      </w:r>
      <w:r w:rsidR="00D57DE7">
        <w:rPr>
          <w:rFonts w:cs="Garamond"/>
          <w:color w:val="auto"/>
        </w:rPr>
        <w:t>ého</w:t>
      </w:r>
      <w:r w:rsidRPr="00F769C1">
        <w:rPr>
          <w:rFonts w:cs="Garamond"/>
          <w:color w:val="auto"/>
        </w:rPr>
        <w:t xml:space="preserve"> prohlášení dodavatele, z něhož bude zřejmé, jaká část z obratu, který vyplývá z výkazů zisku a ztrát, připadá na výše uvedené činnosti odpovídající předmětu veřejné zakázky.</w:t>
      </w:r>
    </w:p>
    <w:p w14:paraId="736DAB85" w14:textId="77777777" w:rsidR="00280ACE" w:rsidRDefault="00280ACE" w:rsidP="00CE27FA">
      <w:pPr>
        <w:rPr>
          <w:rFonts w:asciiTheme="minorHAnsi" w:hAnsiTheme="minorHAnsi" w:cs="Garamond"/>
          <w:color w:val="auto"/>
          <w:szCs w:val="22"/>
        </w:rPr>
      </w:pPr>
    </w:p>
    <w:p w14:paraId="2CFC1605" w14:textId="30D76BCA" w:rsidR="009D649A" w:rsidRPr="007A241B" w:rsidRDefault="009D649A" w:rsidP="00F769C1">
      <w:pPr>
        <w:rPr>
          <w:rFonts w:asciiTheme="minorHAnsi" w:hAnsiTheme="minorHAnsi" w:cs="Garamond"/>
          <w:color w:val="auto"/>
          <w:szCs w:val="22"/>
        </w:rPr>
      </w:pPr>
      <w:r w:rsidRPr="007A241B">
        <w:rPr>
          <w:rFonts w:asciiTheme="minorHAnsi" w:hAnsiTheme="minorHAnsi" w:cs="Garamond"/>
          <w:color w:val="auto"/>
          <w:szCs w:val="22"/>
        </w:rPr>
        <w:t>Technick</w:t>
      </w:r>
      <w:r w:rsidR="00280ACE">
        <w:rPr>
          <w:rFonts w:asciiTheme="minorHAnsi" w:hAnsiTheme="minorHAnsi" w:cs="Garamond"/>
          <w:color w:val="auto"/>
          <w:szCs w:val="22"/>
        </w:rPr>
        <w:t>á</w:t>
      </w:r>
      <w:r w:rsidRPr="007A241B">
        <w:rPr>
          <w:rFonts w:asciiTheme="minorHAnsi" w:hAnsiTheme="minorHAnsi" w:cs="Garamond"/>
          <w:color w:val="auto"/>
          <w:szCs w:val="22"/>
        </w:rPr>
        <w:t xml:space="preserve"> kvalifika</w:t>
      </w:r>
      <w:r w:rsidR="00280ACE">
        <w:rPr>
          <w:rFonts w:asciiTheme="minorHAnsi" w:hAnsiTheme="minorHAnsi" w:cs="Garamond"/>
          <w:color w:val="auto"/>
          <w:szCs w:val="22"/>
        </w:rPr>
        <w:t>ce</w:t>
      </w:r>
      <w:r w:rsidRPr="007A241B">
        <w:rPr>
          <w:rFonts w:asciiTheme="minorHAnsi" w:hAnsiTheme="minorHAnsi" w:cs="Garamond"/>
          <w:color w:val="auto"/>
          <w:szCs w:val="22"/>
        </w:rPr>
        <w:t xml:space="preserve"> dle § </w:t>
      </w:r>
      <w:r w:rsidR="00280ACE">
        <w:rPr>
          <w:rFonts w:asciiTheme="minorHAnsi" w:hAnsiTheme="minorHAnsi" w:cs="Garamond"/>
          <w:color w:val="auto"/>
          <w:szCs w:val="22"/>
        </w:rPr>
        <w:t>79</w:t>
      </w:r>
      <w:r w:rsidRPr="007A241B">
        <w:rPr>
          <w:rFonts w:asciiTheme="minorHAnsi" w:hAnsiTheme="minorHAnsi" w:cs="Garamond"/>
          <w:color w:val="auto"/>
          <w:szCs w:val="22"/>
        </w:rPr>
        <w:t xml:space="preserve"> Z</w:t>
      </w:r>
      <w:r w:rsidR="002F7E90">
        <w:rPr>
          <w:rFonts w:asciiTheme="minorHAnsi" w:hAnsiTheme="minorHAnsi" w:cs="Garamond"/>
          <w:color w:val="auto"/>
          <w:szCs w:val="22"/>
        </w:rPr>
        <w:t>Z</w:t>
      </w:r>
      <w:r w:rsidRPr="007A241B">
        <w:rPr>
          <w:rFonts w:asciiTheme="minorHAnsi" w:hAnsiTheme="minorHAnsi" w:cs="Garamond"/>
          <w:color w:val="auto"/>
          <w:szCs w:val="22"/>
        </w:rPr>
        <w:t>VZ</w:t>
      </w:r>
    </w:p>
    <w:tbl>
      <w:tblPr>
        <w:tblW w:w="9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15"/>
        <w:gridCol w:w="3854"/>
      </w:tblGrid>
      <w:tr w:rsidR="009D649A" w:rsidRPr="007A241B" w14:paraId="6369D790" w14:textId="77777777" w:rsidTr="0085736B">
        <w:trPr>
          <w:trHeight w:val="133"/>
        </w:trPr>
        <w:tc>
          <w:tcPr>
            <w:tcW w:w="5315" w:type="dxa"/>
            <w:shd w:val="clear" w:color="auto" w:fill="D9D9D9"/>
            <w:vAlign w:val="center"/>
          </w:tcPr>
          <w:p w14:paraId="5DE58080" w14:textId="1B2F1E1D" w:rsidR="009D649A" w:rsidRPr="007A241B" w:rsidRDefault="009D649A" w:rsidP="0085736B">
            <w:pPr>
              <w:keepNext/>
              <w:spacing w:before="240" w:after="240"/>
              <w:jc w:val="center"/>
              <w:rPr>
                <w:rFonts w:asciiTheme="minorHAnsi" w:hAnsiTheme="minorHAnsi"/>
                <w:color w:val="auto"/>
                <w:szCs w:val="22"/>
              </w:rPr>
            </w:pPr>
            <w:r w:rsidRPr="007A241B">
              <w:rPr>
                <w:rFonts w:asciiTheme="minorHAnsi" w:hAnsiTheme="minorHAnsi"/>
                <w:color w:val="auto"/>
                <w:szCs w:val="22"/>
              </w:rPr>
              <w:t xml:space="preserve">Splnění </w:t>
            </w:r>
            <w:r w:rsidR="00280ACE">
              <w:rPr>
                <w:rFonts w:asciiTheme="minorHAnsi" w:hAnsiTheme="minorHAnsi"/>
                <w:color w:val="auto"/>
                <w:szCs w:val="22"/>
              </w:rPr>
              <w:t xml:space="preserve">technické kvalifikace </w:t>
            </w:r>
            <w:r w:rsidR="0045387E">
              <w:rPr>
                <w:rFonts w:asciiTheme="minorHAnsi" w:hAnsiTheme="minorHAnsi"/>
                <w:color w:val="auto"/>
                <w:szCs w:val="22"/>
              </w:rPr>
              <w:t xml:space="preserve">dle § 79 odst. 2 písm. b) ZZVZ </w:t>
            </w:r>
            <w:r w:rsidR="00280ACE">
              <w:rPr>
                <w:rFonts w:asciiTheme="minorHAnsi" w:hAnsiTheme="minorHAnsi"/>
                <w:color w:val="auto"/>
                <w:szCs w:val="22"/>
              </w:rPr>
              <w:t>prokazuje</w:t>
            </w:r>
            <w:r w:rsidRPr="007A241B">
              <w:rPr>
                <w:rFonts w:asciiTheme="minorHAnsi" w:hAnsiTheme="minorHAnsi"/>
                <w:color w:val="auto"/>
                <w:szCs w:val="22"/>
              </w:rPr>
              <w:t xml:space="preserve"> dodavatel:</w:t>
            </w:r>
          </w:p>
        </w:tc>
        <w:tc>
          <w:tcPr>
            <w:tcW w:w="3854" w:type="dxa"/>
            <w:shd w:val="clear" w:color="auto" w:fill="D9D9D9"/>
            <w:vAlign w:val="center"/>
          </w:tcPr>
          <w:p w14:paraId="487FA1AA" w14:textId="77777777" w:rsidR="009D649A" w:rsidRPr="007A241B" w:rsidRDefault="009D649A" w:rsidP="0085736B">
            <w:pPr>
              <w:keepNext/>
              <w:spacing w:before="240" w:after="240"/>
              <w:jc w:val="center"/>
              <w:rPr>
                <w:rFonts w:asciiTheme="minorHAnsi" w:hAnsiTheme="minorHAnsi"/>
                <w:color w:val="auto"/>
                <w:szCs w:val="22"/>
              </w:rPr>
            </w:pPr>
            <w:r w:rsidRPr="007A241B">
              <w:rPr>
                <w:rFonts w:asciiTheme="minorHAnsi" w:hAnsiTheme="minorHAnsi"/>
                <w:color w:val="auto"/>
                <w:szCs w:val="22"/>
              </w:rPr>
              <w:t>Způsob prokázání splnění:</w:t>
            </w:r>
          </w:p>
        </w:tc>
      </w:tr>
      <w:tr w:rsidR="009D649A" w:rsidRPr="007A241B" w14:paraId="045062A6" w14:textId="77777777" w:rsidTr="0085736B">
        <w:trPr>
          <w:trHeight w:val="133"/>
        </w:trPr>
        <w:tc>
          <w:tcPr>
            <w:tcW w:w="5315" w:type="dxa"/>
          </w:tcPr>
          <w:p w14:paraId="3AB21DCC" w14:textId="53ACD345" w:rsidR="0045387E" w:rsidRPr="007A241B" w:rsidRDefault="009D649A" w:rsidP="0045387E">
            <w:pPr>
              <w:numPr>
                <w:ilvl w:val="0"/>
                <w:numId w:val="40"/>
              </w:numPr>
              <w:spacing w:before="240" w:after="240"/>
              <w:ind w:right="147"/>
              <w:jc w:val="both"/>
              <w:rPr>
                <w:rFonts w:asciiTheme="minorHAnsi" w:hAnsiTheme="minorHAnsi"/>
                <w:color w:val="auto"/>
                <w:szCs w:val="22"/>
              </w:rPr>
            </w:pPr>
            <w:r w:rsidRPr="007A241B">
              <w:rPr>
                <w:rFonts w:asciiTheme="minorHAnsi" w:hAnsiTheme="minorHAnsi"/>
                <w:color w:val="auto"/>
                <w:szCs w:val="22"/>
              </w:rPr>
              <w:t xml:space="preserve">předložením seznamu významných služeb poskytnutých dodavatelem v posledních 3 letech </w:t>
            </w:r>
            <w:r w:rsidR="0045387E">
              <w:rPr>
                <w:rFonts w:asciiTheme="minorHAnsi" w:hAnsiTheme="minorHAnsi"/>
                <w:color w:val="auto"/>
                <w:szCs w:val="22"/>
              </w:rPr>
              <w:t xml:space="preserve">před zahájením zadávacího řízení. </w:t>
            </w:r>
            <w:r w:rsidRPr="007A241B">
              <w:rPr>
                <w:rFonts w:asciiTheme="minorHAnsi" w:hAnsiTheme="minorHAnsi"/>
                <w:color w:val="auto"/>
                <w:szCs w:val="22"/>
              </w:rPr>
              <w:t xml:space="preserve"> </w:t>
            </w:r>
          </w:p>
          <w:p w14:paraId="663390BA" w14:textId="3F569736" w:rsidR="009D649A" w:rsidRPr="007A241B" w:rsidRDefault="009D649A" w:rsidP="009C2D24">
            <w:pPr>
              <w:spacing w:before="240" w:after="240"/>
              <w:ind w:right="147"/>
              <w:jc w:val="both"/>
              <w:rPr>
                <w:rFonts w:asciiTheme="minorHAnsi" w:hAnsiTheme="minorHAnsi"/>
                <w:color w:val="auto"/>
                <w:szCs w:val="22"/>
              </w:rPr>
            </w:pPr>
            <w:r w:rsidRPr="007A241B">
              <w:rPr>
                <w:rFonts w:asciiTheme="minorHAnsi" w:hAnsiTheme="minorHAnsi"/>
                <w:color w:val="auto"/>
                <w:szCs w:val="22"/>
              </w:rPr>
              <w:t xml:space="preserve">Z předloženého seznamu musí vyplývat, že </w:t>
            </w:r>
            <w:r w:rsidR="006B2972">
              <w:rPr>
                <w:rFonts w:asciiTheme="minorHAnsi" w:hAnsiTheme="minorHAnsi"/>
                <w:color w:val="auto"/>
                <w:szCs w:val="22"/>
              </w:rPr>
              <w:t>dodavatel</w:t>
            </w:r>
            <w:r w:rsidR="006B2972" w:rsidRPr="007A241B">
              <w:rPr>
                <w:rFonts w:asciiTheme="minorHAnsi" w:hAnsiTheme="minorHAnsi"/>
                <w:color w:val="auto"/>
                <w:szCs w:val="22"/>
              </w:rPr>
              <w:t xml:space="preserve"> </w:t>
            </w:r>
            <w:r w:rsidRPr="007A241B">
              <w:rPr>
                <w:rFonts w:asciiTheme="minorHAnsi" w:hAnsiTheme="minorHAnsi"/>
                <w:color w:val="auto"/>
                <w:szCs w:val="22"/>
              </w:rPr>
              <w:t xml:space="preserve">v uvedeném období realizoval </w:t>
            </w:r>
            <w:r>
              <w:rPr>
                <w:rFonts w:asciiTheme="minorHAnsi" w:hAnsiTheme="minorHAnsi"/>
                <w:color w:val="auto"/>
                <w:szCs w:val="22"/>
              </w:rPr>
              <w:t>alespoň následující významné služby</w:t>
            </w:r>
            <w:r w:rsidR="00C4745C">
              <w:rPr>
                <w:rFonts w:asciiTheme="minorHAnsi" w:hAnsiTheme="minorHAnsi"/>
                <w:color w:val="auto"/>
                <w:szCs w:val="22"/>
              </w:rPr>
              <w:t xml:space="preserve"> (jednou </w:t>
            </w:r>
            <w:r w:rsidR="006B2972">
              <w:rPr>
                <w:rFonts w:asciiTheme="minorHAnsi" w:hAnsiTheme="minorHAnsi"/>
                <w:color w:val="auto"/>
                <w:szCs w:val="22"/>
              </w:rPr>
              <w:t xml:space="preserve">službou </w:t>
            </w:r>
            <w:r w:rsidR="00C4745C">
              <w:rPr>
                <w:rFonts w:asciiTheme="minorHAnsi" w:hAnsiTheme="minorHAnsi"/>
                <w:color w:val="auto"/>
                <w:szCs w:val="22"/>
              </w:rPr>
              <w:t xml:space="preserve">je možné prokázat realizaci více níže uvedených kategorií významných služeb, pokud daná </w:t>
            </w:r>
            <w:r w:rsidR="006B2972">
              <w:rPr>
                <w:rFonts w:asciiTheme="minorHAnsi" w:hAnsiTheme="minorHAnsi"/>
                <w:color w:val="auto"/>
                <w:szCs w:val="22"/>
              </w:rPr>
              <w:t xml:space="preserve">služba </w:t>
            </w:r>
            <w:r w:rsidR="00C4745C">
              <w:rPr>
                <w:rFonts w:asciiTheme="minorHAnsi" w:hAnsiTheme="minorHAnsi"/>
                <w:color w:val="auto"/>
                <w:szCs w:val="22"/>
              </w:rPr>
              <w:t>splňuje minimální parametry stanovené zadavatelem</w:t>
            </w:r>
            <w:r w:rsidR="0045387E">
              <w:rPr>
                <w:rFonts w:asciiTheme="minorHAnsi" w:hAnsiTheme="minorHAnsi"/>
                <w:color w:val="auto"/>
                <w:szCs w:val="22"/>
              </w:rPr>
              <w:t xml:space="preserve"> pro všechny prokazované kategorie</w:t>
            </w:r>
            <w:r w:rsidR="00C4745C">
              <w:rPr>
                <w:rFonts w:asciiTheme="minorHAnsi" w:hAnsiTheme="minorHAnsi"/>
                <w:color w:val="auto"/>
                <w:szCs w:val="22"/>
              </w:rPr>
              <w:t>)</w:t>
            </w:r>
            <w:r w:rsidRPr="007A241B">
              <w:rPr>
                <w:rFonts w:asciiTheme="minorHAnsi" w:hAnsiTheme="minorHAnsi"/>
                <w:color w:val="auto"/>
                <w:szCs w:val="22"/>
              </w:rPr>
              <w:t>:</w:t>
            </w:r>
          </w:p>
          <w:p w14:paraId="63442608" w14:textId="0F2C32F5" w:rsidR="009D649A" w:rsidRPr="00925149" w:rsidRDefault="009D649A" w:rsidP="002354FB">
            <w:pPr>
              <w:widowControl w:val="0"/>
              <w:numPr>
                <w:ilvl w:val="0"/>
                <w:numId w:val="42"/>
              </w:numPr>
              <w:spacing w:after="120" w:line="280" w:lineRule="atLeast"/>
              <w:jc w:val="both"/>
              <w:rPr>
                <w:rFonts w:asciiTheme="minorHAnsi" w:hAnsiTheme="minorHAnsi"/>
                <w:color w:val="auto"/>
                <w:szCs w:val="22"/>
              </w:rPr>
            </w:pPr>
            <w:r>
              <w:rPr>
                <w:rFonts w:asciiTheme="minorHAnsi" w:hAnsiTheme="minorHAnsi"/>
                <w:color w:val="auto"/>
                <w:szCs w:val="22"/>
              </w:rPr>
              <w:t xml:space="preserve">nejméně </w:t>
            </w:r>
            <w:r w:rsidR="0051417B">
              <w:rPr>
                <w:rFonts w:asciiTheme="minorHAnsi" w:hAnsiTheme="minorHAnsi"/>
                <w:color w:val="auto"/>
                <w:szCs w:val="22"/>
              </w:rPr>
              <w:t>dvě</w:t>
            </w:r>
            <w:r>
              <w:rPr>
                <w:rFonts w:asciiTheme="minorHAnsi" w:hAnsiTheme="minorHAnsi"/>
                <w:color w:val="auto"/>
                <w:szCs w:val="22"/>
              </w:rPr>
              <w:t xml:space="preserve"> </w:t>
            </w:r>
            <w:r w:rsidR="006B2972">
              <w:rPr>
                <w:rFonts w:asciiTheme="minorHAnsi" w:hAnsiTheme="minorHAnsi"/>
                <w:color w:val="auto"/>
                <w:szCs w:val="22"/>
              </w:rPr>
              <w:t>služby</w:t>
            </w:r>
            <w:r>
              <w:rPr>
                <w:rFonts w:asciiTheme="minorHAnsi" w:hAnsiTheme="minorHAnsi"/>
                <w:color w:val="auto"/>
                <w:szCs w:val="22"/>
              </w:rPr>
              <w:t xml:space="preserve">, jejichž předmětem byl </w:t>
            </w:r>
            <w:r w:rsidR="001E7375">
              <w:rPr>
                <w:rFonts w:asciiTheme="minorHAnsi" w:hAnsiTheme="minorHAnsi"/>
                <w:color w:val="auto"/>
                <w:szCs w:val="22"/>
              </w:rPr>
              <w:t xml:space="preserve">sběr, </w:t>
            </w:r>
            <w:r w:rsidR="005E1A9C">
              <w:rPr>
                <w:rFonts w:asciiTheme="minorHAnsi" w:hAnsiTheme="minorHAnsi"/>
                <w:color w:val="auto"/>
                <w:szCs w:val="22"/>
              </w:rPr>
              <w:t xml:space="preserve">svoz </w:t>
            </w:r>
            <w:r w:rsidR="005E1A9C" w:rsidRPr="0030638B">
              <w:rPr>
                <w:rFonts w:asciiTheme="minorHAnsi" w:hAnsiTheme="minorHAnsi"/>
                <w:color w:val="auto"/>
                <w:szCs w:val="22"/>
              </w:rPr>
              <w:t xml:space="preserve">a zajištění odstraňování </w:t>
            </w:r>
            <w:r w:rsidR="007078CF" w:rsidRPr="0030638B">
              <w:rPr>
                <w:rFonts w:asciiTheme="minorHAnsi" w:hAnsiTheme="minorHAnsi"/>
                <w:color w:val="auto"/>
                <w:szCs w:val="22"/>
              </w:rPr>
              <w:t xml:space="preserve">směsného </w:t>
            </w:r>
            <w:r w:rsidR="005E1A9C" w:rsidRPr="00925149">
              <w:rPr>
                <w:rFonts w:asciiTheme="minorHAnsi" w:hAnsiTheme="minorHAnsi"/>
                <w:color w:val="auto"/>
                <w:szCs w:val="22"/>
              </w:rPr>
              <w:t xml:space="preserve">komunálního odpadu v sídelní aglomeraci o velikosti alespoň </w:t>
            </w:r>
            <w:r w:rsidR="005E1A9C" w:rsidRPr="002F107E">
              <w:rPr>
                <w:rFonts w:asciiTheme="minorHAnsi" w:hAnsiTheme="minorHAnsi"/>
                <w:color w:val="auto"/>
                <w:szCs w:val="22"/>
              </w:rPr>
              <w:t>40.000</w:t>
            </w:r>
            <w:r w:rsidR="005E1A9C" w:rsidRPr="00925149">
              <w:rPr>
                <w:rFonts w:asciiTheme="minorHAnsi" w:hAnsiTheme="minorHAnsi"/>
                <w:color w:val="auto"/>
                <w:szCs w:val="22"/>
              </w:rPr>
              <w:t xml:space="preserve"> EO</w:t>
            </w:r>
            <w:r w:rsidRPr="00925149">
              <w:rPr>
                <w:rFonts w:asciiTheme="minorHAnsi" w:hAnsiTheme="minorHAnsi"/>
                <w:color w:val="auto"/>
                <w:szCs w:val="22"/>
              </w:rPr>
              <w:t xml:space="preserve"> soustavně po dobu alespoň </w:t>
            </w:r>
            <w:r w:rsidR="00795518" w:rsidRPr="00925149">
              <w:rPr>
                <w:rFonts w:asciiTheme="minorHAnsi" w:hAnsiTheme="minorHAnsi"/>
                <w:color w:val="auto"/>
                <w:szCs w:val="22"/>
              </w:rPr>
              <w:t>2</w:t>
            </w:r>
            <w:r w:rsidRPr="00925149">
              <w:rPr>
                <w:rFonts w:asciiTheme="minorHAnsi" w:hAnsiTheme="minorHAnsi"/>
                <w:color w:val="auto"/>
                <w:szCs w:val="22"/>
              </w:rPr>
              <w:t xml:space="preserve"> </w:t>
            </w:r>
            <w:r w:rsidR="00795518" w:rsidRPr="00925149">
              <w:rPr>
                <w:rFonts w:asciiTheme="minorHAnsi" w:hAnsiTheme="minorHAnsi"/>
                <w:color w:val="auto"/>
                <w:szCs w:val="22"/>
              </w:rPr>
              <w:t>let</w:t>
            </w:r>
            <w:r w:rsidRPr="00925149">
              <w:rPr>
                <w:rFonts w:asciiTheme="minorHAnsi" w:hAnsiTheme="minorHAnsi"/>
                <w:color w:val="auto"/>
                <w:szCs w:val="22"/>
              </w:rPr>
              <w:t xml:space="preserve"> v minimální finanční hodnotě alespoň </w:t>
            </w:r>
            <w:r w:rsidR="001E7375" w:rsidRPr="002F107E">
              <w:rPr>
                <w:rFonts w:asciiTheme="minorHAnsi" w:hAnsiTheme="minorHAnsi"/>
                <w:color w:val="auto"/>
                <w:szCs w:val="22"/>
              </w:rPr>
              <w:t>20</w:t>
            </w:r>
            <w:r w:rsidR="001E7375" w:rsidRPr="00925149">
              <w:rPr>
                <w:rFonts w:asciiTheme="minorHAnsi" w:hAnsiTheme="minorHAnsi"/>
                <w:color w:val="auto"/>
                <w:szCs w:val="22"/>
              </w:rPr>
              <w:t xml:space="preserve"> </w:t>
            </w:r>
            <w:r w:rsidRPr="00925149">
              <w:rPr>
                <w:rFonts w:asciiTheme="minorHAnsi" w:hAnsiTheme="minorHAnsi"/>
                <w:color w:val="auto"/>
                <w:szCs w:val="22"/>
              </w:rPr>
              <w:t>mil. Kč bez DPH</w:t>
            </w:r>
            <w:r w:rsidR="0051417B" w:rsidRPr="00925149">
              <w:rPr>
                <w:rFonts w:asciiTheme="minorHAnsi" w:hAnsiTheme="minorHAnsi"/>
                <w:color w:val="auto"/>
                <w:szCs w:val="22"/>
              </w:rPr>
              <w:t xml:space="preserve"> za rok</w:t>
            </w:r>
            <w:r w:rsidR="005E1A9C" w:rsidRPr="002F107E">
              <w:rPr>
                <w:rFonts w:asciiTheme="minorHAnsi" w:hAnsiTheme="minorHAnsi"/>
                <w:color w:val="auto"/>
                <w:szCs w:val="22"/>
              </w:rPr>
              <w:t>;</w:t>
            </w:r>
          </w:p>
          <w:p w14:paraId="4873E16A" w14:textId="32186AD8" w:rsidR="005E1A9C" w:rsidRPr="00862A76" w:rsidRDefault="009D649A" w:rsidP="002354FB">
            <w:pPr>
              <w:widowControl w:val="0"/>
              <w:numPr>
                <w:ilvl w:val="0"/>
                <w:numId w:val="42"/>
              </w:numPr>
              <w:spacing w:after="120" w:line="280" w:lineRule="atLeast"/>
              <w:jc w:val="both"/>
              <w:rPr>
                <w:rFonts w:asciiTheme="minorHAnsi" w:hAnsiTheme="minorHAnsi"/>
                <w:color w:val="auto"/>
                <w:szCs w:val="22"/>
              </w:rPr>
            </w:pPr>
            <w:r w:rsidRPr="00925149">
              <w:rPr>
                <w:rFonts w:asciiTheme="minorHAnsi" w:hAnsiTheme="minorHAnsi"/>
                <w:color w:val="auto"/>
                <w:szCs w:val="22"/>
              </w:rPr>
              <w:t>nejméně jednu</w:t>
            </w:r>
            <w:r w:rsidRPr="0030638B">
              <w:rPr>
                <w:rFonts w:asciiTheme="minorHAnsi" w:hAnsiTheme="minorHAnsi"/>
                <w:color w:val="auto"/>
                <w:szCs w:val="22"/>
              </w:rPr>
              <w:t xml:space="preserve"> </w:t>
            </w:r>
            <w:r w:rsidR="00634F62" w:rsidRPr="0030638B">
              <w:rPr>
                <w:rFonts w:asciiTheme="minorHAnsi" w:hAnsiTheme="minorHAnsi"/>
                <w:color w:val="auto"/>
                <w:szCs w:val="22"/>
              </w:rPr>
              <w:t>službu spočívající v</w:t>
            </w:r>
            <w:r w:rsidR="00D84479" w:rsidRPr="0030638B">
              <w:rPr>
                <w:rFonts w:asciiTheme="minorHAnsi" w:hAnsiTheme="minorHAnsi"/>
                <w:color w:val="auto"/>
                <w:szCs w:val="22"/>
              </w:rPr>
              <w:t> mimořádné likvidaci odpadu o</w:t>
            </w:r>
            <w:r w:rsidR="00D84479" w:rsidRPr="00862A76">
              <w:rPr>
                <w:rFonts w:asciiTheme="minorHAnsi" w:hAnsiTheme="minorHAnsi"/>
                <w:color w:val="auto"/>
                <w:szCs w:val="22"/>
              </w:rPr>
              <w:t xml:space="preserve"> celkové hmotnosti alespoň </w:t>
            </w:r>
            <w:r w:rsidR="00912C31">
              <w:rPr>
                <w:rFonts w:asciiTheme="minorHAnsi" w:hAnsiTheme="minorHAnsi"/>
                <w:color w:val="auto"/>
                <w:szCs w:val="22"/>
              </w:rPr>
              <w:t>5</w:t>
            </w:r>
            <w:r w:rsidR="00D84479" w:rsidRPr="00862A76">
              <w:rPr>
                <w:rFonts w:asciiTheme="minorHAnsi" w:hAnsiTheme="minorHAnsi"/>
                <w:color w:val="auto"/>
                <w:szCs w:val="22"/>
              </w:rPr>
              <w:t xml:space="preserve"> t v souvislosti s likvidací následků přírodních katastrof či nepříznivých klimatických jevů</w:t>
            </w:r>
            <w:r w:rsidR="0030638B">
              <w:rPr>
                <w:rFonts w:asciiTheme="minorHAnsi" w:hAnsiTheme="minorHAnsi"/>
                <w:color w:val="auto"/>
                <w:szCs w:val="22"/>
              </w:rPr>
              <w:t xml:space="preserve"> či </w:t>
            </w:r>
            <w:r w:rsidR="0030638B">
              <w:rPr>
                <w:rFonts w:asciiTheme="minorHAnsi" w:hAnsiTheme="minorHAnsi"/>
                <w:color w:val="auto"/>
                <w:szCs w:val="22"/>
              </w:rPr>
              <w:lastRenderedPageBreak/>
              <w:t>havárií</w:t>
            </w:r>
            <w:r w:rsidR="00C3614C" w:rsidRPr="002354FB">
              <w:rPr>
                <w:rFonts w:asciiTheme="minorHAnsi" w:hAnsiTheme="minorHAnsi"/>
                <w:color w:val="auto"/>
                <w:szCs w:val="22"/>
              </w:rPr>
              <w:t>.</w:t>
            </w:r>
          </w:p>
        </w:tc>
        <w:tc>
          <w:tcPr>
            <w:tcW w:w="3854" w:type="dxa"/>
            <w:vAlign w:val="center"/>
          </w:tcPr>
          <w:p w14:paraId="209B778D" w14:textId="77F3CFAD" w:rsidR="009D649A" w:rsidRPr="007A241B" w:rsidRDefault="009D649A" w:rsidP="0085736B">
            <w:pPr>
              <w:widowControl w:val="0"/>
              <w:spacing w:line="280" w:lineRule="atLeast"/>
              <w:jc w:val="both"/>
              <w:rPr>
                <w:rFonts w:asciiTheme="minorHAnsi" w:hAnsiTheme="minorHAnsi"/>
                <w:i/>
                <w:color w:val="auto"/>
                <w:szCs w:val="22"/>
              </w:rPr>
            </w:pPr>
            <w:r w:rsidRPr="007A241B">
              <w:rPr>
                <w:rFonts w:asciiTheme="minorHAnsi" w:hAnsiTheme="minorHAnsi"/>
                <w:i/>
                <w:color w:val="auto"/>
                <w:szCs w:val="22"/>
              </w:rPr>
              <w:lastRenderedPageBreak/>
              <w:t>Předložením seznamu významných služeb realizovaných dodavatelem za poslední 3 roky s uvedením názvu objednatele,</w:t>
            </w:r>
            <w:r w:rsidR="00C00720">
              <w:rPr>
                <w:rFonts w:asciiTheme="minorHAnsi" w:hAnsiTheme="minorHAnsi"/>
                <w:i/>
                <w:color w:val="auto"/>
                <w:szCs w:val="22"/>
              </w:rPr>
              <w:t xml:space="preserve"> stručného popisu služby</w:t>
            </w:r>
            <w:r w:rsidR="00A5653B">
              <w:rPr>
                <w:rFonts w:asciiTheme="minorHAnsi" w:hAnsiTheme="minorHAnsi"/>
                <w:i/>
                <w:color w:val="auto"/>
                <w:szCs w:val="22"/>
              </w:rPr>
              <w:t xml:space="preserve"> v detailu potřebném pro ověření reference</w:t>
            </w:r>
            <w:r w:rsidR="00C00720">
              <w:rPr>
                <w:rFonts w:asciiTheme="minorHAnsi" w:hAnsiTheme="minorHAnsi"/>
                <w:i/>
                <w:color w:val="auto"/>
                <w:szCs w:val="22"/>
              </w:rPr>
              <w:t>,</w:t>
            </w:r>
            <w:r w:rsidRPr="007A241B">
              <w:rPr>
                <w:rFonts w:asciiTheme="minorHAnsi" w:hAnsiTheme="minorHAnsi"/>
                <w:i/>
                <w:color w:val="auto"/>
                <w:szCs w:val="22"/>
              </w:rPr>
              <w:t xml:space="preserve"> </w:t>
            </w:r>
            <w:r w:rsidR="00C00720">
              <w:rPr>
                <w:rFonts w:asciiTheme="minorHAnsi" w:hAnsiTheme="minorHAnsi"/>
                <w:i/>
                <w:color w:val="auto"/>
                <w:szCs w:val="22"/>
              </w:rPr>
              <w:t xml:space="preserve">finančního </w:t>
            </w:r>
            <w:r w:rsidRPr="007A241B">
              <w:rPr>
                <w:rFonts w:asciiTheme="minorHAnsi" w:hAnsiTheme="minorHAnsi"/>
                <w:i/>
                <w:color w:val="auto"/>
                <w:szCs w:val="22"/>
              </w:rPr>
              <w:t>rozsahu</w:t>
            </w:r>
            <w:r w:rsidR="00A5653B">
              <w:rPr>
                <w:rFonts w:asciiTheme="minorHAnsi" w:hAnsiTheme="minorHAnsi"/>
                <w:i/>
                <w:color w:val="auto"/>
                <w:szCs w:val="22"/>
              </w:rPr>
              <w:t xml:space="preserve"> významné služby</w:t>
            </w:r>
            <w:r w:rsidR="00C00720">
              <w:rPr>
                <w:rFonts w:asciiTheme="minorHAnsi" w:hAnsiTheme="minorHAnsi"/>
                <w:i/>
                <w:color w:val="auto"/>
                <w:szCs w:val="22"/>
              </w:rPr>
              <w:t xml:space="preserve">, </w:t>
            </w:r>
            <w:r w:rsidRPr="007A241B">
              <w:rPr>
                <w:rFonts w:asciiTheme="minorHAnsi" w:hAnsiTheme="minorHAnsi"/>
                <w:i/>
                <w:color w:val="auto"/>
                <w:szCs w:val="22"/>
              </w:rPr>
              <w:t>doby realizace významné služby</w:t>
            </w:r>
            <w:r w:rsidR="00C00720">
              <w:rPr>
                <w:rFonts w:asciiTheme="minorHAnsi" w:hAnsiTheme="minorHAnsi"/>
                <w:i/>
                <w:color w:val="auto"/>
                <w:szCs w:val="22"/>
              </w:rPr>
              <w:t xml:space="preserve"> a kontaktních údajů </w:t>
            </w:r>
            <w:r w:rsidR="00CE23DA">
              <w:rPr>
                <w:rFonts w:asciiTheme="minorHAnsi" w:hAnsiTheme="minorHAnsi"/>
                <w:i/>
                <w:color w:val="auto"/>
                <w:szCs w:val="22"/>
              </w:rPr>
              <w:t xml:space="preserve">zástupce objednatele pro ověření správnosti údajů o </w:t>
            </w:r>
            <w:r w:rsidR="00A5653B">
              <w:rPr>
                <w:rFonts w:asciiTheme="minorHAnsi" w:hAnsiTheme="minorHAnsi"/>
                <w:i/>
                <w:color w:val="auto"/>
                <w:szCs w:val="22"/>
              </w:rPr>
              <w:t>významné službě</w:t>
            </w:r>
            <w:r w:rsidRPr="007A241B">
              <w:rPr>
                <w:rFonts w:asciiTheme="minorHAnsi" w:hAnsiTheme="minorHAnsi"/>
                <w:i/>
                <w:color w:val="auto"/>
                <w:szCs w:val="22"/>
              </w:rPr>
              <w:t>;</w:t>
            </w:r>
          </w:p>
          <w:p w14:paraId="0746201D" w14:textId="77777777" w:rsidR="009D649A" w:rsidRPr="007A241B" w:rsidRDefault="009D649A" w:rsidP="0085736B">
            <w:pPr>
              <w:widowControl w:val="0"/>
              <w:spacing w:line="280" w:lineRule="atLeast"/>
              <w:jc w:val="both"/>
              <w:rPr>
                <w:rFonts w:asciiTheme="minorHAnsi" w:hAnsiTheme="minorHAnsi"/>
                <w:i/>
                <w:color w:val="auto"/>
                <w:szCs w:val="22"/>
              </w:rPr>
            </w:pPr>
          </w:p>
          <w:p w14:paraId="51379D79" w14:textId="77777777" w:rsidR="009D649A" w:rsidRPr="007A241B" w:rsidRDefault="009D649A" w:rsidP="0085736B">
            <w:pPr>
              <w:widowControl w:val="0"/>
              <w:spacing w:line="280" w:lineRule="atLeast"/>
              <w:jc w:val="both"/>
              <w:rPr>
                <w:rFonts w:asciiTheme="minorHAnsi" w:hAnsiTheme="minorHAnsi"/>
                <w:i/>
                <w:iCs/>
                <w:color w:val="auto"/>
                <w:szCs w:val="22"/>
              </w:rPr>
            </w:pPr>
          </w:p>
          <w:p w14:paraId="5DA0FE80" w14:textId="71ED5DCD" w:rsidR="009D649A" w:rsidRPr="007A241B" w:rsidRDefault="009D649A" w:rsidP="0085736B">
            <w:pPr>
              <w:widowControl w:val="0"/>
              <w:spacing w:line="280" w:lineRule="atLeast"/>
              <w:jc w:val="both"/>
              <w:rPr>
                <w:rFonts w:asciiTheme="minorHAnsi" w:hAnsiTheme="minorHAnsi"/>
                <w:i/>
                <w:color w:val="auto"/>
                <w:szCs w:val="22"/>
              </w:rPr>
            </w:pPr>
            <w:r w:rsidRPr="007A241B">
              <w:rPr>
                <w:rFonts w:asciiTheme="minorHAnsi" w:hAnsiTheme="minorHAnsi"/>
                <w:i/>
                <w:color w:val="auto"/>
                <w:szCs w:val="22"/>
              </w:rPr>
              <w:t>Z předkládaného seznamu musí</w:t>
            </w:r>
            <w:r>
              <w:rPr>
                <w:rFonts w:asciiTheme="minorHAnsi" w:hAnsiTheme="minorHAnsi"/>
                <w:i/>
                <w:color w:val="auto"/>
                <w:szCs w:val="22"/>
              </w:rPr>
              <w:t xml:space="preserve"> </w:t>
            </w:r>
            <w:r w:rsidRPr="007A241B">
              <w:rPr>
                <w:rFonts w:asciiTheme="minorHAnsi" w:hAnsiTheme="minorHAnsi"/>
                <w:i/>
                <w:color w:val="auto"/>
                <w:szCs w:val="22"/>
                <w:u w:val="single"/>
              </w:rPr>
              <w:t>prokazatelně a jednoznačně</w:t>
            </w:r>
            <w:r w:rsidRPr="007A241B">
              <w:rPr>
                <w:rFonts w:asciiTheme="minorHAnsi" w:hAnsiTheme="minorHAnsi"/>
                <w:i/>
                <w:color w:val="auto"/>
                <w:szCs w:val="22"/>
              </w:rPr>
              <w:t xml:space="preserve"> vyplývat splnění požadavků zadavatele</w:t>
            </w:r>
            <w:r w:rsidR="009C2D24">
              <w:rPr>
                <w:rFonts w:asciiTheme="minorHAnsi" w:hAnsiTheme="minorHAnsi"/>
                <w:i/>
                <w:color w:val="auto"/>
                <w:szCs w:val="22"/>
              </w:rPr>
              <w:t xml:space="preserve"> uvedených v levém sloupci</w:t>
            </w:r>
            <w:r w:rsidRPr="007A241B">
              <w:rPr>
                <w:rFonts w:asciiTheme="minorHAnsi" w:hAnsiTheme="minorHAnsi"/>
                <w:i/>
                <w:color w:val="auto"/>
                <w:szCs w:val="22"/>
              </w:rPr>
              <w:t>.</w:t>
            </w:r>
          </w:p>
        </w:tc>
      </w:tr>
      <w:tr w:rsidR="009D649A" w:rsidRPr="007A241B" w14:paraId="4C70A240" w14:textId="77777777" w:rsidTr="0085736B">
        <w:trPr>
          <w:trHeight w:val="133"/>
        </w:trPr>
        <w:tc>
          <w:tcPr>
            <w:tcW w:w="5315" w:type="dxa"/>
            <w:shd w:val="clear" w:color="auto" w:fill="D9D9D9"/>
            <w:vAlign w:val="center"/>
          </w:tcPr>
          <w:p w14:paraId="1AE52E3C" w14:textId="1C07239F" w:rsidR="009D649A" w:rsidRPr="007A241B" w:rsidRDefault="0045387E" w:rsidP="0085736B">
            <w:pPr>
              <w:keepNext/>
              <w:spacing w:before="240" w:after="240"/>
              <w:jc w:val="center"/>
              <w:rPr>
                <w:rFonts w:asciiTheme="minorHAnsi" w:hAnsiTheme="minorHAnsi"/>
                <w:color w:val="auto"/>
                <w:szCs w:val="22"/>
              </w:rPr>
            </w:pPr>
            <w:r w:rsidRPr="007A241B">
              <w:rPr>
                <w:rFonts w:asciiTheme="minorHAnsi" w:hAnsiTheme="minorHAnsi"/>
                <w:color w:val="auto"/>
                <w:szCs w:val="22"/>
              </w:rPr>
              <w:t xml:space="preserve">Splnění </w:t>
            </w:r>
            <w:r>
              <w:rPr>
                <w:rFonts w:asciiTheme="minorHAnsi" w:hAnsiTheme="minorHAnsi"/>
                <w:color w:val="auto"/>
                <w:szCs w:val="22"/>
              </w:rPr>
              <w:t xml:space="preserve">technické kvalifikace dle § 79 odst. 2 písm. </w:t>
            </w:r>
            <w:r w:rsidR="00C00720">
              <w:rPr>
                <w:rFonts w:asciiTheme="minorHAnsi" w:hAnsiTheme="minorHAnsi"/>
                <w:color w:val="auto"/>
                <w:szCs w:val="22"/>
              </w:rPr>
              <w:t xml:space="preserve">c) a d) ZZVZ </w:t>
            </w:r>
            <w:r>
              <w:rPr>
                <w:rFonts w:asciiTheme="minorHAnsi" w:hAnsiTheme="minorHAnsi"/>
                <w:color w:val="auto"/>
                <w:szCs w:val="22"/>
              </w:rPr>
              <w:t>prokazuje</w:t>
            </w:r>
            <w:r w:rsidRPr="007A241B">
              <w:rPr>
                <w:rFonts w:asciiTheme="minorHAnsi" w:hAnsiTheme="minorHAnsi"/>
                <w:color w:val="auto"/>
                <w:szCs w:val="22"/>
              </w:rPr>
              <w:t xml:space="preserve"> dodavatel</w:t>
            </w:r>
            <w:r w:rsidR="009D649A" w:rsidRPr="007A241B">
              <w:rPr>
                <w:rFonts w:asciiTheme="minorHAnsi" w:hAnsiTheme="minorHAnsi"/>
                <w:color w:val="auto"/>
                <w:szCs w:val="22"/>
              </w:rPr>
              <w:t>:</w:t>
            </w:r>
          </w:p>
        </w:tc>
        <w:tc>
          <w:tcPr>
            <w:tcW w:w="3854" w:type="dxa"/>
            <w:shd w:val="clear" w:color="auto" w:fill="D9D9D9"/>
            <w:vAlign w:val="center"/>
          </w:tcPr>
          <w:p w14:paraId="652B628D" w14:textId="77777777" w:rsidR="009D649A" w:rsidRPr="007A241B" w:rsidRDefault="009D649A" w:rsidP="0085736B">
            <w:pPr>
              <w:widowControl w:val="0"/>
              <w:spacing w:line="280" w:lineRule="atLeast"/>
              <w:jc w:val="center"/>
              <w:rPr>
                <w:rFonts w:asciiTheme="minorHAnsi" w:hAnsiTheme="minorHAnsi"/>
                <w:color w:val="auto"/>
                <w:szCs w:val="22"/>
              </w:rPr>
            </w:pPr>
            <w:r w:rsidRPr="007A241B">
              <w:rPr>
                <w:rFonts w:asciiTheme="minorHAnsi" w:hAnsiTheme="minorHAnsi"/>
                <w:color w:val="auto"/>
                <w:szCs w:val="22"/>
              </w:rPr>
              <w:t>Způsob prokázání splnění:</w:t>
            </w:r>
          </w:p>
        </w:tc>
      </w:tr>
      <w:tr w:rsidR="009D649A" w:rsidRPr="007A241B" w14:paraId="44E0A993" w14:textId="77777777" w:rsidTr="0085736B">
        <w:trPr>
          <w:trHeight w:val="133"/>
        </w:trPr>
        <w:tc>
          <w:tcPr>
            <w:tcW w:w="5315" w:type="dxa"/>
          </w:tcPr>
          <w:p w14:paraId="180D41BA" w14:textId="1ADF7DCE" w:rsidR="009D649A" w:rsidRPr="007A241B" w:rsidRDefault="009D649A" w:rsidP="005E1A9C">
            <w:pPr>
              <w:numPr>
                <w:ilvl w:val="0"/>
                <w:numId w:val="40"/>
              </w:numPr>
              <w:spacing w:before="240" w:after="240"/>
              <w:ind w:right="147"/>
              <w:jc w:val="both"/>
              <w:rPr>
                <w:rFonts w:asciiTheme="minorHAnsi" w:hAnsiTheme="minorHAnsi" w:cstheme="minorHAnsi"/>
                <w:color w:val="auto"/>
                <w:szCs w:val="22"/>
              </w:rPr>
            </w:pPr>
            <w:bookmarkStart w:id="199" w:name="_Ref129090269"/>
            <w:r w:rsidRPr="007A241B">
              <w:rPr>
                <w:rFonts w:asciiTheme="minorHAnsi" w:hAnsiTheme="minorHAnsi" w:cstheme="minorHAnsi"/>
                <w:color w:val="auto"/>
                <w:szCs w:val="22"/>
              </w:rPr>
              <w:t xml:space="preserve">předložením </w:t>
            </w:r>
            <w:r w:rsidRPr="00EB0788">
              <w:rPr>
                <w:rFonts w:asciiTheme="minorHAnsi" w:hAnsiTheme="minorHAnsi" w:cstheme="minorHAnsi"/>
                <w:color w:val="auto"/>
                <w:szCs w:val="22"/>
              </w:rPr>
              <w:t>seznam</w:t>
            </w:r>
            <w:r>
              <w:rPr>
                <w:rFonts w:asciiTheme="minorHAnsi" w:hAnsiTheme="minorHAnsi" w:cstheme="minorHAnsi"/>
                <w:color w:val="auto"/>
                <w:szCs w:val="22"/>
              </w:rPr>
              <w:t>u</w:t>
            </w:r>
            <w:r w:rsidRPr="00EB0788">
              <w:rPr>
                <w:rFonts w:asciiTheme="minorHAnsi" w:hAnsiTheme="minorHAnsi" w:cstheme="minorHAnsi"/>
                <w:color w:val="auto"/>
                <w:szCs w:val="22"/>
              </w:rPr>
              <w:t xml:space="preserve"> techniků, jež se budou podílet na plnění veřejné zakázky</w:t>
            </w:r>
            <w:r w:rsidRPr="007A241B">
              <w:rPr>
                <w:rFonts w:asciiTheme="minorHAnsi" w:hAnsiTheme="minorHAnsi" w:cstheme="minorHAnsi"/>
                <w:color w:val="auto"/>
                <w:szCs w:val="22"/>
              </w:rPr>
              <w:t>.</w:t>
            </w:r>
            <w:bookmarkEnd w:id="199"/>
          </w:p>
          <w:p w14:paraId="4F9F3331" w14:textId="77777777" w:rsidR="009D649A" w:rsidRPr="007A241B" w:rsidRDefault="009D649A" w:rsidP="0085736B">
            <w:pPr>
              <w:spacing w:before="240" w:after="240"/>
              <w:ind w:left="181" w:right="147"/>
              <w:jc w:val="both"/>
              <w:rPr>
                <w:rFonts w:asciiTheme="minorHAnsi" w:hAnsiTheme="minorHAnsi" w:cstheme="minorHAnsi"/>
                <w:bCs/>
                <w:color w:val="auto"/>
                <w:szCs w:val="22"/>
              </w:rPr>
            </w:pPr>
            <w:r w:rsidRPr="007A241B">
              <w:rPr>
                <w:rFonts w:asciiTheme="minorHAnsi" w:hAnsiTheme="minorHAnsi" w:cstheme="minorHAnsi"/>
                <w:color w:val="auto"/>
                <w:szCs w:val="22"/>
              </w:rPr>
              <w:t>Zadavatel po</w:t>
            </w:r>
            <w:r>
              <w:rPr>
                <w:rFonts w:asciiTheme="minorHAnsi" w:hAnsiTheme="minorHAnsi" w:cstheme="minorHAnsi"/>
                <w:color w:val="auto"/>
                <w:szCs w:val="22"/>
              </w:rPr>
              <w:t>žaduje, aby mezi těmito osobami</w:t>
            </w:r>
            <w:r w:rsidRPr="007A241B">
              <w:rPr>
                <w:rFonts w:asciiTheme="minorHAnsi" w:hAnsiTheme="minorHAnsi" w:cstheme="minorHAnsi"/>
                <w:color w:val="auto"/>
                <w:szCs w:val="22"/>
              </w:rPr>
              <w:t xml:space="preserve"> byli alespoň následující </w:t>
            </w:r>
            <w:r>
              <w:rPr>
                <w:rFonts w:asciiTheme="minorHAnsi" w:hAnsiTheme="minorHAnsi" w:cstheme="minorHAnsi"/>
                <w:color w:val="auto"/>
                <w:szCs w:val="22"/>
              </w:rPr>
              <w:t>technici</w:t>
            </w:r>
            <w:r w:rsidRPr="007A241B">
              <w:rPr>
                <w:rFonts w:asciiTheme="minorHAnsi" w:hAnsiTheme="minorHAnsi" w:cstheme="minorHAnsi"/>
                <w:bCs/>
                <w:color w:val="auto"/>
                <w:szCs w:val="22"/>
              </w:rPr>
              <w:t>:</w:t>
            </w:r>
          </w:p>
          <w:p w14:paraId="297BC89A" w14:textId="77777777" w:rsidR="009D649A" w:rsidRPr="007A241B" w:rsidRDefault="009D649A" w:rsidP="0085736B">
            <w:pPr>
              <w:widowControl w:val="0"/>
              <w:ind w:left="993"/>
              <w:jc w:val="both"/>
              <w:rPr>
                <w:rFonts w:asciiTheme="minorHAnsi" w:hAnsiTheme="minorHAnsi" w:cstheme="minorHAnsi"/>
                <w:color w:val="auto"/>
                <w:szCs w:val="22"/>
              </w:rPr>
            </w:pPr>
          </w:p>
          <w:p w14:paraId="0CCB81B5" w14:textId="25A51879" w:rsidR="009D649A" w:rsidRPr="007A241B" w:rsidRDefault="009D649A" w:rsidP="002354FB">
            <w:pPr>
              <w:widowControl w:val="0"/>
              <w:numPr>
                <w:ilvl w:val="0"/>
                <w:numId w:val="104"/>
              </w:numPr>
              <w:spacing w:after="120" w:line="280" w:lineRule="atLeast"/>
              <w:jc w:val="both"/>
              <w:rPr>
                <w:rFonts w:asciiTheme="minorHAnsi" w:hAnsiTheme="minorHAnsi" w:cstheme="minorHAnsi"/>
                <w:color w:val="auto"/>
                <w:szCs w:val="22"/>
              </w:rPr>
            </w:pPr>
            <w:bookmarkStart w:id="200" w:name="_Ref129090278"/>
            <w:r>
              <w:rPr>
                <w:rFonts w:asciiTheme="minorHAnsi" w:hAnsiTheme="minorHAnsi" w:cstheme="minorHAnsi"/>
                <w:color w:val="auto"/>
                <w:szCs w:val="22"/>
              </w:rPr>
              <w:t xml:space="preserve">jeden (1) vedoucí </w:t>
            </w:r>
            <w:r w:rsidR="00C4745C">
              <w:rPr>
                <w:rFonts w:asciiTheme="minorHAnsi" w:hAnsiTheme="minorHAnsi" w:cstheme="minorHAnsi"/>
                <w:color w:val="auto"/>
                <w:szCs w:val="22"/>
              </w:rPr>
              <w:t>technik</w:t>
            </w:r>
            <w:r w:rsidRPr="007A241B">
              <w:rPr>
                <w:rFonts w:asciiTheme="minorHAnsi" w:hAnsiTheme="minorHAnsi" w:cstheme="minorHAnsi"/>
                <w:color w:val="auto"/>
                <w:szCs w:val="22"/>
              </w:rPr>
              <w:t>, který bude prokazatelně splňovat následující požadavky:</w:t>
            </w:r>
            <w:bookmarkEnd w:id="200"/>
          </w:p>
          <w:p w14:paraId="364547C7" w14:textId="2DA21F5F" w:rsidR="0087689D" w:rsidRPr="00F66FBE" w:rsidRDefault="009D649A" w:rsidP="002354FB">
            <w:pPr>
              <w:widowControl w:val="0"/>
              <w:numPr>
                <w:ilvl w:val="0"/>
                <w:numId w:val="30"/>
              </w:numPr>
              <w:spacing w:after="120" w:line="280" w:lineRule="atLeast"/>
              <w:ind w:left="1134" w:hanging="283"/>
              <w:jc w:val="both"/>
              <w:rPr>
                <w:rFonts w:asciiTheme="minorHAnsi" w:hAnsiTheme="minorHAnsi" w:cstheme="minorHAnsi"/>
                <w:color w:val="auto"/>
                <w:szCs w:val="22"/>
              </w:rPr>
            </w:pPr>
            <w:r w:rsidRPr="007A241B">
              <w:rPr>
                <w:rFonts w:asciiTheme="minorHAnsi" w:hAnsiTheme="minorHAnsi" w:cstheme="minorHAnsi"/>
                <w:color w:val="auto"/>
                <w:szCs w:val="22"/>
              </w:rPr>
              <w:t>praxe v</w:t>
            </w:r>
            <w:r>
              <w:rPr>
                <w:rFonts w:asciiTheme="minorHAnsi" w:hAnsiTheme="minorHAnsi" w:cstheme="minorHAnsi"/>
                <w:color w:val="auto"/>
                <w:szCs w:val="22"/>
              </w:rPr>
              <w:t> </w:t>
            </w:r>
            <w:r w:rsidR="00EF3D4B">
              <w:rPr>
                <w:rFonts w:asciiTheme="minorHAnsi" w:hAnsiTheme="minorHAnsi" w:cstheme="minorHAnsi"/>
                <w:color w:val="auto"/>
                <w:szCs w:val="22"/>
              </w:rPr>
              <w:t>nakládání s odpady</w:t>
            </w:r>
            <w:r w:rsidR="00EF3D4B" w:rsidRPr="007A241B">
              <w:rPr>
                <w:rFonts w:asciiTheme="minorHAnsi" w:hAnsiTheme="minorHAnsi" w:cstheme="minorHAnsi"/>
                <w:color w:val="auto"/>
                <w:szCs w:val="22"/>
              </w:rPr>
              <w:t xml:space="preserve"> </w:t>
            </w:r>
            <w:r w:rsidR="00E03B7A">
              <w:rPr>
                <w:rFonts w:asciiTheme="minorHAnsi" w:hAnsiTheme="minorHAnsi" w:cstheme="minorHAnsi"/>
                <w:color w:val="auto"/>
                <w:szCs w:val="22"/>
              </w:rPr>
              <w:t xml:space="preserve">na obdobné pozici </w:t>
            </w:r>
            <w:r w:rsidRPr="00F66FBE">
              <w:rPr>
                <w:rFonts w:asciiTheme="minorHAnsi" w:hAnsiTheme="minorHAnsi" w:cstheme="minorHAnsi"/>
                <w:color w:val="auto"/>
                <w:szCs w:val="22"/>
              </w:rPr>
              <w:t xml:space="preserve">v délce nejméně </w:t>
            </w:r>
            <w:r w:rsidR="00795518" w:rsidRPr="00F66FBE">
              <w:rPr>
                <w:rFonts w:asciiTheme="minorHAnsi" w:hAnsiTheme="minorHAnsi" w:cstheme="minorHAnsi"/>
                <w:color w:val="auto"/>
                <w:szCs w:val="22"/>
              </w:rPr>
              <w:t xml:space="preserve">pěti </w:t>
            </w:r>
            <w:r w:rsidRPr="00F66FBE">
              <w:rPr>
                <w:rFonts w:asciiTheme="minorHAnsi" w:hAnsiTheme="minorHAnsi" w:cstheme="minorHAnsi"/>
                <w:color w:val="auto"/>
                <w:szCs w:val="22"/>
              </w:rPr>
              <w:t>(</w:t>
            </w:r>
            <w:r w:rsidR="00795518" w:rsidRPr="00F66FBE">
              <w:rPr>
                <w:rFonts w:asciiTheme="minorHAnsi" w:hAnsiTheme="minorHAnsi" w:cstheme="minorHAnsi"/>
                <w:color w:val="auto"/>
                <w:szCs w:val="22"/>
              </w:rPr>
              <w:t>5</w:t>
            </w:r>
            <w:r w:rsidRPr="00F66FBE">
              <w:rPr>
                <w:rFonts w:asciiTheme="minorHAnsi" w:hAnsiTheme="minorHAnsi" w:cstheme="minorHAnsi"/>
                <w:color w:val="auto"/>
                <w:szCs w:val="22"/>
              </w:rPr>
              <w:t>) let</w:t>
            </w:r>
            <w:r w:rsidR="0087689D" w:rsidRPr="00F66FBE">
              <w:rPr>
                <w:rFonts w:asciiTheme="minorHAnsi" w:hAnsiTheme="minorHAnsi" w:cstheme="minorHAnsi"/>
                <w:color w:val="auto"/>
                <w:szCs w:val="22"/>
              </w:rPr>
              <w:t>;</w:t>
            </w:r>
          </w:p>
          <w:p w14:paraId="763BB459" w14:textId="2F177E1E" w:rsidR="009D649A" w:rsidRPr="002F107E" w:rsidRDefault="00795518" w:rsidP="002354FB">
            <w:pPr>
              <w:widowControl w:val="0"/>
              <w:numPr>
                <w:ilvl w:val="0"/>
                <w:numId w:val="30"/>
              </w:numPr>
              <w:spacing w:after="120" w:line="280" w:lineRule="atLeast"/>
              <w:ind w:left="1134" w:hanging="283"/>
              <w:jc w:val="both"/>
              <w:rPr>
                <w:rFonts w:asciiTheme="minorHAnsi" w:hAnsiTheme="minorHAnsi" w:cstheme="minorHAnsi"/>
                <w:color w:val="auto"/>
                <w:szCs w:val="22"/>
              </w:rPr>
            </w:pPr>
            <w:r w:rsidRPr="002F107E">
              <w:rPr>
                <w:rFonts w:asciiTheme="minorHAnsi" w:hAnsiTheme="minorHAnsi" w:cstheme="minorHAnsi"/>
                <w:color w:val="auto"/>
                <w:szCs w:val="22"/>
              </w:rPr>
              <w:t xml:space="preserve">zkušenost s minimálně </w:t>
            </w:r>
            <w:r w:rsidR="000B6C0D" w:rsidRPr="002F107E">
              <w:rPr>
                <w:rFonts w:asciiTheme="minorHAnsi" w:hAnsiTheme="minorHAnsi" w:cstheme="minorHAnsi"/>
                <w:color w:val="auto"/>
                <w:szCs w:val="22"/>
              </w:rPr>
              <w:t xml:space="preserve">1 </w:t>
            </w:r>
            <w:r w:rsidR="00F66FBE">
              <w:rPr>
                <w:rFonts w:asciiTheme="minorHAnsi" w:hAnsiTheme="minorHAnsi" w:cstheme="minorHAnsi"/>
                <w:color w:val="auto"/>
                <w:szCs w:val="22"/>
              </w:rPr>
              <w:t>službou</w:t>
            </w:r>
            <w:r w:rsidR="000B6C0D" w:rsidRPr="002F107E">
              <w:rPr>
                <w:rFonts w:asciiTheme="minorHAnsi" w:hAnsiTheme="minorHAnsi" w:cstheme="minorHAnsi"/>
                <w:color w:val="auto"/>
                <w:szCs w:val="22"/>
              </w:rPr>
              <w:t>, kter</w:t>
            </w:r>
            <w:r w:rsidR="00F66FBE">
              <w:rPr>
                <w:rFonts w:asciiTheme="minorHAnsi" w:hAnsiTheme="minorHAnsi" w:cstheme="minorHAnsi"/>
                <w:color w:val="auto"/>
                <w:szCs w:val="22"/>
              </w:rPr>
              <w:t>á</w:t>
            </w:r>
            <w:r w:rsidR="000B6C0D" w:rsidRPr="002F107E">
              <w:rPr>
                <w:rFonts w:asciiTheme="minorHAnsi" w:hAnsiTheme="minorHAnsi" w:cstheme="minorHAnsi"/>
                <w:color w:val="auto"/>
                <w:szCs w:val="22"/>
              </w:rPr>
              <w:t xml:space="preserve"> splňuje veškeré požadavky na významnou službu dle písm. a) bodu i. výše, a to na pozici vedoucího technika</w:t>
            </w:r>
            <w:r w:rsidR="000B6C0D">
              <w:rPr>
                <w:rFonts w:asciiTheme="minorHAnsi" w:hAnsiTheme="minorHAnsi" w:cstheme="minorHAnsi"/>
                <w:color w:val="auto"/>
                <w:szCs w:val="22"/>
              </w:rPr>
              <w:t xml:space="preserve"> nebo obdobné pozici</w:t>
            </w:r>
            <w:r w:rsidR="000F243A">
              <w:rPr>
                <w:rFonts w:asciiTheme="minorHAnsi" w:hAnsiTheme="minorHAnsi" w:cstheme="minorHAnsi"/>
                <w:color w:val="auto"/>
                <w:szCs w:val="22"/>
              </w:rPr>
              <w:t>.</w:t>
            </w:r>
            <w:r w:rsidR="000B6C0D" w:rsidRPr="002F107E">
              <w:rPr>
                <w:rFonts w:asciiTheme="minorHAnsi" w:hAnsiTheme="minorHAnsi" w:cstheme="minorHAnsi"/>
                <w:color w:val="auto"/>
                <w:szCs w:val="22"/>
              </w:rPr>
              <w:t xml:space="preserve"> </w:t>
            </w:r>
          </w:p>
          <w:p w14:paraId="3F9D4D55" w14:textId="561A8BDA" w:rsidR="00C4745C" w:rsidRPr="00C4745C" w:rsidRDefault="006019A3" w:rsidP="002354FB">
            <w:pPr>
              <w:widowControl w:val="0"/>
              <w:numPr>
                <w:ilvl w:val="0"/>
                <w:numId w:val="104"/>
              </w:numPr>
              <w:spacing w:after="120" w:line="280" w:lineRule="atLeast"/>
              <w:jc w:val="both"/>
              <w:rPr>
                <w:rFonts w:asciiTheme="minorHAnsi" w:hAnsiTheme="minorHAnsi"/>
                <w:color w:val="auto"/>
                <w:szCs w:val="22"/>
              </w:rPr>
            </w:pPr>
            <w:bookmarkStart w:id="201" w:name="_Ref129090292"/>
            <w:r>
              <w:rPr>
                <w:rFonts w:asciiTheme="minorHAnsi" w:hAnsiTheme="minorHAnsi" w:cstheme="minorHAnsi"/>
                <w:color w:val="auto"/>
                <w:szCs w:val="22"/>
              </w:rPr>
              <w:t>jeden</w:t>
            </w:r>
            <w:r w:rsidR="009D649A">
              <w:rPr>
                <w:rFonts w:asciiTheme="minorHAnsi" w:hAnsiTheme="minorHAnsi" w:cstheme="minorHAnsi"/>
                <w:color w:val="auto"/>
                <w:szCs w:val="22"/>
              </w:rPr>
              <w:t xml:space="preserve"> (</w:t>
            </w:r>
            <w:r>
              <w:rPr>
                <w:rFonts w:asciiTheme="minorHAnsi" w:hAnsiTheme="minorHAnsi" w:cstheme="minorHAnsi"/>
                <w:color w:val="auto"/>
                <w:szCs w:val="22"/>
              </w:rPr>
              <w:t>1</w:t>
            </w:r>
            <w:r w:rsidR="009D649A">
              <w:rPr>
                <w:rFonts w:asciiTheme="minorHAnsi" w:hAnsiTheme="minorHAnsi" w:cstheme="minorHAnsi"/>
                <w:color w:val="auto"/>
                <w:szCs w:val="22"/>
              </w:rPr>
              <w:t xml:space="preserve">) </w:t>
            </w:r>
            <w:r w:rsidR="00C4745C">
              <w:rPr>
                <w:rFonts w:asciiTheme="minorHAnsi" w:hAnsiTheme="minorHAnsi" w:cstheme="minorHAnsi"/>
                <w:color w:val="auto"/>
                <w:szCs w:val="22"/>
              </w:rPr>
              <w:t>dispeče</w:t>
            </w:r>
            <w:r>
              <w:rPr>
                <w:rFonts w:asciiTheme="minorHAnsi" w:hAnsiTheme="minorHAnsi" w:cstheme="minorHAnsi"/>
                <w:color w:val="auto"/>
                <w:szCs w:val="22"/>
              </w:rPr>
              <w:t>r</w:t>
            </w:r>
            <w:r w:rsidR="00C4745C">
              <w:rPr>
                <w:rFonts w:asciiTheme="minorHAnsi" w:hAnsiTheme="minorHAnsi" w:cstheme="minorHAnsi"/>
                <w:color w:val="auto"/>
                <w:szCs w:val="22"/>
              </w:rPr>
              <w:t xml:space="preserve"> svozu odpadu, kte</w:t>
            </w:r>
            <w:r>
              <w:rPr>
                <w:rFonts w:asciiTheme="minorHAnsi" w:hAnsiTheme="minorHAnsi" w:cstheme="minorHAnsi"/>
                <w:color w:val="auto"/>
                <w:szCs w:val="22"/>
              </w:rPr>
              <w:t>rý</w:t>
            </w:r>
            <w:r w:rsidR="00C4745C">
              <w:rPr>
                <w:rFonts w:asciiTheme="minorHAnsi" w:hAnsiTheme="minorHAnsi" w:cstheme="minorHAnsi"/>
                <w:color w:val="auto"/>
                <w:szCs w:val="22"/>
              </w:rPr>
              <w:t xml:space="preserve"> bud</w:t>
            </w:r>
            <w:r>
              <w:rPr>
                <w:rFonts w:asciiTheme="minorHAnsi" w:hAnsiTheme="minorHAnsi" w:cstheme="minorHAnsi"/>
                <w:color w:val="auto"/>
                <w:szCs w:val="22"/>
              </w:rPr>
              <w:t>e</w:t>
            </w:r>
            <w:r w:rsidR="00C4745C">
              <w:rPr>
                <w:rFonts w:asciiTheme="minorHAnsi" w:hAnsiTheme="minorHAnsi" w:cstheme="minorHAnsi"/>
                <w:color w:val="auto"/>
                <w:szCs w:val="22"/>
              </w:rPr>
              <w:t xml:space="preserve"> prokazatelně splňovat následující požadavky:</w:t>
            </w:r>
            <w:bookmarkEnd w:id="201"/>
          </w:p>
          <w:p w14:paraId="5D2DCA16" w14:textId="13529FC8" w:rsidR="00C4745C" w:rsidRDefault="00C4745C" w:rsidP="002354FB">
            <w:pPr>
              <w:widowControl w:val="0"/>
              <w:numPr>
                <w:ilvl w:val="0"/>
                <w:numId w:val="30"/>
              </w:numPr>
              <w:spacing w:after="120" w:line="280" w:lineRule="atLeast"/>
              <w:ind w:left="1134" w:hanging="283"/>
              <w:jc w:val="both"/>
              <w:rPr>
                <w:rFonts w:asciiTheme="minorHAnsi" w:hAnsiTheme="minorHAnsi" w:cstheme="minorHAnsi"/>
                <w:color w:val="auto"/>
                <w:szCs w:val="22"/>
              </w:rPr>
            </w:pPr>
            <w:r w:rsidRPr="007A241B">
              <w:rPr>
                <w:rFonts w:asciiTheme="minorHAnsi" w:hAnsiTheme="minorHAnsi" w:cstheme="minorHAnsi"/>
                <w:color w:val="auto"/>
                <w:szCs w:val="22"/>
              </w:rPr>
              <w:t xml:space="preserve">praxe </w:t>
            </w:r>
            <w:r>
              <w:rPr>
                <w:rFonts w:asciiTheme="minorHAnsi" w:hAnsiTheme="minorHAnsi" w:cstheme="minorHAnsi"/>
                <w:color w:val="auto"/>
                <w:szCs w:val="22"/>
              </w:rPr>
              <w:t>v</w:t>
            </w:r>
            <w:r w:rsidR="000F243A">
              <w:rPr>
                <w:rFonts w:asciiTheme="minorHAnsi" w:hAnsiTheme="minorHAnsi" w:cstheme="minorHAnsi"/>
                <w:color w:val="auto"/>
                <w:szCs w:val="22"/>
              </w:rPr>
              <w:t xml:space="preserve"> pozici dispečera </w:t>
            </w:r>
            <w:r w:rsidR="001B437F">
              <w:rPr>
                <w:rFonts w:asciiTheme="minorHAnsi" w:hAnsiTheme="minorHAnsi" w:cstheme="minorHAnsi"/>
                <w:color w:val="auto"/>
                <w:szCs w:val="22"/>
              </w:rPr>
              <w:t xml:space="preserve">svozu odpadu nebo </w:t>
            </w:r>
            <w:r w:rsidR="00597EB1">
              <w:rPr>
                <w:rFonts w:asciiTheme="minorHAnsi" w:hAnsiTheme="minorHAnsi" w:cstheme="minorHAnsi"/>
                <w:color w:val="auto"/>
                <w:szCs w:val="22"/>
              </w:rPr>
              <w:t xml:space="preserve">na obdobné pozici </w:t>
            </w:r>
            <w:r w:rsidRPr="007A241B">
              <w:rPr>
                <w:rFonts w:asciiTheme="minorHAnsi" w:hAnsiTheme="minorHAnsi" w:cstheme="minorHAnsi"/>
                <w:color w:val="auto"/>
                <w:szCs w:val="22"/>
              </w:rPr>
              <w:t xml:space="preserve">v délce nejméně </w:t>
            </w:r>
            <w:r w:rsidR="00F66FBE">
              <w:rPr>
                <w:rFonts w:asciiTheme="minorHAnsi" w:hAnsiTheme="minorHAnsi" w:cstheme="minorHAnsi"/>
                <w:color w:val="auto"/>
                <w:szCs w:val="22"/>
              </w:rPr>
              <w:t xml:space="preserve">pěti </w:t>
            </w:r>
            <w:r>
              <w:rPr>
                <w:rFonts w:asciiTheme="minorHAnsi" w:hAnsiTheme="minorHAnsi" w:cstheme="minorHAnsi"/>
                <w:color w:val="auto"/>
                <w:szCs w:val="22"/>
              </w:rPr>
              <w:t>(</w:t>
            </w:r>
            <w:r w:rsidR="00F66FBE">
              <w:rPr>
                <w:rFonts w:asciiTheme="minorHAnsi" w:hAnsiTheme="minorHAnsi" w:cstheme="minorHAnsi"/>
                <w:color w:val="auto"/>
                <w:szCs w:val="22"/>
              </w:rPr>
              <w:t>5</w:t>
            </w:r>
            <w:r>
              <w:rPr>
                <w:rFonts w:asciiTheme="minorHAnsi" w:hAnsiTheme="minorHAnsi" w:cstheme="minorHAnsi"/>
                <w:color w:val="auto"/>
                <w:szCs w:val="22"/>
              </w:rPr>
              <w:t>) let.</w:t>
            </w:r>
            <w:r w:rsidR="00F66FBE">
              <w:rPr>
                <w:rFonts w:asciiTheme="minorHAnsi" w:hAnsiTheme="minorHAnsi" w:cstheme="minorHAnsi"/>
                <w:color w:val="auto"/>
                <w:szCs w:val="22"/>
              </w:rPr>
              <w:t xml:space="preserve"> Za obdobnou pozici se považuje praxe dispečera v společnosti poskytující spediční, dopravní nebo obdobné služby.</w:t>
            </w:r>
          </w:p>
          <w:p w14:paraId="329F5F0E" w14:textId="1E8118D1" w:rsidR="00C4745C" w:rsidRDefault="00C4745C" w:rsidP="002354FB">
            <w:pPr>
              <w:widowControl w:val="0"/>
              <w:numPr>
                <w:ilvl w:val="0"/>
                <w:numId w:val="104"/>
              </w:numPr>
              <w:spacing w:after="120" w:line="280" w:lineRule="atLeast"/>
              <w:jc w:val="both"/>
              <w:rPr>
                <w:rFonts w:asciiTheme="minorHAnsi" w:hAnsiTheme="minorHAnsi" w:cstheme="minorHAnsi"/>
                <w:color w:val="auto"/>
                <w:szCs w:val="22"/>
              </w:rPr>
            </w:pPr>
            <w:r>
              <w:rPr>
                <w:rFonts w:asciiTheme="minorHAnsi" w:hAnsiTheme="minorHAnsi" w:cstheme="minorHAnsi"/>
                <w:color w:val="auto"/>
                <w:szCs w:val="22"/>
              </w:rPr>
              <w:t>d</w:t>
            </w:r>
            <w:r w:rsidR="00795518">
              <w:rPr>
                <w:rFonts w:asciiTheme="minorHAnsi" w:hAnsiTheme="minorHAnsi" w:cstheme="minorHAnsi"/>
                <w:color w:val="auto"/>
                <w:szCs w:val="22"/>
              </w:rPr>
              <w:t>vanáct</w:t>
            </w:r>
            <w:r>
              <w:rPr>
                <w:rFonts w:asciiTheme="minorHAnsi" w:hAnsiTheme="minorHAnsi" w:cstheme="minorHAnsi"/>
                <w:color w:val="auto"/>
                <w:szCs w:val="22"/>
              </w:rPr>
              <w:t xml:space="preserve"> (1</w:t>
            </w:r>
            <w:r w:rsidR="00795518">
              <w:rPr>
                <w:rFonts w:asciiTheme="minorHAnsi" w:hAnsiTheme="minorHAnsi" w:cstheme="minorHAnsi"/>
                <w:color w:val="auto"/>
                <w:szCs w:val="22"/>
              </w:rPr>
              <w:t>2</w:t>
            </w:r>
            <w:r>
              <w:rPr>
                <w:rFonts w:asciiTheme="minorHAnsi" w:hAnsiTheme="minorHAnsi" w:cstheme="minorHAnsi"/>
                <w:color w:val="auto"/>
                <w:szCs w:val="22"/>
              </w:rPr>
              <w:t xml:space="preserve">) řidičů </w:t>
            </w:r>
            <w:r w:rsidR="0047528E">
              <w:rPr>
                <w:rFonts w:asciiTheme="minorHAnsi" w:hAnsiTheme="minorHAnsi" w:cstheme="minorHAnsi"/>
                <w:color w:val="auto"/>
                <w:szCs w:val="22"/>
              </w:rPr>
              <w:t xml:space="preserve">oprávněných k řízení vozidel určených k plnění </w:t>
            </w:r>
            <w:r w:rsidR="003F5C11">
              <w:rPr>
                <w:rFonts w:asciiTheme="minorHAnsi" w:hAnsiTheme="minorHAnsi" w:cstheme="minorHAnsi"/>
                <w:color w:val="auto"/>
                <w:szCs w:val="22"/>
              </w:rPr>
              <w:t xml:space="preserve">této části </w:t>
            </w:r>
            <w:r w:rsidR="0047528E">
              <w:rPr>
                <w:rFonts w:asciiTheme="minorHAnsi" w:hAnsiTheme="minorHAnsi" w:cstheme="minorHAnsi"/>
                <w:color w:val="auto"/>
                <w:szCs w:val="22"/>
              </w:rPr>
              <w:t>veřejné zakázky</w:t>
            </w:r>
            <w:r w:rsidR="0047528E" w:rsidRPr="0047528E">
              <w:rPr>
                <w:rFonts w:asciiTheme="minorHAnsi" w:hAnsiTheme="minorHAnsi" w:cstheme="minorHAnsi"/>
                <w:color w:val="auto"/>
                <w:szCs w:val="22"/>
              </w:rPr>
              <w:t>;</w:t>
            </w:r>
          </w:p>
          <w:p w14:paraId="156DBA42" w14:textId="2C67B00A" w:rsidR="0047528E" w:rsidRPr="0047528E" w:rsidRDefault="0047528E" w:rsidP="002354FB">
            <w:pPr>
              <w:widowControl w:val="0"/>
              <w:numPr>
                <w:ilvl w:val="0"/>
                <w:numId w:val="104"/>
              </w:numPr>
              <w:spacing w:after="120" w:line="280" w:lineRule="atLeast"/>
              <w:jc w:val="both"/>
              <w:rPr>
                <w:rFonts w:asciiTheme="minorHAnsi" w:hAnsiTheme="minorHAnsi" w:cstheme="minorHAnsi"/>
                <w:color w:val="auto"/>
                <w:szCs w:val="22"/>
              </w:rPr>
            </w:pPr>
            <w:r w:rsidRPr="0047528E">
              <w:rPr>
                <w:rFonts w:asciiTheme="minorHAnsi" w:hAnsiTheme="minorHAnsi" w:cstheme="minorHAnsi"/>
                <w:color w:val="auto"/>
                <w:szCs w:val="22"/>
              </w:rPr>
              <w:t>d</w:t>
            </w:r>
            <w:r w:rsidR="00795518">
              <w:rPr>
                <w:rFonts w:asciiTheme="minorHAnsi" w:hAnsiTheme="minorHAnsi" w:cstheme="minorHAnsi"/>
                <w:color w:val="auto"/>
                <w:szCs w:val="22"/>
              </w:rPr>
              <w:t>vanáct</w:t>
            </w:r>
            <w:r w:rsidRPr="0047528E">
              <w:rPr>
                <w:rFonts w:asciiTheme="minorHAnsi" w:hAnsiTheme="minorHAnsi" w:cstheme="minorHAnsi"/>
                <w:color w:val="auto"/>
                <w:szCs w:val="22"/>
              </w:rPr>
              <w:t xml:space="preserve"> (1</w:t>
            </w:r>
            <w:r w:rsidR="00795518">
              <w:rPr>
                <w:rFonts w:asciiTheme="minorHAnsi" w:hAnsiTheme="minorHAnsi" w:cstheme="minorHAnsi"/>
                <w:color w:val="auto"/>
                <w:szCs w:val="22"/>
              </w:rPr>
              <w:t>2</w:t>
            </w:r>
            <w:r w:rsidRPr="0047528E">
              <w:rPr>
                <w:rFonts w:asciiTheme="minorHAnsi" w:hAnsiTheme="minorHAnsi" w:cstheme="minorHAnsi"/>
                <w:color w:val="auto"/>
                <w:szCs w:val="22"/>
              </w:rPr>
              <w:t>) závozníků.</w:t>
            </w:r>
          </w:p>
          <w:p w14:paraId="0FF33A43" w14:textId="742D06D5" w:rsidR="009D649A" w:rsidRPr="007A241B" w:rsidRDefault="000B0E78" w:rsidP="004C19F5">
            <w:pPr>
              <w:widowControl w:val="0"/>
              <w:spacing w:after="120" w:line="280" w:lineRule="atLeast"/>
              <w:jc w:val="both"/>
              <w:rPr>
                <w:rFonts w:asciiTheme="minorHAnsi" w:hAnsiTheme="minorHAnsi"/>
                <w:color w:val="auto"/>
                <w:szCs w:val="22"/>
              </w:rPr>
            </w:pPr>
            <w:r>
              <w:rPr>
                <w:rFonts w:asciiTheme="minorHAnsi" w:hAnsiTheme="minorHAnsi"/>
                <w:color w:val="auto"/>
                <w:szCs w:val="22"/>
              </w:rPr>
              <w:t>V případě, kdy dodavatel podává nabídky na obě části veřejné zakázky, není dodavatel oprávněn prokázat s</w:t>
            </w:r>
            <w:r w:rsidRPr="000B0E78">
              <w:rPr>
                <w:rFonts w:asciiTheme="minorHAnsi" w:hAnsiTheme="minorHAnsi"/>
                <w:color w:val="auto"/>
                <w:szCs w:val="22"/>
              </w:rPr>
              <w:t>plnění technické kvalifikace dle § 79 odst. 2 písm. c) a d) ZZVZ</w:t>
            </w:r>
            <w:r>
              <w:rPr>
                <w:rFonts w:asciiTheme="minorHAnsi" w:hAnsiTheme="minorHAnsi"/>
                <w:color w:val="auto"/>
                <w:szCs w:val="22"/>
              </w:rPr>
              <w:t xml:space="preserve"> ve vztahu k požadavkům </w:t>
            </w:r>
            <w:r w:rsidR="00BC56CE">
              <w:rPr>
                <w:rFonts w:asciiTheme="minorHAnsi" w:hAnsiTheme="minorHAnsi"/>
                <w:color w:val="auto"/>
                <w:szCs w:val="22"/>
              </w:rPr>
              <w:t xml:space="preserve">na členy realizačního týmu </w:t>
            </w:r>
            <w:r>
              <w:rPr>
                <w:rFonts w:asciiTheme="minorHAnsi" w:hAnsiTheme="minorHAnsi"/>
                <w:color w:val="auto"/>
                <w:szCs w:val="22"/>
              </w:rPr>
              <w:t>dle bod</w:t>
            </w:r>
            <w:r w:rsidR="00BC56CE">
              <w:rPr>
                <w:rFonts w:asciiTheme="minorHAnsi" w:hAnsiTheme="minorHAnsi"/>
                <w:color w:val="auto"/>
                <w:szCs w:val="22"/>
              </w:rPr>
              <w:t xml:space="preserve">u </w:t>
            </w:r>
            <w:r w:rsidR="00BC56CE">
              <w:rPr>
                <w:rFonts w:asciiTheme="minorHAnsi" w:hAnsiTheme="minorHAnsi"/>
                <w:color w:val="auto"/>
                <w:szCs w:val="22"/>
              </w:rPr>
              <w:fldChar w:fldCharType="begin"/>
            </w:r>
            <w:r w:rsidR="00BC56CE">
              <w:rPr>
                <w:rFonts w:asciiTheme="minorHAnsi" w:hAnsiTheme="minorHAnsi"/>
                <w:color w:val="auto"/>
                <w:szCs w:val="22"/>
              </w:rPr>
              <w:instrText xml:space="preserve"> REF _Ref129090278 \r \h </w:instrText>
            </w:r>
            <w:r w:rsidR="00BC56CE">
              <w:rPr>
                <w:rFonts w:asciiTheme="minorHAnsi" w:hAnsiTheme="minorHAnsi"/>
                <w:color w:val="auto"/>
                <w:szCs w:val="22"/>
              </w:rPr>
            </w:r>
            <w:r w:rsidR="00BC56CE">
              <w:rPr>
                <w:rFonts w:asciiTheme="minorHAnsi" w:hAnsiTheme="minorHAnsi"/>
                <w:color w:val="auto"/>
                <w:szCs w:val="22"/>
              </w:rPr>
              <w:fldChar w:fldCharType="separate"/>
            </w:r>
            <w:r w:rsidR="00BC56CE">
              <w:rPr>
                <w:rFonts w:asciiTheme="minorHAnsi" w:hAnsiTheme="minorHAnsi"/>
                <w:color w:val="auto"/>
                <w:szCs w:val="22"/>
              </w:rPr>
              <w:t>i</w:t>
            </w:r>
            <w:r w:rsidR="00BC56CE">
              <w:rPr>
                <w:rFonts w:asciiTheme="minorHAnsi" w:hAnsiTheme="minorHAnsi"/>
                <w:color w:val="auto"/>
                <w:szCs w:val="22"/>
              </w:rPr>
              <w:fldChar w:fldCharType="end"/>
            </w:r>
            <w:r w:rsidR="00BC56CE">
              <w:rPr>
                <w:rFonts w:asciiTheme="minorHAnsi" w:hAnsiTheme="minorHAnsi"/>
                <w:color w:val="auto"/>
                <w:szCs w:val="22"/>
              </w:rPr>
              <w:t xml:space="preserve">. </w:t>
            </w:r>
            <w:r w:rsidR="00BA4EAC">
              <w:rPr>
                <w:rFonts w:asciiTheme="minorHAnsi" w:hAnsiTheme="minorHAnsi"/>
                <w:color w:val="auto"/>
                <w:szCs w:val="22"/>
              </w:rPr>
              <w:t xml:space="preserve">a </w:t>
            </w:r>
            <w:r>
              <w:rPr>
                <w:rFonts w:asciiTheme="minorHAnsi" w:hAnsiTheme="minorHAnsi"/>
                <w:color w:val="auto"/>
                <w:szCs w:val="22"/>
              </w:rPr>
              <w:t>bod</w:t>
            </w:r>
            <w:r w:rsidR="00BC56CE">
              <w:rPr>
                <w:rFonts w:asciiTheme="minorHAnsi" w:hAnsiTheme="minorHAnsi"/>
                <w:color w:val="auto"/>
                <w:szCs w:val="22"/>
              </w:rPr>
              <w:t xml:space="preserve">u </w:t>
            </w:r>
            <w:r w:rsidR="00BC56CE">
              <w:rPr>
                <w:rFonts w:asciiTheme="minorHAnsi" w:hAnsiTheme="minorHAnsi"/>
                <w:color w:val="auto"/>
                <w:szCs w:val="22"/>
              </w:rPr>
              <w:fldChar w:fldCharType="begin"/>
            </w:r>
            <w:r w:rsidR="00BC56CE">
              <w:rPr>
                <w:rFonts w:asciiTheme="minorHAnsi" w:hAnsiTheme="minorHAnsi"/>
                <w:color w:val="auto"/>
                <w:szCs w:val="22"/>
              </w:rPr>
              <w:instrText xml:space="preserve"> REF _Ref129090292 \r \h </w:instrText>
            </w:r>
            <w:r w:rsidR="00BC56CE">
              <w:rPr>
                <w:rFonts w:asciiTheme="minorHAnsi" w:hAnsiTheme="minorHAnsi"/>
                <w:color w:val="auto"/>
                <w:szCs w:val="22"/>
              </w:rPr>
            </w:r>
            <w:r w:rsidR="00BC56CE">
              <w:rPr>
                <w:rFonts w:asciiTheme="minorHAnsi" w:hAnsiTheme="minorHAnsi"/>
                <w:color w:val="auto"/>
                <w:szCs w:val="22"/>
              </w:rPr>
              <w:fldChar w:fldCharType="separate"/>
            </w:r>
            <w:proofErr w:type="spellStart"/>
            <w:r w:rsidR="00BC56CE">
              <w:rPr>
                <w:rFonts w:asciiTheme="minorHAnsi" w:hAnsiTheme="minorHAnsi"/>
                <w:color w:val="auto"/>
                <w:szCs w:val="22"/>
              </w:rPr>
              <w:t>ii</w:t>
            </w:r>
            <w:proofErr w:type="spellEnd"/>
            <w:r w:rsidR="00BC56CE">
              <w:rPr>
                <w:rFonts w:asciiTheme="minorHAnsi" w:hAnsiTheme="minorHAnsi"/>
                <w:color w:val="auto"/>
                <w:szCs w:val="22"/>
              </w:rPr>
              <w:fldChar w:fldCharType="end"/>
            </w:r>
            <w:r w:rsidR="00BC56CE">
              <w:rPr>
                <w:rFonts w:asciiTheme="minorHAnsi" w:hAnsiTheme="minorHAnsi"/>
                <w:color w:val="auto"/>
                <w:szCs w:val="22"/>
              </w:rPr>
              <w:t>. výše</w:t>
            </w:r>
            <w:r>
              <w:rPr>
                <w:rFonts w:asciiTheme="minorHAnsi" w:hAnsiTheme="minorHAnsi"/>
                <w:color w:val="auto"/>
                <w:szCs w:val="22"/>
              </w:rPr>
              <w:t xml:space="preserve"> v obou částech veřejné zakázky prostřednictvím shodných osob. </w:t>
            </w:r>
            <w:r w:rsidR="006019A3">
              <w:rPr>
                <w:rFonts w:asciiTheme="minorHAnsi" w:hAnsiTheme="minorHAnsi"/>
                <w:color w:val="auto"/>
                <w:szCs w:val="22"/>
              </w:rPr>
              <w:t xml:space="preserve">Pro každou část veřejné zakázky tak musí dodavatel uvést odlišné osoby na pozici vedoucí technik a odlišné osoby na pozici dispečera svozu odpadu. </w:t>
            </w:r>
          </w:p>
        </w:tc>
        <w:tc>
          <w:tcPr>
            <w:tcW w:w="3854" w:type="dxa"/>
            <w:vAlign w:val="center"/>
          </w:tcPr>
          <w:p w14:paraId="010EDFDB" w14:textId="486F9337" w:rsidR="009D649A" w:rsidRPr="007A241B" w:rsidRDefault="009D649A" w:rsidP="002354FB">
            <w:pPr>
              <w:widowControl w:val="0"/>
              <w:spacing w:before="600" w:line="280" w:lineRule="atLeast"/>
              <w:rPr>
                <w:rFonts w:asciiTheme="minorHAnsi" w:hAnsiTheme="minorHAnsi"/>
                <w:i/>
                <w:color w:val="auto"/>
                <w:szCs w:val="22"/>
              </w:rPr>
            </w:pPr>
            <w:r w:rsidRPr="007A241B">
              <w:rPr>
                <w:rFonts w:asciiTheme="minorHAnsi" w:hAnsiTheme="minorHAnsi"/>
                <w:i/>
                <w:color w:val="auto"/>
                <w:szCs w:val="22"/>
              </w:rPr>
              <w:t xml:space="preserve">Předložením seznamu </w:t>
            </w:r>
            <w:r>
              <w:rPr>
                <w:rFonts w:asciiTheme="minorHAnsi" w:hAnsiTheme="minorHAnsi"/>
                <w:i/>
                <w:color w:val="auto"/>
                <w:szCs w:val="22"/>
              </w:rPr>
              <w:t xml:space="preserve">techniků </w:t>
            </w:r>
          </w:p>
          <w:p w14:paraId="32AE7AEC" w14:textId="77777777" w:rsidR="009D649A" w:rsidRDefault="009D649A" w:rsidP="002354FB">
            <w:pPr>
              <w:widowControl w:val="0"/>
              <w:spacing w:line="280" w:lineRule="atLeast"/>
              <w:rPr>
                <w:rFonts w:asciiTheme="minorHAnsi" w:hAnsiTheme="minorHAnsi"/>
                <w:i/>
                <w:color w:val="auto"/>
                <w:szCs w:val="22"/>
              </w:rPr>
            </w:pPr>
          </w:p>
          <w:p w14:paraId="67CA5135" w14:textId="658F31E1" w:rsidR="009C2D24" w:rsidRDefault="009D649A" w:rsidP="00BD36B9">
            <w:pPr>
              <w:widowControl w:val="0"/>
              <w:spacing w:line="280" w:lineRule="atLeast"/>
              <w:jc w:val="both"/>
              <w:rPr>
                <w:rFonts w:asciiTheme="minorHAnsi" w:hAnsiTheme="minorHAnsi"/>
                <w:i/>
                <w:color w:val="auto"/>
                <w:szCs w:val="22"/>
              </w:rPr>
            </w:pPr>
            <w:r>
              <w:rPr>
                <w:rFonts w:asciiTheme="minorHAnsi" w:hAnsiTheme="minorHAnsi"/>
                <w:i/>
                <w:color w:val="auto"/>
                <w:szCs w:val="22"/>
              </w:rPr>
              <w:t>V seznamu techniků dodavatel uvede jméno</w:t>
            </w:r>
            <w:r w:rsidR="00D57DE7">
              <w:rPr>
                <w:rFonts w:asciiTheme="minorHAnsi" w:hAnsiTheme="minorHAnsi"/>
                <w:i/>
                <w:color w:val="auto"/>
                <w:szCs w:val="22"/>
              </w:rPr>
              <w:t xml:space="preserve"> a</w:t>
            </w:r>
            <w:r>
              <w:rPr>
                <w:rFonts w:asciiTheme="minorHAnsi" w:hAnsiTheme="minorHAnsi"/>
                <w:i/>
                <w:color w:val="auto"/>
                <w:szCs w:val="22"/>
              </w:rPr>
              <w:t xml:space="preserve"> příjmení všech techniků, vztah technika k dodavateli (pracovněprávní, subdodavatelský či jiný) a dále informace, z nichž musí </w:t>
            </w:r>
            <w:r w:rsidRPr="007A241B">
              <w:rPr>
                <w:rFonts w:asciiTheme="minorHAnsi" w:hAnsiTheme="minorHAnsi"/>
                <w:i/>
                <w:color w:val="auto"/>
                <w:szCs w:val="22"/>
                <w:u w:val="single"/>
              </w:rPr>
              <w:t>prokazatelně a jednoznačně</w:t>
            </w:r>
            <w:r w:rsidRPr="007A241B">
              <w:rPr>
                <w:rFonts w:asciiTheme="minorHAnsi" w:hAnsiTheme="minorHAnsi"/>
                <w:i/>
                <w:color w:val="auto"/>
                <w:szCs w:val="22"/>
              </w:rPr>
              <w:t xml:space="preserve"> vyplývat splnění požadavků zadavatele</w:t>
            </w:r>
            <w:r w:rsidR="009C2D24" w:rsidRPr="007A241B">
              <w:rPr>
                <w:rFonts w:asciiTheme="minorHAnsi" w:hAnsiTheme="minorHAnsi"/>
                <w:i/>
                <w:color w:val="auto"/>
                <w:szCs w:val="22"/>
              </w:rPr>
              <w:t xml:space="preserve"> požadavků zadavatele</w:t>
            </w:r>
            <w:r w:rsidR="009C2D24">
              <w:rPr>
                <w:rFonts w:asciiTheme="minorHAnsi" w:hAnsiTheme="minorHAnsi"/>
                <w:i/>
                <w:color w:val="auto"/>
                <w:szCs w:val="22"/>
              </w:rPr>
              <w:t xml:space="preserve"> uvedených v levém sloupci</w:t>
            </w:r>
            <w:r w:rsidR="00052560">
              <w:rPr>
                <w:rFonts w:asciiTheme="minorHAnsi" w:hAnsiTheme="minorHAnsi"/>
                <w:i/>
                <w:color w:val="auto"/>
                <w:szCs w:val="22"/>
              </w:rPr>
              <w:t xml:space="preserve"> </w:t>
            </w:r>
            <w:r w:rsidR="00052560" w:rsidRPr="00AA608B">
              <w:rPr>
                <w:rFonts w:asciiTheme="minorHAnsi" w:hAnsiTheme="minorHAnsi"/>
                <w:i/>
                <w:color w:val="auto"/>
                <w:szCs w:val="22"/>
              </w:rPr>
              <w:t xml:space="preserve">včetně </w:t>
            </w:r>
            <w:r w:rsidR="00052560" w:rsidRPr="003B2A0A">
              <w:rPr>
                <w:rFonts w:asciiTheme="minorHAnsi" w:hAnsiTheme="minorHAnsi"/>
                <w:i/>
                <w:color w:val="auto"/>
                <w:szCs w:val="22"/>
              </w:rPr>
              <w:t xml:space="preserve">délky praxe, </w:t>
            </w:r>
            <w:r w:rsidR="00052560" w:rsidRPr="002F107E">
              <w:rPr>
                <w:rFonts w:asciiTheme="minorHAnsi" w:hAnsiTheme="minorHAnsi"/>
                <w:i/>
                <w:color w:val="auto"/>
                <w:szCs w:val="22"/>
              </w:rPr>
              <w:t>informace o významných službách</w:t>
            </w:r>
            <w:r w:rsidR="00052560" w:rsidRPr="003B2A0A">
              <w:rPr>
                <w:rFonts w:asciiTheme="minorHAnsi" w:hAnsiTheme="minorHAnsi"/>
                <w:i/>
                <w:color w:val="auto"/>
                <w:szCs w:val="22"/>
              </w:rPr>
              <w:t xml:space="preserve"> či </w:t>
            </w:r>
            <w:r w:rsidR="00D57DE7" w:rsidRPr="003B2A0A">
              <w:rPr>
                <w:rFonts w:asciiTheme="minorHAnsi" w:hAnsiTheme="minorHAnsi"/>
                <w:i/>
                <w:color w:val="auto"/>
                <w:szCs w:val="22"/>
              </w:rPr>
              <w:t>informace</w:t>
            </w:r>
            <w:r w:rsidR="00D57DE7">
              <w:rPr>
                <w:rFonts w:asciiTheme="minorHAnsi" w:hAnsiTheme="minorHAnsi"/>
                <w:i/>
                <w:color w:val="auto"/>
                <w:szCs w:val="22"/>
              </w:rPr>
              <w:t xml:space="preserve"> o </w:t>
            </w:r>
            <w:r w:rsidR="00052560" w:rsidRPr="00AA608B">
              <w:rPr>
                <w:rFonts w:asciiTheme="minorHAnsi" w:hAnsiTheme="minorHAnsi"/>
                <w:i/>
                <w:color w:val="auto"/>
                <w:szCs w:val="22"/>
              </w:rPr>
              <w:t>oprávnění k řízení vozidel</w:t>
            </w:r>
            <w:r w:rsidR="00052560">
              <w:rPr>
                <w:rFonts w:asciiTheme="minorHAnsi" w:hAnsiTheme="minorHAnsi"/>
                <w:i/>
                <w:color w:val="auto"/>
                <w:szCs w:val="22"/>
              </w:rPr>
              <w:t xml:space="preserve"> (v případě, že jsou tyto informace u konkrétního technika požadovány)</w:t>
            </w:r>
            <w:r w:rsidRPr="00AA608B">
              <w:rPr>
                <w:rFonts w:asciiTheme="minorHAnsi" w:hAnsiTheme="minorHAnsi"/>
                <w:i/>
                <w:color w:val="auto"/>
                <w:szCs w:val="22"/>
              </w:rPr>
              <w:t>.</w:t>
            </w:r>
            <w:r>
              <w:rPr>
                <w:rFonts w:asciiTheme="minorHAnsi" w:hAnsiTheme="minorHAnsi"/>
                <w:i/>
                <w:color w:val="auto"/>
                <w:szCs w:val="22"/>
              </w:rPr>
              <w:t xml:space="preserve"> </w:t>
            </w:r>
          </w:p>
          <w:p w14:paraId="57772810" w14:textId="77777777" w:rsidR="009C2D24" w:rsidRDefault="009C2D24" w:rsidP="00BD36B9">
            <w:pPr>
              <w:widowControl w:val="0"/>
              <w:spacing w:line="280" w:lineRule="atLeast"/>
              <w:jc w:val="both"/>
              <w:rPr>
                <w:rFonts w:asciiTheme="minorHAnsi" w:hAnsiTheme="minorHAnsi"/>
                <w:i/>
                <w:color w:val="auto"/>
                <w:szCs w:val="22"/>
              </w:rPr>
            </w:pPr>
          </w:p>
          <w:p w14:paraId="6AAE8993" w14:textId="4BACE899" w:rsidR="009D649A" w:rsidRPr="007A241B" w:rsidRDefault="009D649A" w:rsidP="00BD36B9">
            <w:pPr>
              <w:widowControl w:val="0"/>
              <w:spacing w:line="280" w:lineRule="atLeast"/>
              <w:jc w:val="both"/>
              <w:rPr>
                <w:rFonts w:asciiTheme="minorHAnsi" w:hAnsiTheme="minorHAnsi"/>
                <w:color w:val="auto"/>
                <w:szCs w:val="22"/>
              </w:rPr>
            </w:pPr>
          </w:p>
        </w:tc>
      </w:tr>
      <w:tr w:rsidR="009D649A" w:rsidRPr="007A241B" w14:paraId="392BA6F7" w14:textId="77777777" w:rsidTr="0085736B">
        <w:trPr>
          <w:trHeight w:val="133"/>
        </w:trPr>
        <w:tc>
          <w:tcPr>
            <w:tcW w:w="5315" w:type="dxa"/>
            <w:tcBorders>
              <w:top w:val="single" w:sz="4" w:space="0" w:color="auto"/>
              <w:left w:val="single" w:sz="4" w:space="0" w:color="auto"/>
              <w:bottom w:val="single" w:sz="4" w:space="0" w:color="auto"/>
              <w:right w:val="single" w:sz="4" w:space="0" w:color="auto"/>
            </w:tcBorders>
            <w:shd w:val="clear" w:color="auto" w:fill="D9D9D9"/>
          </w:tcPr>
          <w:p w14:paraId="79D65466" w14:textId="5465E31F" w:rsidR="009D649A" w:rsidRPr="002941D0" w:rsidRDefault="0045387E" w:rsidP="0085736B">
            <w:pPr>
              <w:spacing w:before="240" w:after="240"/>
              <w:ind w:left="786" w:right="147" w:hanging="360"/>
              <w:jc w:val="both"/>
              <w:rPr>
                <w:rFonts w:asciiTheme="minorHAnsi" w:hAnsiTheme="minorHAnsi" w:cstheme="minorHAnsi"/>
                <w:color w:val="auto"/>
                <w:szCs w:val="22"/>
              </w:rPr>
            </w:pPr>
            <w:r w:rsidRPr="007A241B">
              <w:rPr>
                <w:rFonts w:asciiTheme="minorHAnsi" w:hAnsiTheme="minorHAnsi"/>
                <w:color w:val="auto"/>
                <w:szCs w:val="22"/>
              </w:rPr>
              <w:t xml:space="preserve">Splnění </w:t>
            </w:r>
            <w:r>
              <w:rPr>
                <w:rFonts w:asciiTheme="minorHAnsi" w:hAnsiTheme="minorHAnsi"/>
                <w:color w:val="auto"/>
                <w:szCs w:val="22"/>
              </w:rPr>
              <w:t xml:space="preserve">technické kvalifikace </w:t>
            </w:r>
            <w:r w:rsidR="00723E51">
              <w:rPr>
                <w:rFonts w:asciiTheme="minorHAnsi" w:hAnsiTheme="minorHAnsi"/>
                <w:color w:val="auto"/>
                <w:szCs w:val="22"/>
              </w:rPr>
              <w:t>dle § 79 odst. 2 písm. j</w:t>
            </w:r>
            <w:r w:rsidR="00126155">
              <w:rPr>
                <w:rFonts w:asciiTheme="minorHAnsi" w:hAnsiTheme="minorHAnsi"/>
                <w:color w:val="auto"/>
                <w:szCs w:val="22"/>
              </w:rPr>
              <w:t>)</w:t>
            </w:r>
            <w:r w:rsidR="00723E51">
              <w:rPr>
                <w:rFonts w:asciiTheme="minorHAnsi" w:hAnsiTheme="minorHAnsi"/>
                <w:color w:val="auto"/>
                <w:szCs w:val="22"/>
              </w:rPr>
              <w:t xml:space="preserve"> ZZVZ </w:t>
            </w:r>
            <w:r>
              <w:rPr>
                <w:rFonts w:asciiTheme="minorHAnsi" w:hAnsiTheme="minorHAnsi"/>
                <w:color w:val="auto"/>
                <w:szCs w:val="22"/>
              </w:rPr>
              <w:t>prokazuje</w:t>
            </w:r>
            <w:r w:rsidRPr="007A241B">
              <w:rPr>
                <w:rFonts w:asciiTheme="minorHAnsi" w:hAnsiTheme="minorHAnsi"/>
                <w:color w:val="auto"/>
                <w:szCs w:val="22"/>
              </w:rPr>
              <w:t xml:space="preserve"> dodavatel</w:t>
            </w:r>
            <w:r w:rsidR="009D649A" w:rsidRPr="002941D0">
              <w:rPr>
                <w:rFonts w:asciiTheme="minorHAnsi" w:hAnsiTheme="minorHAnsi" w:cstheme="minorHAnsi"/>
                <w:color w:val="auto"/>
                <w:szCs w:val="22"/>
              </w:rPr>
              <w:t>:</w:t>
            </w:r>
          </w:p>
        </w:tc>
        <w:tc>
          <w:tcPr>
            <w:tcW w:w="3854" w:type="dxa"/>
            <w:tcBorders>
              <w:top w:val="single" w:sz="4" w:space="0" w:color="auto"/>
              <w:left w:val="single" w:sz="4" w:space="0" w:color="auto"/>
              <w:bottom w:val="single" w:sz="4" w:space="0" w:color="auto"/>
              <w:right w:val="single" w:sz="4" w:space="0" w:color="auto"/>
            </w:tcBorders>
            <w:shd w:val="clear" w:color="auto" w:fill="D9D9D9"/>
            <w:vAlign w:val="center"/>
          </w:tcPr>
          <w:p w14:paraId="2E70D1C1" w14:textId="77777777" w:rsidR="009D649A" w:rsidRPr="002941D0" w:rsidRDefault="009D649A" w:rsidP="0085736B">
            <w:pPr>
              <w:widowControl w:val="0"/>
              <w:spacing w:before="600" w:line="280" w:lineRule="atLeast"/>
              <w:jc w:val="center"/>
              <w:rPr>
                <w:rFonts w:asciiTheme="minorHAnsi" w:hAnsiTheme="minorHAnsi"/>
                <w:i/>
                <w:color w:val="auto"/>
                <w:szCs w:val="22"/>
              </w:rPr>
            </w:pPr>
            <w:r w:rsidRPr="002941D0">
              <w:rPr>
                <w:rFonts w:asciiTheme="minorHAnsi" w:hAnsiTheme="minorHAnsi"/>
                <w:i/>
                <w:color w:val="auto"/>
                <w:szCs w:val="22"/>
              </w:rPr>
              <w:t>Způsob prokázání splnění:</w:t>
            </w:r>
          </w:p>
        </w:tc>
      </w:tr>
      <w:tr w:rsidR="009D649A" w:rsidRPr="007A241B" w14:paraId="463838CB" w14:textId="77777777" w:rsidTr="0085736B">
        <w:trPr>
          <w:trHeight w:val="133"/>
        </w:trPr>
        <w:tc>
          <w:tcPr>
            <w:tcW w:w="5315" w:type="dxa"/>
            <w:tcBorders>
              <w:top w:val="single" w:sz="4" w:space="0" w:color="auto"/>
              <w:left w:val="single" w:sz="4" w:space="0" w:color="auto"/>
              <w:bottom w:val="single" w:sz="4" w:space="0" w:color="auto"/>
              <w:right w:val="single" w:sz="4" w:space="0" w:color="auto"/>
            </w:tcBorders>
          </w:tcPr>
          <w:p w14:paraId="5AB12101" w14:textId="20991A4F" w:rsidR="009D649A" w:rsidRPr="007A241B" w:rsidRDefault="009D649A" w:rsidP="005E1A9C">
            <w:pPr>
              <w:numPr>
                <w:ilvl w:val="0"/>
                <w:numId w:val="40"/>
              </w:numPr>
              <w:spacing w:before="240" w:after="240"/>
              <w:ind w:right="147"/>
              <w:jc w:val="both"/>
              <w:rPr>
                <w:rFonts w:asciiTheme="minorHAnsi" w:hAnsiTheme="minorHAnsi" w:cstheme="minorHAnsi"/>
                <w:color w:val="auto"/>
                <w:szCs w:val="22"/>
              </w:rPr>
            </w:pPr>
            <w:r w:rsidRPr="007A241B">
              <w:rPr>
                <w:rFonts w:asciiTheme="minorHAnsi" w:hAnsiTheme="minorHAnsi" w:cstheme="minorHAnsi"/>
                <w:color w:val="auto"/>
                <w:szCs w:val="22"/>
              </w:rPr>
              <w:t xml:space="preserve">předložením </w:t>
            </w:r>
            <w:r w:rsidRPr="002941D0">
              <w:rPr>
                <w:rFonts w:asciiTheme="minorHAnsi" w:hAnsiTheme="minorHAnsi" w:cstheme="minorHAnsi"/>
                <w:color w:val="auto"/>
                <w:szCs w:val="22"/>
              </w:rPr>
              <w:t>přehled</w:t>
            </w:r>
            <w:r>
              <w:rPr>
                <w:rFonts w:asciiTheme="minorHAnsi" w:hAnsiTheme="minorHAnsi" w:cstheme="minorHAnsi"/>
                <w:color w:val="auto"/>
                <w:szCs w:val="22"/>
              </w:rPr>
              <w:t>u</w:t>
            </w:r>
            <w:r w:rsidRPr="002941D0">
              <w:rPr>
                <w:rFonts w:asciiTheme="minorHAnsi" w:hAnsiTheme="minorHAnsi" w:cstheme="minorHAnsi"/>
                <w:color w:val="auto"/>
                <w:szCs w:val="22"/>
              </w:rPr>
              <w:t xml:space="preserve"> nástrojů či pomůcek, provozních a technických zařízení, které bude </w:t>
            </w:r>
            <w:r w:rsidRPr="002941D0">
              <w:rPr>
                <w:rFonts w:asciiTheme="minorHAnsi" w:hAnsiTheme="minorHAnsi" w:cstheme="minorHAnsi"/>
                <w:color w:val="auto"/>
                <w:szCs w:val="22"/>
              </w:rPr>
              <w:lastRenderedPageBreak/>
              <w:t>mít dodavatel při plnění veřejné zakázky k dispozici</w:t>
            </w:r>
            <w:r w:rsidRPr="007A241B">
              <w:rPr>
                <w:rFonts w:asciiTheme="minorHAnsi" w:hAnsiTheme="minorHAnsi" w:cstheme="minorHAnsi"/>
                <w:color w:val="auto"/>
                <w:szCs w:val="22"/>
              </w:rPr>
              <w:t>.</w:t>
            </w:r>
          </w:p>
          <w:p w14:paraId="584C03F2" w14:textId="549A6C11" w:rsidR="009D649A" w:rsidRPr="002941D0" w:rsidRDefault="009D649A" w:rsidP="0085736B">
            <w:pPr>
              <w:spacing w:before="240" w:after="240"/>
              <w:ind w:left="786" w:right="147" w:hanging="360"/>
              <w:jc w:val="both"/>
              <w:rPr>
                <w:rFonts w:asciiTheme="minorHAnsi" w:hAnsiTheme="minorHAnsi" w:cstheme="minorHAnsi"/>
                <w:color w:val="auto"/>
                <w:szCs w:val="22"/>
              </w:rPr>
            </w:pPr>
            <w:r w:rsidRPr="007A241B">
              <w:rPr>
                <w:rFonts w:asciiTheme="minorHAnsi" w:hAnsiTheme="minorHAnsi" w:cstheme="minorHAnsi"/>
                <w:color w:val="auto"/>
                <w:szCs w:val="22"/>
              </w:rPr>
              <w:t>Zadavatel po</w:t>
            </w:r>
            <w:r>
              <w:rPr>
                <w:rFonts w:asciiTheme="minorHAnsi" w:hAnsiTheme="minorHAnsi" w:cstheme="minorHAnsi"/>
                <w:color w:val="auto"/>
                <w:szCs w:val="22"/>
              </w:rPr>
              <w:t>žaduje, aby měl dodavatel pro účely plnění veřejné zakázky k</w:t>
            </w:r>
            <w:r w:rsidR="00364474">
              <w:rPr>
                <w:rFonts w:asciiTheme="minorHAnsi" w:hAnsiTheme="minorHAnsi" w:cstheme="minorHAnsi"/>
                <w:color w:val="auto"/>
                <w:szCs w:val="22"/>
              </w:rPr>
              <w:t> </w:t>
            </w:r>
            <w:r>
              <w:rPr>
                <w:rFonts w:asciiTheme="minorHAnsi" w:hAnsiTheme="minorHAnsi" w:cstheme="minorHAnsi"/>
                <w:color w:val="auto"/>
                <w:szCs w:val="22"/>
              </w:rPr>
              <w:t>dispozici</w:t>
            </w:r>
            <w:r w:rsidR="00364474">
              <w:rPr>
                <w:rFonts w:asciiTheme="minorHAnsi" w:hAnsiTheme="minorHAnsi" w:cstheme="minorHAnsi"/>
                <w:color w:val="auto"/>
                <w:szCs w:val="22"/>
              </w:rPr>
              <w:t xml:space="preserve"> alespoň</w:t>
            </w:r>
            <w:r>
              <w:rPr>
                <w:rFonts w:asciiTheme="minorHAnsi" w:hAnsiTheme="minorHAnsi" w:cstheme="minorHAnsi"/>
                <w:color w:val="auto"/>
                <w:szCs w:val="22"/>
              </w:rPr>
              <w:t>:</w:t>
            </w:r>
            <w:r w:rsidR="00364474">
              <w:rPr>
                <w:rFonts w:asciiTheme="minorHAnsi" w:hAnsiTheme="minorHAnsi" w:cstheme="minorHAnsi"/>
                <w:color w:val="auto"/>
                <w:szCs w:val="22"/>
              </w:rPr>
              <w:t xml:space="preserve"> </w:t>
            </w:r>
          </w:p>
          <w:p w14:paraId="26A41D60" w14:textId="43F19ACE" w:rsidR="00F00E7E" w:rsidRPr="007A241B" w:rsidRDefault="00F00E7E" w:rsidP="00F00E7E">
            <w:pPr>
              <w:widowControl w:val="0"/>
              <w:numPr>
                <w:ilvl w:val="0"/>
                <w:numId w:val="43"/>
              </w:numPr>
              <w:spacing w:after="120" w:line="280" w:lineRule="atLeast"/>
              <w:jc w:val="both"/>
              <w:rPr>
                <w:rFonts w:asciiTheme="minorHAnsi" w:hAnsiTheme="minorHAnsi" w:cstheme="minorHAnsi"/>
                <w:color w:val="auto"/>
                <w:szCs w:val="22"/>
              </w:rPr>
            </w:pPr>
            <w:r>
              <w:rPr>
                <w:rFonts w:asciiTheme="minorHAnsi" w:hAnsiTheme="minorHAnsi" w:cstheme="minorHAnsi"/>
                <w:color w:val="auto"/>
                <w:szCs w:val="22"/>
              </w:rPr>
              <w:t>následující vozový park</w:t>
            </w:r>
            <w:r w:rsidRPr="007A241B">
              <w:rPr>
                <w:rFonts w:asciiTheme="minorHAnsi" w:hAnsiTheme="minorHAnsi" w:cstheme="minorHAnsi"/>
                <w:color w:val="auto"/>
                <w:szCs w:val="22"/>
              </w:rPr>
              <w:t>:</w:t>
            </w:r>
          </w:p>
          <w:p w14:paraId="0107B65C" w14:textId="7FD1EBA9" w:rsidR="00F00E7E" w:rsidRPr="007B24FC" w:rsidRDefault="001B437F" w:rsidP="00F00E7E">
            <w:pPr>
              <w:widowControl w:val="0"/>
              <w:numPr>
                <w:ilvl w:val="0"/>
                <w:numId w:val="30"/>
              </w:numPr>
              <w:spacing w:after="120" w:line="280" w:lineRule="atLeast"/>
              <w:ind w:left="709" w:hanging="283"/>
              <w:jc w:val="both"/>
              <w:rPr>
                <w:rFonts w:asciiTheme="minorHAnsi" w:hAnsiTheme="minorHAnsi" w:cstheme="minorHAnsi"/>
                <w:color w:val="auto"/>
                <w:szCs w:val="22"/>
              </w:rPr>
            </w:pPr>
            <w:r>
              <w:rPr>
                <w:rFonts w:asciiTheme="minorHAnsi" w:hAnsiTheme="minorHAnsi" w:cstheme="minorHAnsi"/>
                <w:color w:val="auto"/>
                <w:szCs w:val="22"/>
              </w:rPr>
              <w:t>sedm</w:t>
            </w:r>
            <w:r w:rsidR="00BD36B9" w:rsidRPr="00F00E7E">
              <w:rPr>
                <w:rFonts w:asciiTheme="minorHAnsi" w:hAnsiTheme="minorHAnsi" w:cstheme="minorHAnsi"/>
                <w:color w:val="auto"/>
                <w:szCs w:val="22"/>
              </w:rPr>
              <w:t xml:space="preserve"> </w:t>
            </w:r>
            <w:r w:rsidR="00F00E7E" w:rsidRPr="00F00E7E">
              <w:rPr>
                <w:rFonts w:asciiTheme="minorHAnsi" w:hAnsiTheme="minorHAnsi" w:cstheme="minorHAnsi"/>
                <w:color w:val="auto"/>
                <w:szCs w:val="22"/>
              </w:rPr>
              <w:t>(</w:t>
            </w:r>
            <w:r>
              <w:rPr>
                <w:rFonts w:asciiTheme="minorHAnsi" w:hAnsiTheme="minorHAnsi" w:cstheme="minorHAnsi"/>
                <w:color w:val="auto"/>
                <w:szCs w:val="22"/>
              </w:rPr>
              <w:t>7</w:t>
            </w:r>
            <w:r w:rsidR="00F00E7E" w:rsidRPr="00F00E7E">
              <w:rPr>
                <w:rFonts w:asciiTheme="minorHAnsi" w:hAnsiTheme="minorHAnsi" w:cstheme="minorHAnsi"/>
                <w:color w:val="auto"/>
                <w:szCs w:val="22"/>
              </w:rPr>
              <w:t xml:space="preserve">) vozidel na svoz </w:t>
            </w:r>
            <w:r w:rsidR="001E7375">
              <w:rPr>
                <w:rFonts w:asciiTheme="minorHAnsi" w:hAnsiTheme="minorHAnsi" w:cstheme="minorHAnsi"/>
                <w:color w:val="auto"/>
                <w:szCs w:val="22"/>
              </w:rPr>
              <w:t>S</w:t>
            </w:r>
            <w:r w:rsidR="001E7375" w:rsidRPr="00F00E7E">
              <w:rPr>
                <w:rFonts w:asciiTheme="minorHAnsi" w:hAnsiTheme="minorHAnsi" w:cstheme="minorHAnsi"/>
                <w:color w:val="auto"/>
                <w:szCs w:val="22"/>
              </w:rPr>
              <w:t>KO</w:t>
            </w:r>
            <w:r w:rsidR="00F00E7E" w:rsidRPr="00F00E7E">
              <w:rPr>
                <w:rFonts w:asciiTheme="minorHAnsi" w:hAnsiTheme="minorHAnsi" w:cstheme="minorHAnsi"/>
                <w:color w:val="auto"/>
                <w:szCs w:val="22"/>
              </w:rPr>
              <w:t xml:space="preserve">, splňujících emisní normu min. EURO </w:t>
            </w:r>
            <w:r w:rsidR="00A5140F">
              <w:rPr>
                <w:rFonts w:asciiTheme="minorHAnsi" w:hAnsiTheme="minorHAnsi" w:cstheme="minorHAnsi"/>
                <w:color w:val="auto"/>
                <w:szCs w:val="22"/>
              </w:rPr>
              <w:t>VI</w:t>
            </w:r>
            <w:r w:rsidR="00F00E7E" w:rsidRPr="00F00E7E">
              <w:rPr>
                <w:rFonts w:asciiTheme="minorHAnsi" w:hAnsiTheme="minorHAnsi" w:cstheme="minorHAnsi"/>
                <w:color w:val="auto"/>
                <w:szCs w:val="22"/>
              </w:rPr>
              <w:t>, z toho dvě (2) vozidla s objemem nákladového prostoru do 10 m</w:t>
            </w:r>
            <w:r w:rsidR="00F00E7E" w:rsidRPr="00F00E7E">
              <w:rPr>
                <w:rFonts w:asciiTheme="minorHAnsi" w:hAnsiTheme="minorHAnsi" w:cstheme="minorHAnsi"/>
                <w:color w:val="auto"/>
                <w:szCs w:val="22"/>
                <w:vertAlign w:val="superscript"/>
              </w:rPr>
              <w:t>3</w:t>
            </w:r>
            <w:r w:rsidR="003C1BEA">
              <w:rPr>
                <w:rFonts w:asciiTheme="minorHAnsi" w:hAnsiTheme="minorHAnsi" w:cstheme="minorHAnsi"/>
                <w:color w:val="auto"/>
                <w:szCs w:val="22"/>
              </w:rPr>
              <w:t xml:space="preserve">, </w:t>
            </w:r>
            <w:r w:rsidR="00BD36B9">
              <w:rPr>
                <w:rFonts w:asciiTheme="minorHAnsi" w:hAnsiTheme="minorHAnsi" w:cstheme="minorHAnsi"/>
                <w:color w:val="auto"/>
                <w:szCs w:val="22"/>
              </w:rPr>
              <w:t>čtyři</w:t>
            </w:r>
            <w:r w:rsidR="00BD36B9" w:rsidRPr="00F00E7E">
              <w:rPr>
                <w:rFonts w:asciiTheme="minorHAnsi" w:hAnsiTheme="minorHAnsi" w:cstheme="minorHAnsi"/>
                <w:color w:val="auto"/>
                <w:szCs w:val="22"/>
              </w:rPr>
              <w:t xml:space="preserve"> </w:t>
            </w:r>
            <w:r w:rsidR="00F00E7E" w:rsidRPr="00F00E7E">
              <w:rPr>
                <w:rFonts w:asciiTheme="minorHAnsi" w:hAnsiTheme="minorHAnsi" w:cstheme="minorHAnsi"/>
                <w:color w:val="auto"/>
                <w:szCs w:val="22"/>
              </w:rPr>
              <w:t>(</w:t>
            </w:r>
            <w:r w:rsidR="00BD36B9">
              <w:rPr>
                <w:rFonts w:asciiTheme="minorHAnsi" w:hAnsiTheme="minorHAnsi" w:cstheme="minorHAnsi"/>
                <w:color w:val="auto"/>
                <w:szCs w:val="22"/>
              </w:rPr>
              <w:t>4</w:t>
            </w:r>
            <w:r w:rsidR="00F00E7E" w:rsidRPr="00F00E7E">
              <w:rPr>
                <w:rFonts w:asciiTheme="minorHAnsi" w:hAnsiTheme="minorHAnsi" w:cstheme="minorHAnsi"/>
                <w:color w:val="auto"/>
                <w:szCs w:val="22"/>
              </w:rPr>
              <w:t>) s objemem nákladového prostoru nad 10 m</w:t>
            </w:r>
            <w:r w:rsidR="00F00E7E" w:rsidRPr="00F00E7E">
              <w:rPr>
                <w:rFonts w:asciiTheme="minorHAnsi" w:hAnsiTheme="minorHAnsi" w:cstheme="minorHAnsi"/>
                <w:color w:val="auto"/>
                <w:szCs w:val="22"/>
                <w:vertAlign w:val="superscript"/>
              </w:rPr>
              <w:t>3</w:t>
            </w:r>
            <w:r w:rsidR="00BD36B9">
              <w:rPr>
                <w:rFonts w:asciiTheme="minorHAnsi" w:hAnsiTheme="minorHAnsi" w:cstheme="minorHAnsi"/>
                <w:color w:val="auto"/>
                <w:szCs w:val="22"/>
              </w:rPr>
              <w:t xml:space="preserve"> s děleným vyklápěčem pro nádoby </w:t>
            </w:r>
            <w:proofErr w:type="gramStart"/>
            <w:r w:rsidR="00BD36B9">
              <w:rPr>
                <w:rFonts w:asciiTheme="minorHAnsi" w:hAnsiTheme="minorHAnsi" w:cstheme="minorHAnsi"/>
                <w:color w:val="auto"/>
                <w:szCs w:val="22"/>
              </w:rPr>
              <w:t>110 – 1100</w:t>
            </w:r>
            <w:proofErr w:type="gramEnd"/>
            <w:r w:rsidR="00BD36B9">
              <w:rPr>
                <w:rFonts w:asciiTheme="minorHAnsi" w:hAnsiTheme="minorHAnsi" w:cstheme="minorHAnsi"/>
                <w:color w:val="auto"/>
                <w:szCs w:val="22"/>
              </w:rPr>
              <w:t xml:space="preserve"> l</w:t>
            </w:r>
            <w:r w:rsidR="003C1BEA">
              <w:rPr>
                <w:rFonts w:asciiTheme="minorHAnsi" w:hAnsiTheme="minorHAnsi" w:cstheme="minorHAnsi"/>
                <w:color w:val="auto"/>
                <w:szCs w:val="22"/>
              </w:rPr>
              <w:t xml:space="preserve"> a jedno </w:t>
            </w:r>
            <w:r w:rsidR="00391BB3">
              <w:rPr>
                <w:rFonts w:asciiTheme="minorHAnsi" w:hAnsiTheme="minorHAnsi" w:cstheme="minorHAnsi"/>
                <w:color w:val="auto"/>
                <w:szCs w:val="22"/>
              </w:rPr>
              <w:t>(1) vozidlo určené pro výsyp odpadkových košů s objemem nákladového prostoru nad 5</w:t>
            </w:r>
            <w:r w:rsidR="00391BB3" w:rsidRPr="00F00E7E">
              <w:rPr>
                <w:rFonts w:asciiTheme="minorHAnsi" w:hAnsiTheme="minorHAnsi" w:cstheme="minorHAnsi"/>
                <w:color w:val="auto"/>
                <w:szCs w:val="22"/>
              </w:rPr>
              <w:t xml:space="preserve"> m</w:t>
            </w:r>
            <w:r w:rsidR="00391BB3" w:rsidRPr="00F00E7E">
              <w:rPr>
                <w:rFonts w:asciiTheme="minorHAnsi" w:hAnsiTheme="minorHAnsi" w:cstheme="minorHAnsi"/>
                <w:color w:val="auto"/>
                <w:szCs w:val="22"/>
                <w:vertAlign w:val="superscript"/>
              </w:rPr>
              <w:t>3</w:t>
            </w:r>
            <w:r w:rsidR="00391BB3">
              <w:rPr>
                <w:rFonts w:asciiTheme="minorHAnsi" w:hAnsiTheme="minorHAnsi" w:cstheme="minorHAnsi"/>
                <w:color w:val="auto"/>
                <w:szCs w:val="22"/>
              </w:rPr>
              <w:t>;</w:t>
            </w:r>
            <w:r w:rsidR="00F00E7E" w:rsidRPr="00723E51">
              <w:rPr>
                <w:rFonts w:asciiTheme="minorHAnsi" w:hAnsiTheme="minorHAnsi" w:cstheme="minorHAnsi"/>
                <w:color w:val="auto"/>
                <w:szCs w:val="22"/>
                <w:vertAlign w:val="superscript"/>
              </w:rPr>
              <w:t>1</w:t>
            </w:r>
          </w:p>
          <w:p w14:paraId="1FEB89AB" w14:textId="1701A3FE" w:rsidR="00F00E7E" w:rsidRPr="002741D3" w:rsidRDefault="00787EE1" w:rsidP="00F00E7E">
            <w:pPr>
              <w:widowControl w:val="0"/>
              <w:numPr>
                <w:ilvl w:val="0"/>
                <w:numId w:val="30"/>
              </w:numPr>
              <w:spacing w:after="120" w:line="280" w:lineRule="atLeast"/>
              <w:ind w:left="709" w:hanging="283"/>
              <w:jc w:val="both"/>
              <w:rPr>
                <w:rFonts w:asciiTheme="minorHAnsi" w:hAnsiTheme="minorHAnsi" w:cstheme="minorHAnsi"/>
                <w:color w:val="auto"/>
                <w:szCs w:val="22"/>
              </w:rPr>
            </w:pPr>
            <w:r>
              <w:rPr>
                <w:rFonts w:asciiTheme="minorHAnsi" w:hAnsiTheme="minorHAnsi" w:cstheme="minorHAnsi"/>
                <w:color w:val="auto"/>
                <w:szCs w:val="22"/>
              </w:rPr>
              <w:t>jeden</w:t>
            </w:r>
            <w:r w:rsidR="00F00E7E">
              <w:rPr>
                <w:rFonts w:asciiTheme="minorHAnsi" w:hAnsiTheme="minorHAnsi" w:cstheme="minorHAnsi"/>
                <w:color w:val="auto"/>
                <w:szCs w:val="22"/>
              </w:rPr>
              <w:t xml:space="preserve"> (</w:t>
            </w:r>
            <w:r>
              <w:rPr>
                <w:rFonts w:asciiTheme="minorHAnsi" w:hAnsiTheme="minorHAnsi" w:cstheme="minorHAnsi"/>
                <w:color w:val="auto"/>
                <w:szCs w:val="22"/>
              </w:rPr>
              <w:t>1</w:t>
            </w:r>
            <w:r w:rsidR="00F00E7E">
              <w:rPr>
                <w:rFonts w:asciiTheme="minorHAnsi" w:hAnsiTheme="minorHAnsi" w:cstheme="minorHAnsi"/>
                <w:color w:val="auto"/>
                <w:szCs w:val="22"/>
              </w:rPr>
              <w:t>) hákov</w:t>
            </w:r>
            <w:r>
              <w:rPr>
                <w:rFonts w:asciiTheme="minorHAnsi" w:hAnsiTheme="minorHAnsi" w:cstheme="minorHAnsi"/>
                <w:color w:val="auto"/>
                <w:szCs w:val="22"/>
              </w:rPr>
              <w:t>ý</w:t>
            </w:r>
            <w:r w:rsidR="00F00E7E">
              <w:rPr>
                <w:rFonts w:asciiTheme="minorHAnsi" w:hAnsiTheme="minorHAnsi" w:cstheme="minorHAnsi"/>
                <w:color w:val="auto"/>
                <w:szCs w:val="22"/>
              </w:rPr>
              <w:t xml:space="preserve"> nakladač kontejnerů s hydraulickou rukou v kategorii nad 3,5 tuny, splňující emisní normu</w:t>
            </w:r>
            <w:r w:rsidR="009F55BA">
              <w:rPr>
                <w:rFonts w:asciiTheme="minorHAnsi" w:hAnsiTheme="minorHAnsi" w:cstheme="minorHAnsi"/>
                <w:color w:val="auto"/>
                <w:szCs w:val="22"/>
              </w:rPr>
              <w:t xml:space="preserve"> min.</w:t>
            </w:r>
            <w:r w:rsidR="00F00E7E">
              <w:rPr>
                <w:rFonts w:asciiTheme="minorHAnsi" w:hAnsiTheme="minorHAnsi" w:cstheme="minorHAnsi"/>
                <w:color w:val="auto"/>
                <w:szCs w:val="22"/>
              </w:rPr>
              <w:t xml:space="preserve"> EURO </w:t>
            </w:r>
            <w:r w:rsidR="00C1142B">
              <w:rPr>
                <w:rFonts w:asciiTheme="minorHAnsi" w:hAnsiTheme="minorHAnsi" w:cstheme="minorHAnsi"/>
                <w:color w:val="auto"/>
                <w:szCs w:val="22"/>
              </w:rPr>
              <w:t>VI</w:t>
            </w:r>
            <w:r w:rsidR="00F00E7E" w:rsidRPr="002F107E">
              <w:rPr>
                <w:rFonts w:asciiTheme="minorHAnsi" w:hAnsiTheme="minorHAnsi" w:cstheme="minorHAnsi"/>
                <w:color w:val="auto"/>
                <w:szCs w:val="22"/>
              </w:rPr>
              <w:t>;</w:t>
            </w:r>
            <w:r w:rsidR="00F00E7E" w:rsidRPr="002F107E">
              <w:rPr>
                <w:rFonts w:asciiTheme="minorHAnsi" w:hAnsiTheme="minorHAnsi" w:cstheme="minorHAnsi"/>
                <w:color w:val="auto"/>
                <w:szCs w:val="22"/>
                <w:vertAlign w:val="superscript"/>
              </w:rPr>
              <w:t>1</w:t>
            </w:r>
          </w:p>
          <w:p w14:paraId="6BDC07C2" w14:textId="74BC9ECD" w:rsidR="00BD36B9" w:rsidRPr="00047D19" w:rsidRDefault="00BD36B9" w:rsidP="00F00E7E">
            <w:pPr>
              <w:widowControl w:val="0"/>
              <w:numPr>
                <w:ilvl w:val="0"/>
                <w:numId w:val="30"/>
              </w:numPr>
              <w:spacing w:after="120" w:line="280" w:lineRule="atLeast"/>
              <w:ind w:left="709" w:hanging="283"/>
              <w:jc w:val="both"/>
              <w:rPr>
                <w:rFonts w:asciiTheme="minorHAnsi" w:hAnsiTheme="minorHAnsi" w:cstheme="minorHAnsi"/>
                <w:color w:val="auto"/>
                <w:szCs w:val="22"/>
              </w:rPr>
            </w:pPr>
            <w:r w:rsidRPr="002741D3">
              <w:rPr>
                <w:rFonts w:asciiTheme="minorHAnsi" w:hAnsiTheme="minorHAnsi" w:cstheme="minorHAnsi"/>
                <w:color w:val="auto"/>
                <w:szCs w:val="22"/>
              </w:rPr>
              <w:t xml:space="preserve">jeden (1) nákladní automobil se sklápěcí nástavbou </w:t>
            </w:r>
            <w:r w:rsidR="007F7D73">
              <w:rPr>
                <w:rFonts w:asciiTheme="minorHAnsi" w:hAnsiTheme="minorHAnsi" w:cstheme="minorHAnsi"/>
                <w:color w:val="auto"/>
                <w:szCs w:val="22"/>
              </w:rPr>
              <w:t>o nosnosti alespoň 5 t</w:t>
            </w:r>
            <w:r w:rsidR="008B6873">
              <w:rPr>
                <w:rFonts w:asciiTheme="minorHAnsi" w:hAnsiTheme="minorHAnsi" w:cstheme="minorHAnsi"/>
                <w:color w:val="auto"/>
                <w:szCs w:val="22"/>
              </w:rPr>
              <w:t xml:space="preserve"> (</w:t>
            </w:r>
            <w:r w:rsidR="008B6873" w:rsidRPr="008B6873">
              <w:rPr>
                <w:rFonts w:asciiTheme="minorHAnsi" w:hAnsiTheme="minorHAnsi" w:cstheme="minorHAnsi"/>
                <w:color w:val="auto"/>
                <w:szCs w:val="22"/>
              </w:rPr>
              <w:t xml:space="preserve">automobil se sklopkou </w:t>
            </w:r>
            <w:r w:rsidR="008B6873">
              <w:rPr>
                <w:rFonts w:asciiTheme="minorHAnsi" w:hAnsiTheme="minorHAnsi" w:cstheme="minorHAnsi"/>
                <w:color w:val="auto"/>
                <w:szCs w:val="22"/>
              </w:rPr>
              <w:t>[</w:t>
            </w:r>
            <w:r w:rsidR="008B6873" w:rsidRPr="008B6873">
              <w:rPr>
                <w:rFonts w:asciiTheme="minorHAnsi" w:hAnsiTheme="minorHAnsi" w:cstheme="minorHAnsi"/>
                <w:color w:val="auto"/>
                <w:szCs w:val="22"/>
              </w:rPr>
              <w:t>tzv. sklápěč</w:t>
            </w:r>
            <w:r w:rsidR="008B6873">
              <w:rPr>
                <w:rFonts w:asciiTheme="minorHAnsi" w:hAnsiTheme="minorHAnsi" w:cstheme="minorHAnsi"/>
                <w:color w:val="auto"/>
                <w:szCs w:val="22"/>
              </w:rPr>
              <w:t>]</w:t>
            </w:r>
            <w:r w:rsidR="008B6873" w:rsidRPr="008B6873">
              <w:rPr>
                <w:rFonts w:asciiTheme="minorHAnsi" w:hAnsiTheme="minorHAnsi" w:cstheme="minorHAnsi"/>
                <w:color w:val="auto"/>
                <w:szCs w:val="22"/>
              </w:rPr>
              <w:t xml:space="preserve"> s nosností sklápěcí nástavby </w:t>
            </w:r>
            <w:r w:rsidR="008B6873">
              <w:rPr>
                <w:rFonts w:asciiTheme="minorHAnsi" w:hAnsiTheme="minorHAnsi" w:cstheme="minorHAnsi"/>
                <w:color w:val="auto"/>
                <w:szCs w:val="22"/>
              </w:rPr>
              <w:t>[</w:t>
            </w:r>
            <w:r w:rsidR="008B6873" w:rsidRPr="008B6873">
              <w:rPr>
                <w:rFonts w:asciiTheme="minorHAnsi" w:hAnsiTheme="minorHAnsi" w:cstheme="minorHAnsi"/>
                <w:color w:val="auto"/>
                <w:szCs w:val="22"/>
              </w:rPr>
              <w:t>sklopky</w:t>
            </w:r>
            <w:r w:rsidR="008B6873">
              <w:rPr>
                <w:rFonts w:asciiTheme="minorHAnsi" w:hAnsiTheme="minorHAnsi" w:cstheme="minorHAnsi"/>
                <w:color w:val="auto"/>
                <w:szCs w:val="22"/>
              </w:rPr>
              <w:t>]</w:t>
            </w:r>
            <w:r w:rsidR="008B6873" w:rsidRPr="008B6873">
              <w:rPr>
                <w:rFonts w:asciiTheme="minorHAnsi" w:hAnsiTheme="minorHAnsi" w:cstheme="minorHAnsi"/>
                <w:color w:val="auto"/>
                <w:szCs w:val="22"/>
              </w:rPr>
              <w:t xml:space="preserve"> alespoň 5 tun</w:t>
            </w:r>
            <w:r w:rsidR="008B6873">
              <w:rPr>
                <w:rFonts w:asciiTheme="minorHAnsi" w:hAnsiTheme="minorHAnsi" w:cstheme="minorHAnsi"/>
                <w:color w:val="auto"/>
                <w:szCs w:val="22"/>
              </w:rPr>
              <w:t>)</w:t>
            </w:r>
            <w:r w:rsidRPr="002741D3">
              <w:rPr>
                <w:rFonts w:asciiTheme="minorHAnsi" w:hAnsiTheme="minorHAnsi" w:cstheme="minorHAnsi"/>
                <w:color w:val="auto"/>
                <w:szCs w:val="22"/>
              </w:rPr>
              <w:t xml:space="preserve">, splňující emisní normu min. EURO </w:t>
            </w:r>
            <w:r w:rsidR="00C1142B">
              <w:rPr>
                <w:rFonts w:asciiTheme="minorHAnsi" w:hAnsiTheme="minorHAnsi" w:cstheme="minorHAnsi"/>
                <w:color w:val="auto"/>
                <w:szCs w:val="22"/>
              </w:rPr>
              <w:t>VI</w:t>
            </w:r>
            <w:r w:rsidRPr="002741D3">
              <w:rPr>
                <w:rFonts w:asciiTheme="minorHAnsi" w:hAnsiTheme="minorHAnsi" w:cstheme="minorHAnsi"/>
                <w:color w:val="auto"/>
                <w:szCs w:val="22"/>
                <w:lang w:val="en-US"/>
              </w:rPr>
              <w:t>.</w:t>
            </w:r>
            <w:r w:rsidRPr="002741D3">
              <w:rPr>
                <w:rFonts w:asciiTheme="minorHAnsi" w:hAnsiTheme="minorHAnsi" w:cstheme="minorHAnsi"/>
                <w:color w:val="auto"/>
                <w:szCs w:val="22"/>
                <w:vertAlign w:val="superscript"/>
                <w:lang w:val="en-US"/>
              </w:rPr>
              <w:t>1</w:t>
            </w:r>
          </w:p>
          <w:p w14:paraId="05774DC9" w14:textId="31C99817" w:rsidR="00F00E7E" w:rsidRPr="007A241B" w:rsidRDefault="00F00E7E" w:rsidP="00F00E7E">
            <w:pPr>
              <w:widowControl w:val="0"/>
              <w:numPr>
                <w:ilvl w:val="0"/>
                <w:numId w:val="43"/>
              </w:numPr>
              <w:spacing w:after="120" w:line="280" w:lineRule="atLeast"/>
              <w:jc w:val="both"/>
              <w:rPr>
                <w:rFonts w:asciiTheme="minorHAnsi" w:hAnsiTheme="minorHAnsi" w:cstheme="minorHAnsi"/>
                <w:color w:val="auto"/>
                <w:szCs w:val="22"/>
              </w:rPr>
            </w:pPr>
            <w:r>
              <w:rPr>
                <w:rFonts w:asciiTheme="minorHAnsi" w:hAnsiTheme="minorHAnsi" w:cstheme="minorHAnsi"/>
                <w:color w:val="auto"/>
                <w:szCs w:val="22"/>
              </w:rPr>
              <w:t xml:space="preserve">následující zařízení pro </w:t>
            </w:r>
            <w:r w:rsidR="009F55BA">
              <w:rPr>
                <w:rFonts w:asciiTheme="minorHAnsi" w:hAnsiTheme="minorHAnsi" w:cstheme="minorHAnsi"/>
                <w:color w:val="auto"/>
                <w:szCs w:val="22"/>
              </w:rPr>
              <w:t>nakládání s odpady</w:t>
            </w:r>
            <w:r w:rsidRPr="007A241B">
              <w:rPr>
                <w:rFonts w:asciiTheme="minorHAnsi" w:hAnsiTheme="minorHAnsi" w:cstheme="minorHAnsi"/>
                <w:color w:val="auto"/>
                <w:szCs w:val="22"/>
              </w:rPr>
              <w:t>:</w:t>
            </w:r>
          </w:p>
          <w:p w14:paraId="73D1CC2E" w14:textId="1838A993" w:rsidR="009F55BA" w:rsidRPr="00AF1C55" w:rsidRDefault="009F55BA" w:rsidP="00F00E7E">
            <w:pPr>
              <w:widowControl w:val="0"/>
              <w:numPr>
                <w:ilvl w:val="0"/>
                <w:numId w:val="30"/>
              </w:numPr>
              <w:spacing w:after="120" w:line="280" w:lineRule="atLeast"/>
              <w:ind w:left="709" w:hanging="283"/>
              <w:jc w:val="both"/>
              <w:rPr>
                <w:rFonts w:asciiTheme="minorHAnsi" w:hAnsiTheme="minorHAnsi" w:cstheme="minorHAnsi"/>
                <w:color w:val="auto"/>
                <w:szCs w:val="22"/>
              </w:rPr>
            </w:pPr>
            <w:r w:rsidRPr="000824B1">
              <w:rPr>
                <w:rFonts w:asciiTheme="minorHAnsi" w:hAnsiTheme="minorHAnsi" w:cstheme="minorHAnsi"/>
                <w:color w:val="auto"/>
                <w:szCs w:val="22"/>
              </w:rPr>
              <w:t>zařízení na odstraňování odpadů zařazených do skupiny 20 dle Katalogu odpadů</w:t>
            </w:r>
            <w:r w:rsidR="00065FF1">
              <w:rPr>
                <w:rFonts w:asciiTheme="minorHAnsi" w:hAnsiTheme="minorHAnsi" w:cstheme="minorHAnsi"/>
                <w:color w:val="auto"/>
                <w:szCs w:val="22"/>
              </w:rPr>
              <w:t xml:space="preserve"> </w:t>
            </w:r>
            <w:r w:rsidRPr="000824B1">
              <w:rPr>
                <w:rFonts w:asciiTheme="minorHAnsi" w:hAnsiTheme="minorHAnsi" w:cstheme="minorHAnsi"/>
                <w:color w:val="auto"/>
                <w:szCs w:val="22"/>
              </w:rPr>
              <w:t xml:space="preserve">s </w:t>
            </w:r>
            <w:r w:rsidR="0085279C">
              <w:rPr>
                <w:rFonts w:asciiTheme="minorHAnsi" w:hAnsiTheme="minorHAnsi" w:cstheme="minorHAnsi"/>
                <w:color w:val="auto"/>
                <w:szCs w:val="22"/>
              </w:rPr>
              <w:t>celkovou</w:t>
            </w:r>
            <w:r w:rsidRPr="000824B1">
              <w:rPr>
                <w:rFonts w:asciiTheme="minorHAnsi" w:hAnsiTheme="minorHAnsi" w:cstheme="minorHAnsi"/>
                <w:color w:val="auto"/>
                <w:szCs w:val="22"/>
              </w:rPr>
              <w:t xml:space="preserve"> kapacitou vyhrazenou pro účely plnění veřejné zakázky </w:t>
            </w:r>
            <w:r w:rsidRPr="00FA03DF">
              <w:rPr>
                <w:rFonts w:asciiTheme="minorHAnsi" w:hAnsiTheme="minorHAnsi" w:cstheme="minorHAnsi"/>
                <w:color w:val="auto"/>
                <w:szCs w:val="22"/>
              </w:rPr>
              <w:t xml:space="preserve">alespoň </w:t>
            </w:r>
            <w:r w:rsidR="00FA03DF" w:rsidRPr="00AF1C55">
              <w:rPr>
                <w:rFonts w:asciiTheme="minorHAnsi" w:hAnsiTheme="minorHAnsi" w:cstheme="minorHAnsi"/>
                <w:color w:val="auto"/>
                <w:szCs w:val="22"/>
              </w:rPr>
              <w:t>80 000</w:t>
            </w:r>
            <w:r w:rsidRPr="00AF1C55">
              <w:rPr>
                <w:rFonts w:asciiTheme="minorHAnsi" w:hAnsiTheme="minorHAnsi" w:cstheme="minorHAnsi"/>
                <w:color w:val="auto"/>
                <w:szCs w:val="22"/>
              </w:rPr>
              <w:t xml:space="preserve"> tun</w:t>
            </w:r>
            <w:r w:rsidR="007A2720">
              <w:rPr>
                <w:rFonts w:asciiTheme="minorHAnsi" w:hAnsiTheme="minorHAnsi" w:cstheme="minorHAnsi"/>
                <w:color w:val="auto"/>
                <w:szCs w:val="22"/>
              </w:rPr>
              <w:t>.</w:t>
            </w:r>
          </w:p>
          <w:p w14:paraId="56FB80A1" w14:textId="622EB783" w:rsidR="009D649A" w:rsidRDefault="009D649A" w:rsidP="0037154A">
            <w:pPr>
              <w:widowControl w:val="0"/>
              <w:spacing w:after="120" w:line="280" w:lineRule="atLeast"/>
              <w:jc w:val="both"/>
              <w:rPr>
                <w:rFonts w:asciiTheme="minorHAnsi" w:hAnsiTheme="minorHAnsi" w:cstheme="minorHAnsi"/>
                <w:color w:val="auto"/>
              </w:rPr>
            </w:pPr>
            <w:r w:rsidRPr="005A3F65">
              <w:rPr>
                <w:rFonts w:asciiTheme="minorHAnsi" w:hAnsiTheme="minorHAnsi" w:cstheme="minorHAnsi"/>
                <w:color w:val="auto"/>
                <w:szCs w:val="22"/>
                <w:vertAlign w:val="superscript"/>
              </w:rPr>
              <w:t>1</w:t>
            </w:r>
            <w:r w:rsidRPr="005A3F65">
              <w:rPr>
                <w:rFonts w:asciiTheme="minorHAnsi" w:hAnsiTheme="minorHAnsi" w:cstheme="minorHAnsi"/>
                <w:color w:val="auto"/>
                <w:szCs w:val="22"/>
              </w:rPr>
              <w:t>)</w:t>
            </w:r>
            <w:r>
              <w:rPr>
                <w:rFonts w:asciiTheme="minorHAnsi" w:hAnsiTheme="minorHAnsi" w:cstheme="minorHAnsi"/>
                <w:color w:val="auto"/>
              </w:rPr>
              <w:t xml:space="preserve"> </w:t>
            </w:r>
            <w:r w:rsidRPr="005A3F65">
              <w:rPr>
                <w:rFonts w:asciiTheme="minorHAnsi" w:hAnsiTheme="minorHAnsi" w:cstheme="minorHAnsi"/>
                <w:color w:val="auto"/>
              </w:rPr>
              <w:t>Ta</w:t>
            </w:r>
            <w:r>
              <w:rPr>
                <w:rFonts w:asciiTheme="minorHAnsi" w:hAnsiTheme="minorHAnsi" w:cstheme="minorHAnsi"/>
                <w:color w:val="auto"/>
              </w:rPr>
              <w:t xml:space="preserve">kto označená vozidla musí být vybavena modulem pro GPS sledování a záznam polohy vozidla </w:t>
            </w:r>
            <w:r w:rsidR="00E1445E" w:rsidRPr="00E1445E">
              <w:rPr>
                <w:rFonts w:asciiTheme="minorHAnsi" w:hAnsiTheme="minorHAnsi" w:cstheme="minorHAnsi"/>
                <w:color w:val="auto"/>
              </w:rPr>
              <w:t>a činnosti vybavení instalovaného na vozidle</w:t>
            </w:r>
            <w:r w:rsidR="00E1445E">
              <w:rPr>
                <w:rFonts w:asciiTheme="minorHAnsi" w:hAnsiTheme="minorHAnsi" w:cstheme="minorHAnsi"/>
                <w:color w:val="auto"/>
              </w:rPr>
              <w:t>,</w:t>
            </w:r>
            <w:r w:rsidR="00E1445E" w:rsidRPr="00E1445E">
              <w:rPr>
                <w:rFonts w:asciiTheme="minorHAnsi" w:hAnsiTheme="minorHAnsi" w:cstheme="minorHAnsi"/>
                <w:color w:val="auto"/>
              </w:rPr>
              <w:t xml:space="preserve"> </w:t>
            </w:r>
            <w:r>
              <w:rPr>
                <w:rFonts w:asciiTheme="minorHAnsi" w:hAnsiTheme="minorHAnsi" w:cstheme="minorHAnsi"/>
                <w:color w:val="auto"/>
              </w:rPr>
              <w:t>umožňujícím průběžnou datovou komunikaci s dispečinkem dodavatele prostřednictvím sítě GSM minimálně na bázi technologie GPRS. GPS modul musí odpovídat požadavkům zadavatele na implementaci GPS systému dle specifikace uvedené v příloze č. 3</w:t>
            </w:r>
            <w:r w:rsidR="00C1142B">
              <w:rPr>
                <w:rFonts w:asciiTheme="minorHAnsi" w:hAnsiTheme="minorHAnsi" w:cstheme="minorHAnsi"/>
                <w:color w:val="auto"/>
              </w:rPr>
              <w:t>a</w:t>
            </w:r>
            <w:r>
              <w:rPr>
                <w:rFonts w:asciiTheme="minorHAnsi" w:hAnsiTheme="minorHAnsi" w:cstheme="minorHAnsi"/>
                <w:color w:val="auto"/>
              </w:rPr>
              <w:t xml:space="preserve"> zadávací dokumentace</w:t>
            </w:r>
            <w:r w:rsidR="00EB1924">
              <w:rPr>
                <w:rFonts w:asciiTheme="minorHAnsi" w:hAnsiTheme="minorHAnsi" w:cstheme="minorHAnsi"/>
                <w:color w:val="auto"/>
              </w:rPr>
              <w:t xml:space="preserve"> a jejích přílohách</w:t>
            </w:r>
            <w:r>
              <w:rPr>
                <w:rFonts w:asciiTheme="minorHAnsi" w:hAnsiTheme="minorHAnsi" w:cstheme="minorHAnsi"/>
                <w:color w:val="auto"/>
              </w:rPr>
              <w:t>.</w:t>
            </w:r>
          </w:p>
          <w:p w14:paraId="193C5D7D" w14:textId="3ABDA390" w:rsidR="00640106" w:rsidRPr="002941D0" w:rsidRDefault="00640106" w:rsidP="0037154A">
            <w:pPr>
              <w:widowControl w:val="0"/>
              <w:spacing w:after="120" w:line="280" w:lineRule="atLeast"/>
              <w:jc w:val="both"/>
              <w:rPr>
                <w:rFonts w:asciiTheme="minorHAnsi" w:hAnsiTheme="minorHAnsi" w:cstheme="minorHAnsi"/>
                <w:color w:val="auto"/>
                <w:szCs w:val="22"/>
              </w:rPr>
            </w:pPr>
          </w:p>
        </w:tc>
        <w:tc>
          <w:tcPr>
            <w:tcW w:w="3854" w:type="dxa"/>
            <w:tcBorders>
              <w:top w:val="single" w:sz="4" w:space="0" w:color="auto"/>
              <w:left w:val="single" w:sz="4" w:space="0" w:color="auto"/>
              <w:bottom w:val="single" w:sz="4" w:space="0" w:color="auto"/>
              <w:right w:val="single" w:sz="4" w:space="0" w:color="auto"/>
            </w:tcBorders>
            <w:vAlign w:val="center"/>
          </w:tcPr>
          <w:p w14:paraId="3BDB4A52" w14:textId="77777777" w:rsidR="009D649A" w:rsidRDefault="009D649A" w:rsidP="0037154A">
            <w:pPr>
              <w:widowControl w:val="0"/>
              <w:spacing w:before="600" w:line="280" w:lineRule="atLeast"/>
              <w:jc w:val="both"/>
              <w:rPr>
                <w:rFonts w:asciiTheme="minorHAnsi" w:hAnsiTheme="minorHAnsi"/>
                <w:i/>
                <w:color w:val="auto"/>
                <w:szCs w:val="22"/>
              </w:rPr>
            </w:pPr>
            <w:r w:rsidRPr="007A241B">
              <w:rPr>
                <w:rFonts w:asciiTheme="minorHAnsi" w:hAnsiTheme="minorHAnsi"/>
                <w:i/>
                <w:color w:val="auto"/>
                <w:szCs w:val="22"/>
              </w:rPr>
              <w:lastRenderedPageBreak/>
              <w:t xml:space="preserve">Předložením </w:t>
            </w:r>
            <w:r w:rsidRPr="002941D0">
              <w:rPr>
                <w:rFonts w:asciiTheme="minorHAnsi" w:hAnsiTheme="minorHAnsi"/>
                <w:i/>
                <w:color w:val="auto"/>
                <w:szCs w:val="22"/>
              </w:rPr>
              <w:t xml:space="preserve">přehledu nástrojů či </w:t>
            </w:r>
            <w:r w:rsidRPr="002941D0">
              <w:rPr>
                <w:rFonts w:asciiTheme="minorHAnsi" w:hAnsiTheme="minorHAnsi"/>
                <w:i/>
                <w:color w:val="auto"/>
                <w:szCs w:val="22"/>
              </w:rPr>
              <w:lastRenderedPageBreak/>
              <w:t>pomůcek, provozních a technických zařízení, které bude mít dodavatel při plnění veřejné zakázky k</w:t>
            </w:r>
            <w:r>
              <w:rPr>
                <w:rFonts w:asciiTheme="minorHAnsi" w:hAnsiTheme="minorHAnsi"/>
                <w:i/>
                <w:color w:val="auto"/>
                <w:szCs w:val="22"/>
              </w:rPr>
              <w:t> </w:t>
            </w:r>
            <w:r w:rsidRPr="002941D0">
              <w:rPr>
                <w:rFonts w:asciiTheme="minorHAnsi" w:hAnsiTheme="minorHAnsi"/>
                <w:i/>
                <w:color w:val="auto"/>
                <w:szCs w:val="22"/>
              </w:rPr>
              <w:t>dispozici</w:t>
            </w:r>
            <w:r>
              <w:rPr>
                <w:rFonts w:asciiTheme="minorHAnsi" w:hAnsiTheme="minorHAnsi"/>
                <w:i/>
                <w:color w:val="auto"/>
                <w:szCs w:val="22"/>
              </w:rPr>
              <w:t xml:space="preserve"> ve formě čestného prohlášení podepsaného osobou oprávněnou zastupovat dodavatele. </w:t>
            </w:r>
          </w:p>
          <w:p w14:paraId="66BEF152" w14:textId="44E8FFEB" w:rsidR="009D649A" w:rsidRDefault="009D649A" w:rsidP="0037154A">
            <w:pPr>
              <w:widowControl w:val="0"/>
              <w:spacing w:before="600" w:line="280" w:lineRule="atLeast"/>
              <w:jc w:val="both"/>
              <w:rPr>
                <w:rFonts w:asciiTheme="minorHAnsi" w:hAnsiTheme="minorHAnsi"/>
                <w:i/>
                <w:color w:val="auto"/>
                <w:szCs w:val="22"/>
              </w:rPr>
            </w:pPr>
            <w:r>
              <w:rPr>
                <w:rFonts w:asciiTheme="minorHAnsi" w:hAnsiTheme="minorHAnsi"/>
                <w:i/>
                <w:color w:val="auto"/>
                <w:szCs w:val="22"/>
              </w:rPr>
              <w:t xml:space="preserve">V přehledu musí být v případě </w:t>
            </w:r>
            <w:r w:rsidR="0037154A">
              <w:rPr>
                <w:rFonts w:asciiTheme="minorHAnsi" w:hAnsiTheme="minorHAnsi"/>
                <w:i/>
                <w:color w:val="auto"/>
                <w:szCs w:val="22"/>
              </w:rPr>
              <w:t>položek vozového parku</w:t>
            </w:r>
            <w:r>
              <w:rPr>
                <w:rFonts w:asciiTheme="minorHAnsi" w:hAnsiTheme="minorHAnsi"/>
                <w:i/>
                <w:color w:val="auto"/>
                <w:szCs w:val="22"/>
              </w:rPr>
              <w:t xml:space="preserve"> </w:t>
            </w:r>
            <w:r w:rsidR="0037154A">
              <w:rPr>
                <w:rFonts w:asciiTheme="minorHAnsi" w:hAnsiTheme="minorHAnsi"/>
                <w:i/>
                <w:color w:val="auto"/>
                <w:szCs w:val="22"/>
              </w:rPr>
              <w:t xml:space="preserve">a zařízení pro nakládání s odpady – movitých věcí </w:t>
            </w:r>
            <w:r>
              <w:rPr>
                <w:rFonts w:asciiTheme="minorHAnsi" w:hAnsiTheme="minorHAnsi"/>
                <w:i/>
                <w:color w:val="auto"/>
                <w:szCs w:val="22"/>
              </w:rPr>
              <w:t xml:space="preserve">jednoznačně specifikován typ daného zařízení. V případě </w:t>
            </w:r>
            <w:r w:rsidR="0037154A">
              <w:rPr>
                <w:rFonts w:asciiTheme="minorHAnsi" w:hAnsiTheme="minorHAnsi"/>
                <w:i/>
                <w:color w:val="auto"/>
                <w:szCs w:val="22"/>
              </w:rPr>
              <w:t>zařízení pro nakládání</w:t>
            </w:r>
            <w:r>
              <w:rPr>
                <w:rFonts w:asciiTheme="minorHAnsi" w:hAnsiTheme="minorHAnsi"/>
                <w:i/>
                <w:color w:val="auto"/>
                <w:szCs w:val="22"/>
              </w:rPr>
              <w:t xml:space="preserve"> </w:t>
            </w:r>
            <w:r w:rsidR="0037154A">
              <w:rPr>
                <w:rFonts w:asciiTheme="minorHAnsi" w:hAnsiTheme="minorHAnsi"/>
                <w:i/>
                <w:color w:val="auto"/>
                <w:szCs w:val="22"/>
              </w:rPr>
              <w:t xml:space="preserve">s odpady – nemovitých věcí </w:t>
            </w:r>
            <w:r>
              <w:rPr>
                <w:rFonts w:asciiTheme="minorHAnsi" w:hAnsiTheme="minorHAnsi"/>
                <w:i/>
                <w:color w:val="auto"/>
                <w:szCs w:val="22"/>
              </w:rPr>
              <w:t>musí být uvedena j</w:t>
            </w:r>
            <w:r w:rsidR="0037154A">
              <w:rPr>
                <w:rFonts w:asciiTheme="minorHAnsi" w:hAnsiTheme="minorHAnsi"/>
                <w:i/>
                <w:color w:val="auto"/>
                <w:szCs w:val="22"/>
              </w:rPr>
              <w:t>ejich</w:t>
            </w:r>
            <w:r>
              <w:rPr>
                <w:rFonts w:asciiTheme="minorHAnsi" w:hAnsiTheme="minorHAnsi"/>
                <w:i/>
                <w:color w:val="auto"/>
                <w:szCs w:val="22"/>
              </w:rPr>
              <w:t xml:space="preserve"> adresa</w:t>
            </w:r>
            <w:r w:rsidR="0037154A">
              <w:rPr>
                <w:rFonts w:asciiTheme="minorHAnsi" w:hAnsiTheme="minorHAnsi"/>
                <w:i/>
                <w:color w:val="auto"/>
                <w:szCs w:val="22"/>
              </w:rPr>
              <w:t xml:space="preserve"> a</w:t>
            </w:r>
            <w:r>
              <w:rPr>
                <w:rFonts w:asciiTheme="minorHAnsi" w:hAnsiTheme="minorHAnsi"/>
                <w:i/>
                <w:color w:val="auto"/>
                <w:szCs w:val="22"/>
              </w:rPr>
              <w:t xml:space="preserve"> identifikace údaji dle katastru nemovitostí. Ke všem položkám bude specifikován právní vztah dodavatele.</w:t>
            </w:r>
          </w:p>
          <w:p w14:paraId="463CC635" w14:textId="77777777" w:rsidR="009D649A" w:rsidRDefault="009D649A" w:rsidP="0037154A">
            <w:pPr>
              <w:widowControl w:val="0"/>
              <w:spacing w:before="600" w:line="280" w:lineRule="atLeast"/>
              <w:jc w:val="both"/>
              <w:rPr>
                <w:rFonts w:asciiTheme="minorHAnsi" w:hAnsiTheme="minorHAnsi"/>
                <w:i/>
                <w:color w:val="auto"/>
                <w:szCs w:val="22"/>
              </w:rPr>
            </w:pPr>
            <w:r>
              <w:rPr>
                <w:rFonts w:asciiTheme="minorHAnsi" w:hAnsiTheme="minorHAnsi"/>
                <w:i/>
                <w:color w:val="auto"/>
                <w:szCs w:val="22"/>
              </w:rPr>
              <w:t xml:space="preserve">Z přehledu musí dále </w:t>
            </w:r>
            <w:r w:rsidRPr="007A241B">
              <w:rPr>
                <w:rFonts w:asciiTheme="minorHAnsi" w:hAnsiTheme="minorHAnsi"/>
                <w:i/>
                <w:color w:val="auto"/>
                <w:szCs w:val="22"/>
                <w:u w:val="single"/>
              </w:rPr>
              <w:t>prokazatelně a jednoznačně</w:t>
            </w:r>
            <w:r w:rsidRPr="007A241B">
              <w:rPr>
                <w:rFonts w:asciiTheme="minorHAnsi" w:hAnsiTheme="minorHAnsi"/>
                <w:i/>
                <w:color w:val="auto"/>
                <w:szCs w:val="22"/>
              </w:rPr>
              <w:t xml:space="preserve"> vyplývat splnění požadavků zadavatele.</w:t>
            </w:r>
            <w:r>
              <w:rPr>
                <w:rFonts w:asciiTheme="minorHAnsi" w:hAnsiTheme="minorHAnsi"/>
                <w:i/>
                <w:color w:val="auto"/>
                <w:szCs w:val="22"/>
              </w:rPr>
              <w:t xml:space="preserve"> Přílohou tohoto seznamu musí být v případě vozidel rovněž kopie technických průkazů k nim.</w:t>
            </w:r>
          </w:p>
          <w:p w14:paraId="248CBCEB" w14:textId="51C47F1E" w:rsidR="009D649A" w:rsidRPr="002941D0" w:rsidRDefault="009D649A" w:rsidP="007A2720">
            <w:pPr>
              <w:widowControl w:val="0"/>
              <w:spacing w:before="600" w:line="280" w:lineRule="atLeast"/>
              <w:jc w:val="both"/>
              <w:rPr>
                <w:rFonts w:asciiTheme="minorHAnsi" w:hAnsiTheme="minorHAnsi"/>
                <w:i/>
                <w:color w:val="auto"/>
                <w:szCs w:val="22"/>
              </w:rPr>
            </w:pPr>
          </w:p>
        </w:tc>
      </w:tr>
    </w:tbl>
    <w:p w14:paraId="75E7B123" w14:textId="77777777" w:rsidR="009D649A" w:rsidRDefault="009D649A" w:rsidP="009D649A">
      <w:pPr>
        <w:numPr>
          <w:ilvl w:val="1"/>
          <w:numId w:val="0"/>
        </w:numPr>
        <w:tabs>
          <w:tab w:val="left" w:pos="539"/>
          <w:tab w:val="num" w:pos="852"/>
        </w:tabs>
        <w:autoSpaceDE w:val="0"/>
        <w:autoSpaceDN w:val="0"/>
        <w:adjustRightInd w:val="0"/>
        <w:spacing w:before="240" w:after="120"/>
        <w:jc w:val="both"/>
        <w:outlineLvl w:val="1"/>
        <w:rPr>
          <w:rFonts w:asciiTheme="minorHAnsi" w:hAnsiTheme="minorHAnsi" w:cs="Garamond"/>
          <w:color w:val="auto"/>
          <w:szCs w:val="22"/>
        </w:rPr>
      </w:pPr>
    </w:p>
    <w:p w14:paraId="54839369" w14:textId="28D3AC26" w:rsidR="009D649A" w:rsidRPr="007A241B" w:rsidRDefault="00EA338C" w:rsidP="009D649A">
      <w:pPr>
        <w:numPr>
          <w:ilvl w:val="1"/>
          <w:numId w:val="0"/>
        </w:numPr>
        <w:tabs>
          <w:tab w:val="left" w:pos="539"/>
          <w:tab w:val="num" w:pos="852"/>
        </w:tabs>
        <w:autoSpaceDE w:val="0"/>
        <w:autoSpaceDN w:val="0"/>
        <w:adjustRightInd w:val="0"/>
        <w:spacing w:before="240" w:after="120"/>
        <w:jc w:val="both"/>
        <w:outlineLvl w:val="1"/>
        <w:rPr>
          <w:rFonts w:asciiTheme="minorHAnsi" w:hAnsiTheme="minorHAnsi" w:cs="Garamond"/>
          <w:color w:val="auto"/>
          <w:szCs w:val="22"/>
        </w:rPr>
      </w:pPr>
      <w:r>
        <w:rPr>
          <w:rFonts w:asciiTheme="minorHAnsi" w:hAnsiTheme="minorHAnsi" w:cs="Garamond"/>
          <w:color w:val="auto"/>
          <w:szCs w:val="22"/>
        </w:rPr>
        <w:t>Společná ustanovení ke kvalifikaci</w:t>
      </w:r>
    </w:p>
    <w:p w14:paraId="56BAFB2F" w14:textId="77777777" w:rsidR="009D649A" w:rsidRPr="007A241B" w:rsidRDefault="009D649A" w:rsidP="009D649A">
      <w:pPr>
        <w:widowControl w:val="0"/>
        <w:numPr>
          <w:ilvl w:val="2"/>
          <w:numId w:val="27"/>
        </w:numPr>
        <w:tabs>
          <w:tab w:val="clear" w:pos="2509"/>
          <w:tab w:val="num" w:pos="1418"/>
          <w:tab w:val="num" w:pos="2160"/>
        </w:tabs>
        <w:spacing w:before="240" w:after="240" w:line="276" w:lineRule="auto"/>
        <w:ind w:left="1418" w:hanging="709"/>
        <w:jc w:val="both"/>
        <w:outlineLvl w:val="2"/>
        <w:rPr>
          <w:rFonts w:cs="NimbusSanNovTEE"/>
          <w:color w:val="auto"/>
          <w:szCs w:val="22"/>
        </w:rPr>
      </w:pPr>
      <w:r w:rsidRPr="007A241B">
        <w:rPr>
          <w:rFonts w:cs="NimbusSanNovTEE"/>
          <w:color w:val="auto"/>
          <w:szCs w:val="22"/>
        </w:rPr>
        <w:t>Forma prokazování splnění kvalifikace</w:t>
      </w:r>
    </w:p>
    <w:p w14:paraId="5E432452" w14:textId="5D91A880" w:rsidR="009D649A" w:rsidRPr="004B110C" w:rsidRDefault="004B110C" w:rsidP="002354FB">
      <w:pPr>
        <w:spacing w:before="240" w:after="240" w:line="276" w:lineRule="auto"/>
        <w:jc w:val="both"/>
        <w:rPr>
          <w:color w:val="auto"/>
        </w:rPr>
      </w:pPr>
      <w:r w:rsidRPr="004B110C">
        <w:rPr>
          <w:rFonts w:cs="Calibri"/>
          <w:color w:val="auto"/>
          <w:szCs w:val="22"/>
        </w:rPr>
        <w:t>Pokud</w:t>
      </w:r>
      <w:r w:rsidRPr="004B110C">
        <w:rPr>
          <w:color w:val="auto"/>
        </w:rPr>
        <w:t xml:space="preserve"> není ZZVZ stanoveno jinak, předkládá dle § 45 odst. 1 ZZVZ dodavatel kopie dokladů prokazujících splnění kvalifikace</w:t>
      </w:r>
      <w:r w:rsidR="009D649A" w:rsidRPr="004B110C">
        <w:rPr>
          <w:rFonts w:cs="Calibri"/>
          <w:color w:val="auto"/>
          <w:szCs w:val="22"/>
        </w:rPr>
        <w:t>.</w:t>
      </w:r>
    </w:p>
    <w:p w14:paraId="50D54D5B" w14:textId="786C6B90" w:rsidR="009D649A" w:rsidRPr="007A241B" w:rsidRDefault="004B110C" w:rsidP="009D649A">
      <w:pPr>
        <w:spacing w:before="240" w:after="240" w:line="276" w:lineRule="auto"/>
        <w:jc w:val="both"/>
        <w:rPr>
          <w:rFonts w:cs="Calibri"/>
          <w:color w:val="auto"/>
          <w:szCs w:val="22"/>
        </w:rPr>
      </w:pPr>
      <w:r w:rsidRPr="004B110C">
        <w:rPr>
          <w:rFonts w:cs="Calibri"/>
          <w:color w:val="auto"/>
          <w:szCs w:val="22"/>
        </w:rPr>
        <w:lastRenderedPageBreak/>
        <w:t>Doklady prokazující základní způsobilost podle § 74</w:t>
      </w:r>
      <w:r>
        <w:rPr>
          <w:rFonts w:cs="Calibri"/>
          <w:color w:val="auto"/>
          <w:szCs w:val="22"/>
        </w:rPr>
        <w:t xml:space="preserve"> ZZVZ</w:t>
      </w:r>
      <w:r w:rsidRPr="004B110C">
        <w:rPr>
          <w:rFonts w:cs="Calibri"/>
          <w:color w:val="auto"/>
          <w:szCs w:val="22"/>
        </w:rPr>
        <w:t xml:space="preserve"> a profesní způsobilost podle § 77 odst. 1 </w:t>
      </w:r>
      <w:r>
        <w:rPr>
          <w:rFonts w:cs="Calibri"/>
          <w:color w:val="auto"/>
          <w:szCs w:val="22"/>
        </w:rPr>
        <w:t xml:space="preserve">ZZVZ </w:t>
      </w:r>
      <w:r w:rsidRPr="004B110C">
        <w:rPr>
          <w:rFonts w:cs="Calibri"/>
          <w:color w:val="auto"/>
          <w:szCs w:val="22"/>
        </w:rPr>
        <w:t>musí prokazovat splnění požadovaného kritéria způsobilosti nejpozději v době 3 měsíců přede dnem zahájení zadávacího řízení</w:t>
      </w:r>
      <w:r w:rsidR="009D649A" w:rsidRPr="007A241B">
        <w:rPr>
          <w:rFonts w:cs="Calibri"/>
          <w:color w:val="auto"/>
          <w:szCs w:val="22"/>
        </w:rPr>
        <w:t>.</w:t>
      </w:r>
    </w:p>
    <w:p w14:paraId="220587A8" w14:textId="7F8C8B7E" w:rsidR="009D649A" w:rsidRDefault="004B110C" w:rsidP="009D649A">
      <w:pPr>
        <w:spacing w:before="240" w:after="240" w:line="276" w:lineRule="auto"/>
        <w:jc w:val="both"/>
        <w:rPr>
          <w:rFonts w:cs="Calibri"/>
          <w:color w:val="auto"/>
          <w:szCs w:val="22"/>
        </w:rPr>
      </w:pPr>
      <w:r w:rsidRPr="004B110C">
        <w:rPr>
          <w:rFonts w:cs="Calibri"/>
          <w:color w:val="auto"/>
          <w:szCs w:val="22"/>
        </w:rPr>
        <w:t>V případě, kdy ZZVZ nebo zadavatel v rámci prokázání kvalifikace požaduje předložení čestného prohlášení dodavatele o splnění kvalifikace, musí takové prohlášení obsahovat zákonem a zadavatelem požadované údaje o splnění kvalifikačních předpokladů a musí být současně podepsáno osobou oprávněnou zastupovat dodavatele. Pokud za dodavatele jedná osoba odlišná od osoby oprávněné zastupovat dodavatele, musí být v nabídce předložena platná plná moc</w:t>
      </w:r>
      <w:r w:rsidR="009D649A" w:rsidRPr="007A241B">
        <w:rPr>
          <w:rFonts w:cs="Calibri"/>
          <w:color w:val="auto"/>
          <w:szCs w:val="22"/>
        </w:rPr>
        <w:t>.</w:t>
      </w:r>
    </w:p>
    <w:p w14:paraId="479EB906" w14:textId="2FE013DD" w:rsidR="00031BF4" w:rsidRDefault="00031BF4" w:rsidP="002354FB">
      <w:pPr>
        <w:pStyle w:val="Stylodstavecslovan"/>
        <w:numPr>
          <w:ilvl w:val="0"/>
          <w:numId w:val="0"/>
        </w:numPr>
      </w:pPr>
      <w:r w:rsidRPr="00020394">
        <w:t>Zadavatel požaduje, aby dodavatel prokázal splnění kvalifikace doklady vyžadovanými zadavatelem v zadávací dokumentaci; zadavatel v souladu s § 86 odst. 2 větou první ZZVZ vylučuje oprávnění dodavatele nahradit předložení dokladů čestným prohlášením, s výjimkou postupu podle § 45 odst. 3 ZZVZ a § 77 odst. 3 ZZVZ (v případě, že se podle příslušného právního řádu požadovaný doklad nevydává). Pokud dodavatel není z důvodů, které mu nelze přičítat, schopen předložit požadovaný doklad, je v souladu s § 45 odst. 2 ZZVZ oprávněn předložit jiný rovnocenný doklad.</w:t>
      </w:r>
      <w:r>
        <w:t xml:space="preserve"> </w:t>
      </w:r>
      <w:r w:rsidRPr="00631DD2">
        <w:t>Dodavatel může vždy nahradit požadované doklady jednotným evropským osvědčením pro veřejné zakázky dle § 87 ZZVZ.</w:t>
      </w:r>
    </w:p>
    <w:p w14:paraId="2F2CFFBC" w14:textId="77777777" w:rsidR="00031BF4" w:rsidRDefault="00031BF4" w:rsidP="002354FB">
      <w:pPr>
        <w:pStyle w:val="Stylodstavecslovan"/>
        <w:numPr>
          <w:ilvl w:val="0"/>
          <w:numId w:val="0"/>
        </w:numPr>
      </w:pPr>
      <w:r w:rsidRPr="00631DD2">
        <w:t>Povinnost předložit doklad (v nabídce i před uzavřením smlouvy) může dodavatel splnit odkazem na odpovídající informace vedené v informačním systému veřejné správy ve smyslu zákona č. 365/2000 Sb., o informačních systémech veřejné správy, v platném znění, nebo v obdobném systému vedeném v jiném členském státu, který umožňuje neomezený dálkový přístup. Takový odkaz musí obsahovat internetovou adresu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6C5B9FFE" w14:textId="77777777" w:rsidR="00031BF4" w:rsidRDefault="00031BF4" w:rsidP="002354FB">
      <w:pPr>
        <w:pStyle w:val="Stylodstavecslovan"/>
        <w:numPr>
          <w:ilvl w:val="0"/>
          <w:numId w:val="0"/>
        </w:numPr>
      </w:pPr>
      <w:r>
        <w:t>Před uzavřením smlouvy si zadavatel od vybraného dodavatele vyžádá předložení originálů nebo ověřených kopií dokladů o kvalifikaci, pokud již nebyly v zadávacím řízení předloženy.</w:t>
      </w:r>
    </w:p>
    <w:p w14:paraId="17DE563A" w14:textId="77777777" w:rsidR="00031BF4" w:rsidRPr="007A241B" w:rsidRDefault="00031BF4" w:rsidP="009D649A">
      <w:pPr>
        <w:spacing w:before="240" w:after="240" w:line="276" w:lineRule="auto"/>
        <w:jc w:val="both"/>
        <w:rPr>
          <w:rFonts w:cs="Calibri"/>
          <w:color w:val="auto"/>
          <w:szCs w:val="22"/>
        </w:rPr>
      </w:pPr>
    </w:p>
    <w:p w14:paraId="49320B93" w14:textId="4DD06E16" w:rsidR="009D649A" w:rsidRPr="007A241B" w:rsidRDefault="009D649A" w:rsidP="009D649A">
      <w:pPr>
        <w:widowControl w:val="0"/>
        <w:numPr>
          <w:ilvl w:val="2"/>
          <w:numId w:val="27"/>
        </w:numPr>
        <w:tabs>
          <w:tab w:val="clear" w:pos="2509"/>
          <w:tab w:val="num" w:pos="1418"/>
          <w:tab w:val="num" w:pos="2160"/>
        </w:tabs>
        <w:spacing w:before="240" w:after="240" w:line="276" w:lineRule="auto"/>
        <w:ind w:left="1418" w:hanging="709"/>
        <w:jc w:val="both"/>
        <w:outlineLvl w:val="2"/>
        <w:rPr>
          <w:rFonts w:cs="Calibri"/>
          <w:color w:val="auto"/>
          <w:szCs w:val="22"/>
        </w:rPr>
      </w:pPr>
      <w:r w:rsidRPr="007A241B">
        <w:rPr>
          <w:rFonts w:cs="Calibri"/>
          <w:color w:val="auto"/>
          <w:szCs w:val="22"/>
        </w:rPr>
        <w:t xml:space="preserve">Prokázání splnění části kvalifikace prostřednictvím </w:t>
      </w:r>
      <w:r w:rsidR="003E682D">
        <w:rPr>
          <w:rFonts w:cs="Calibri"/>
          <w:color w:val="auto"/>
          <w:szCs w:val="22"/>
        </w:rPr>
        <w:t>jiných osob</w:t>
      </w:r>
    </w:p>
    <w:p w14:paraId="59106485" w14:textId="77777777" w:rsidR="003E682D" w:rsidRPr="004261A6" w:rsidRDefault="003E682D" w:rsidP="002354FB">
      <w:pPr>
        <w:pStyle w:val="Stylodstavecslovan"/>
        <w:numPr>
          <w:ilvl w:val="0"/>
          <w:numId w:val="0"/>
        </w:numPr>
      </w:pPr>
      <w:r w:rsidRPr="004261A6">
        <w:t>Dodavatel může prokázat určitou část ekonomické kvalifikace, technické kvalifikace nebo profesní způsobilosti (s výjimkou předložení výpisu z obchodního rejstříku podle § 77 odst. 1 ZZVZ) požadované zadavatelem prostřednictvím jiných osob. Dodavatel je v takovém případě povinen zadavateli předložit:</w:t>
      </w:r>
    </w:p>
    <w:p w14:paraId="64ED3674" w14:textId="77777777" w:rsidR="003E682D" w:rsidRPr="004261A6" w:rsidRDefault="003E682D" w:rsidP="003E682D">
      <w:pPr>
        <w:pStyle w:val="Stylodstavecslovan"/>
        <w:numPr>
          <w:ilvl w:val="1"/>
          <w:numId w:val="86"/>
        </w:numPr>
        <w:ind w:left="426" w:hanging="426"/>
      </w:pPr>
      <w:r w:rsidRPr="004261A6">
        <w:t>výpis z obchodního rejstříku této osoby nebo výpis z jiné obdobné evidence, pokud jiný právní předpis zápis do takové evidence vyžaduje,</w:t>
      </w:r>
    </w:p>
    <w:p w14:paraId="7B4EEECE" w14:textId="77777777" w:rsidR="003E682D" w:rsidRPr="004261A6" w:rsidRDefault="003E682D" w:rsidP="003E682D">
      <w:pPr>
        <w:pStyle w:val="Stylodstavecslovan"/>
        <w:numPr>
          <w:ilvl w:val="1"/>
          <w:numId w:val="86"/>
        </w:numPr>
        <w:ind w:left="426" w:hanging="426"/>
      </w:pPr>
      <w:r w:rsidRPr="004261A6">
        <w:t>doklady prokazující splnění chybějící části kvalifikace prostřednictvím jiné osoby,</w:t>
      </w:r>
    </w:p>
    <w:p w14:paraId="1E2C5FE8" w14:textId="77777777" w:rsidR="003E682D" w:rsidRPr="004261A6" w:rsidRDefault="003E682D" w:rsidP="003E682D">
      <w:pPr>
        <w:pStyle w:val="Stylodstavecslovan"/>
        <w:numPr>
          <w:ilvl w:val="1"/>
          <w:numId w:val="86"/>
        </w:numPr>
        <w:ind w:left="426" w:hanging="426"/>
      </w:pPr>
      <w:r w:rsidRPr="004261A6">
        <w:t>doklady o splnění základní způsobilosti jinou osobou,</w:t>
      </w:r>
    </w:p>
    <w:p w14:paraId="2767FF8E" w14:textId="7DB5A65C" w:rsidR="003E682D" w:rsidRPr="004261A6" w:rsidRDefault="003E682D" w:rsidP="003E682D">
      <w:pPr>
        <w:pStyle w:val="Stylodstavecslovan"/>
        <w:numPr>
          <w:ilvl w:val="1"/>
          <w:numId w:val="86"/>
        </w:numPr>
        <w:ind w:left="426" w:hanging="426"/>
      </w:pPr>
      <w:bookmarkStart w:id="202" w:name="_Ref104230730"/>
      <w:r w:rsidRPr="004261A6">
        <w:lastRenderedPageBreak/>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bookmarkEnd w:id="202"/>
    </w:p>
    <w:p w14:paraId="5BC3ADDF" w14:textId="0DD72B67" w:rsidR="003E682D" w:rsidRPr="004261A6" w:rsidRDefault="003E682D" w:rsidP="002354FB">
      <w:pPr>
        <w:pStyle w:val="Stylodstavecslovan"/>
        <w:numPr>
          <w:ilvl w:val="0"/>
          <w:numId w:val="0"/>
        </w:numPr>
      </w:pPr>
      <w:r w:rsidRPr="007F2583">
        <w:rPr>
          <w:rFonts w:ascii="Arial" w:hAnsi="Arial" w:cs="Arial"/>
          <w:sz w:val="20"/>
          <w:szCs w:val="20"/>
        </w:rPr>
        <w:t xml:space="preserve">Má se </w:t>
      </w:r>
      <w:r w:rsidRPr="004261A6">
        <w:t xml:space="preserve">za to, že požadavek podle písm. </w:t>
      </w:r>
      <w:r w:rsidR="00CE27FA">
        <w:fldChar w:fldCharType="begin"/>
      </w:r>
      <w:r w:rsidR="00CE27FA">
        <w:instrText xml:space="preserve"> REF _Ref104230730 \r \h </w:instrText>
      </w:r>
      <w:r w:rsidR="00CE27FA">
        <w:fldChar w:fldCharType="separate"/>
      </w:r>
      <w:r w:rsidR="002F107E">
        <w:t>d)</w:t>
      </w:r>
      <w:r w:rsidR="00CE27FA">
        <w:fldChar w:fldCharType="end"/>
      </w:r>
      <w:r w:rsidRPr="004261A6">
        <w:t xml:space="preserve">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písm. </w:t>
      </w:r>
      <w:r w:rsidR="00CE27FA">
        <w:fldChar w:fldCharType="begin"/>
      </w:r>
      <w:r w:rsidR="00CE27FA">
        <w:instrText xml:space="preserve"> REF _Ref104230730 \r \h </w:instrText>
      </w:r>
      <w:r w:rsidR="00CE27FA">
        <w:fldChar w:fldCharType="separate"/>
      </w:r>
      <w:r w:rsidR="002F107E">
        <w:t>d)</w:t>
      </w:r>
      <w:r w:rsidR="00CE27FA">
        <w:fldChar w:fldCharType="end"/>
      </w:r>
      <w:r w:rsidRPr="004261A6">
        <w:t xml:space="preserve"> obsahovat závazek, že jiná osoba bude vykonávat stavební práce či služby, ke kterým se prokazované kritérium kvalifikace vztahuje.</w:t>
      </w:r>
    </w:p>
    <w:p w14:paraId="7CF22231" w14:textId="77777777" w:rsidR="003E682D" w:rsidRPr="004261A6" w:rsidRDefault="003E682D" w:rsidP="002354FB">
      <w:pPr>
        <w:pStyle w:val="Stylodstavecslovan"/>
        <w:numPr>
          <w:ilvl w:val="0"/>
          <w:numId w:val="0"/>
        </w:numPr>
      </w:pPr>
      <w:r w:rsidRPr="004261A6">
        <w:t>Zadavatel upozorňuje, že povinnost doložit veškeré doklady uvedené výše v tomto článku platí i v případě, kdy je část kvalifikace prokazována poddodavatelem poddodavatele (pod-poddodavatelem).</w:t>
      </w:r>
    </w:p>
    <w:p w14:paraId="7016BE5D" w14:textId="4E9FF1EA" w:rsidR="003E682D" w:rsidRPr="004261A6" w:rsidRDefault="003E682D" w:rsidP="002354FB">
      <w:pPr>
        <w:pStyle w:val="Stylodstavecslovan"/>
        <w:numPr>
          <w:ilvl w:val="0"/>
          <w:numId w:val="0"/>
        </w:numPr>
      </w:pPr>
      <w:r w:rsidRPr="004261A6">
        <w:t xml:space="preserve">Zadavatel upozorňuje, že pokud dodavatel bude prokazovat prostřednictvím jiné osoby splnění ekonomické kvalifikace, </w:t>
      </w:r>
      <w:r w:rsidR="00D56A74">
        <w:t>je povinen předložit</w:t>
      </w:r>
      <w:r w:rsidRPr="004261A6">
        <w:t xml:space="preserve"> doklad, který prok</w:t>
      </w:r>
      <w:r w:rsidR="00D56A74">
        <w:t>áže</w:t>
      </w:r>
      <w:r w:rsidRPr="004261A6">
        <w:t xml:space="preserve"> společnou a nerozdílnou odpovědnost dodavatele a této jiné osoby </w:t>
      </w:r>
      <w:r w:rsidR="00D56A74">
        <w:t xml:space="preserve">za plnění části 1 veřejné zakázky </w:t>
      </w:r>
      <w:r w:rsidRPr="004261A6">
        <w:t xml:space="preserve">(dle § 83 odst. 3 ZZVZ).  </w:t>
      </w:r>
    </w:p>
    <w:p w14:paraId="28A9D919" w14:textId="77777777" w:rsidR="00900DAF" w:rsidRPr="007A241B" w:rsidRDefault="00900DAF" w:rsidP="009D649A">
      <w:pPr>
        <w:widowControl w:val="0"/>
        <w:spacing w:before="240" w:after="200" w:line="276" w:lineRule="auto"/>
        <w:contextualSpacing/>
        <w:jc w:val="both"/>
        <w:rPr>
          <w:rFonts w:cs="Calibri"/>
          <w:color w:val="auto"/>
          <w:szCs w:val="22"/>
          <w:lang w:eastAsia="en-US"/>
        </w:rPr>
      </w:pPr>
    </w:p>
    <w:p w14:paraId="423401EB" w14:textId="12624D21" w:rsidR="009D649A" w:rsidRPr="007A241B" w:rsidRDefault="009D649A" w:rsidP="009D649A">
      <w:pPr>
        <w:widowControl w:val="0"/>
        <w:numPr>
          <w:ilvl w:val="2"/>
          <w:numId w:val="27"/>
        </w:numPr>
        <w:tabs>
          <w:tab w:val="clear" w:pos="2509"/>
          <w:tab w:val="num" w:pos="1418"/>
          <w:tab w:val="num" w:pos="2160"/>
        </w:tabs>
        <w:spacing w:before="240" w:after="240" w:line="276" w:lineRule="auto"/>
        <w:ind w:left="1418" w:hanging="709"/>
        <w:outlineLvl w:val="2"/>
        <w:rPr>
          <w:rFonts w:cs="Calibri"/>
          <w:color w:val="auto"/>
          <w:szCs w:val="22"/>
        </w:rPr>
      </w:pPr>
      <w:r w:rsidRPr="007A241B">
        <w:rPr>
          <w:rFonts w:cs="Calibri"/>
          <w:color w:val="auto"/>
          <w:szCs w:val="22"/>
        </w:rPr>
        <w:t xml:space="preserve">Splnění kvalifikace dodavateli, kteří podávají společnou </w:t>
      </w:r>
      <w:r w:rsidR="00900DAF">
        <w:rPr>
          <w:rFonts w:cs="Calibri"/>
          <w:color w:val="auto"/>
          <w:szCs w:val="22"/>
        </w:rPr>
        <w:t>nabídku</w:t>
      </w:r>
    </w:p>
    <w:p w14:paraId="440F9EEC" w14:textId="691072E6" w:rsidR="003E682D" w:rsidRPr="00CE27FA" w:rsidRDefault="003E682D" w:rsidP="002354FB">
      <w:pPr>
        <w:spacing w:before="240" w:after="240" w:line="276" w:lineRule="auto"/>
        <w:jc w:val="both"/>
      </w:pPr>
      <w:r w:rsidRPr="004261A6">
        <w:t>Má-</w:t>
      </w:r>
      <w:r w:rsidRPr="00CE27FA">
        <w:rPr>
          <w:rFonts w:cs="Calibri"/>
          <w:color w:val="auto"/>
          <w:szCs w:val="22"/>
        </w:rPr>
        <w:t xml:space="preserve">li být předmět veřejné zakázky plněn několika dodavateli společně a za tímto účelem podávají či hodlají podat společnou nabídku, je každý z dodavatelů povinen prokázat splnění základní způsobilosti podle § 74 ZZVZ a profesní způsobilosti podle § 77 odst. 1 ZZVZ v plném rozsahu. Splnění další kvalifikace musí prokázat všichni dodavatelé společně. </w:t>
      </w:r>
    </w:p>
    <w:p w14:paraId="3ED08633" w14:textId="1D5DA3E8" w:rsidR="009D649A" w:rsidRPr="007A241B" w:rsidRDefault="009D649A" w:rsidP="009D649A">
      <w:pPr>
        <w:spacing w:before="240" w:after="240" w:line="276" w:lineRule="auto"/>
        <w:jc w:val="both"/>
        <w:rPr>
          <w:rFonts w:cs="Calibri"/>
          <w:color w:val="auto"/>
          <w:szCs w:val="22"/>
        </w:rPr>
      </w:pPr>
    </w:p>
    <w:p w14:paraId="60B9320F" w14:textId="24604FBE" w:rsidR="009D649A" w:rsidRPr="007A241B" w:rsidRDefault="00D56A74" w:rsidP="009D649A">
      <w:pPr>
        <w:widowControl w:val="0"/>
        <w:numPr>
          <w:ilvl w:val="2"/>
          <w:numId w:val="27"/>
        </w:numPr>
        <w:tabs>
          <w:tab w:val="clear" w:pos="2509"/>
          <w:tab w:val="num" w:pos="1418"/>
          <w:tab w:val="num" w:pos="2160"/>
        </w:tabs>
        <w:spacing w:before="240" w:after="240" w:line="276" w:lineRule="auto"/>
        <w:ind w:left="1418" w:hanging="709"/>
        <w:outlineLvl w:val="2"/>
        <w:rPr>
          <w:rFonts w:cs="Calibri"/>
          <w:color w:val="auto"/>
          <w:szCs w:val="22"/>
        </w:rPr>
      </w:pPr>
      <w:bookmarkStart w:id="203" w:name="_Hlk110412763"/>
      <w:r>
        <w:rPr>
          <w:rFonts w:cs="Calibri"/>
          <w:color w:val="auto"/>
          <w:szCs w:val="22"/>
        </w:rPr>
        <w:t>Prokázání kvalifikace získané v zahraničí</w:t>
      </w:r>
      <w:bookmarkEnd w:id="203"/>
    </w:p>
    <w:p w14:paraId="4E094015" w14:textId="1A108AFD" w:rsidR="003E682D" w:rsidRDefault="003E682D">
      <w:pPr>
        <w:pStyle w:val="Stylodstavecslovan"/>
        <w:numPr>
          <w:ilvl w:val="0"/>
          <w:numId w:val="0"/>
        </w:numPr>
      </w:pPr>
      <w:r w:rsidRPr="00020394">
        <w:t>V případě, že byla kvalifikace získána v zahraničí, prokazuje se doklady vydanými podle právního řádu země, ve které byla získána, a to v rozsahu požadovaném zadavatelem. Pokud se podle právního řádu platného v zemi sídla, místa podnikání nebo bydliště zahraničního dodavatele určitý doklad nevydává, je zahraniční dodavatel povinen prokázat splnění takové části kvalifikace čestným prohlášením.</w:t>
      </w:r>
    </w:p>
    <w:p w14:paraId="3AFEB7EC" w14:textId="77777777" w:rsidR="00D56A74" w:rsidRPr="00184750" w:rsidRDefault="00D56A74" w:rsidP="00D56A74">
      <w:pPr>
        <w:spacing w:after="120" w:line="340" w:lineRule="exact"/>
        <w:ind w:hanging="11"/>
        <w:jc w:val="both"/>
        <w:rPr>
          <w:rFonts w:asciiTheme="minorHAnsi" w:hAnsiTheme="minorHAnsi" w:cstheme="minorHAnsi"/>
          <w:noProof/>
          <w:color w:val="000000"/>
          <w:szCs w:val="22"/>
        </w:rPr>
      </w:pPr>
      <w:r w:rsidRPr="00184750">
        <w:rPr>
          <w:rFonts w:asciiTheme="minorHAnsi" w:hAnsiTheme="minorHAnsi" w:cstheme="minorHAnsi"/>
          <w:noProof/>
          <w:color w:val="000000"/>
          <w:szCs w:val="22"/>
        </w:rPr>
        <w:t>Doklady prokazující splnění kvalifikace předkládá zahraniční dodavatel v původním jazyce s připojením jejich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Doklady ve slovenském jazyce a doklady o vzdělání v latinském jazyce se předkládají bez překladu.</w:t>
      </w:r>
    </w:p>
    <w:p w14:paraId="07B0C0D0" w14:textId="3E25CED5" w:rsidR="00D56A74" w:rsidRPr="00AA608B" w:rsidRDefault="00D56A74" w:rsidP="002354FB">
      <w:pPr>
        <w:widowControl w:val="0"/>
        <w:numPr>
          <w:ilvl w:val="2"/>
          <w:numId w:val="27"/>
        </w:numPr>
        <w:tabs>
          <w:tab w:val="clear" w:pos="2509"/>
          <w:tab w:val="num" w:pos="1418"/>
          <w:tab w:val="num" w:pos="2160"/>
        </w:tabs>
        <w:spacing w:before="240" w:after="240" w:line="276" w:lineRule="auto"/>
        <w:ind w:left="1418" w:hanging="709"/>
        <w:outlineLvl w:val="2"/>
      </w:pPr>
      <w:r w:rsidRPr="00AA608B">
        <w:rPr>
          <w:rFonts w:cs="Calibri"/>
          <w:color w:val="auto"/>
          <w:szCs w:val="22"/>
        </w:rPr>
        <w:t>Seznam kvalifikovaných dodavatelů</w:t>
      </w:r>
    </w:p>
    <w:p w14:paraId="53EC520D" w14:textId="77777777" w:rsidR="003E682D" w:rsidRDefault="003E682D" w:rsidP="002354FB">
      <w:pPr>
        <w:pStyle w:val="Stylodstavecslovan"/>
        <w:numPr>
          <w:ilvl w:val="0"/>
          <w:numId w:val="0"/>
        </w:numPr>
      </w:pPr>
      <w:r>
        <w:t xml:space="preserve">V případě, že dodavatel </w:t>
      </w:r>
      <w:proofErr w:type="gramStart"/>
      <w:r>
        <w:t>předloží</w:t>
      </w:r>
      <w:proofErr w:type="gramEnd"/>
      <w:r>
        <w:t xml:space="preserve"> zadavateli výpis ze seznamu kvalifikovaných dodavatelů dle § 228 a </w:t>
      </w:r>
      <w:r>
        <w:lastRenderedPageBreak/>
        <w:t>násl. ZZVZ ve lhůtě pro prokázání splnění kvalifikace, nahrazuje tento výpis ze seznamu kvalifikovaných dodavatelů doklady prokazující:</w:t>
      </w:r>
    </w:p>
    <w:p w14:paraId="2C149032" w14:textId="77777777" w:rsidR="003E682D" w:rsidRDefault="003E682D" w:rsidP="003E682D">
      <w:pPr>
        <w:pStyle w:val="Stylodstavecslovan"/>
        <w:numPr>
          <w:ilvl w:val="1"/>
          <w:numId w:val="89"/>
        </w:numPr>
        <w:tabs>
          <w:tab w:val="clear" w:pos="142"/>
          <w:tab w:val="num" w:pos="1474"/>
        </w:tabs>
        <w:ind w:left="426" w:hanging="426"/>
      </w:pPr>
      <w:r>
        <w:t>základní způsobilost podle § 74 ZZVZ a</w:t>
      </w:r>
    </w:p>
    <w:p w14:paraId="2BEC8EFB" w14:textId="77777777" w:rsidR="003E682D" w:rsidRDefault="003E682D" w:rsidP="003E682D">
      <w:pPr>
        <w:pStyle w:val="Stylodstavecslovan"/>
        <w:numPr>
          <w:ilvl w:val="1"/>
          <w:numId w:val="89"/>
        </w:numPr>
        <w:tabs>
          <w:tab w:val="clear" w:pos="142"/>
          <w:tab w:val="num" w:pos="1474"/>
        </w:tabs>
        <w:ind w:left="426" w:hanging="426"/>
      </w:pPr>
      <w:r>
        <w:t xml:space="preserve">profesní způsobilost podle § 77 ZZVZ v tom rozsahu, v jakém údaje ve výpisu ze seznamu kvalifikovaných dodavatelů prokazují splnění kritérií profesní způsobilosti. </w:t>
      </w:r>
    </w:p>
    <w:p w14:paraId="2D35EB3B" w14:textId="4B7C84BD" w:rsidR="003E682D" w:rsidRDefault="003E682D">
      <w:pPr>
        <w:pStyle w:val="Stylodstavecslovan"/>
        <w:numPr>
          <w:ilvl w:val="0"/>
          <w:numId w:val="0"/>
        </w:numPr>
      </w:pPr>
      <w:r>
        <w:t xml:space="preserve">Zadavatel je povinen přijmout výpis ze seznamu kvalifikovaných dodavatelů, pokud k poslednímu dni, ke kterému má být prokázána základní způsobilost nebo profesní způsobilost, není výpis ze seznamu kvalifikovaných dodavatelů starší než 3 měsíce. Zadavatel nemusí přijmout výpis ze seznamu kvalifikovaných dodavatelů, na kterém je vyznačeno zahájení řízení o změně údajů nebo o vyřazení dodavatele ze seznamu kvalifikovaných dodavatelů. </w:t>
      </w:r>
    </w:p>
    <w:p w14:paraId="02FD2BD1" w14:textId="2DFFC3DD" w:rsidR="00D56A74" w:rsidRPr="00AA608B" w:rsidRDefault="00052560" w:rsidP="002354FB">
      <w:pPr>
        <w:widowControl w:val="0"/>
        <w:numPr>
          <w:ilvl w:val="2"/>
          <w:numId w:val="27"/>
        </w:numPr>
        <w:tabs>
          <w:tab w:val="clear" w:pos="2509"/>
          <w:tab w:val="num" w:pos="1418"/>
          <w:tab w:val="num" w:pos="2160"/>
        </w:tabs>
        <w:spacing w:before="240" w:after="240" w:line="276" w:lineRule="auto"/>
        <w:ind w:left="1418" w:hanging="709"/>
        <w:outlineLvl w:val="2"/>
      </w:pPr>
      <w:r w:rsidRPr="00AA608B">
        <w:rPr>
          <w:rFonts w:cs="Calibri"/>
          <w:color w:val="auto"/>
          <w:szCs w:val="22"/>
        </w:rPr>
        <w:t>Systém certifikovaných dodavatelů</w:t>
      </w:r>
    </w:p>
    <w:p w14:paraId="088E0B2E" w14:textId="77777777" w:rsidR="003E682D" w:rsidRDefault="003E682D" w:rsidP="002354FB">
      <w:pPr>
        <w:pStyle w:val="Stylodstavecslovan"/>
        <w:numPr>
          <w:ilvl w:val="0"/>
          <w:numId w:val="0"/>
        </w:numPr>
      </w:pPr>
      <w:r>
        <w:t>V souladu s § 234 a násl. ZZVZ lze platným certifikátem vydaným v rámci schváleného systému certifikovaných dodavatelů prokázat kvalifikaci v zadávacím řízení. Má se za to, že dodavatel je kvalifikovaný v rozsahu uvedeném na certifikátu. Zadavatel bez zvláštních důvodů nezpochybňuje údaje uvedené v certifikátu. Před uzavřením smlouvy může zadavatel po dodavateli, který prokázal kvalifikaci certifikátem, požadovat předložení dokladů podle § 74 odst. 1 písm. b) až d) ZZVZ. Stejně jako certifikátem může dodavatel prokázat kvalifikaci osvědčením, které pochází z jiného členského státu, v němž má dodavatel sídlo, a které je obdobou certifikátu vydaného v rámci systému certifikovaných dodavatelů.</w:t>
      </w:r>
    </w:p>
    <w:p w14:paraId="589658D8" w14:textId="77777777" w:rsidR="009D649A" w:rsidRPr="007A241B" w:rsidRDefault="009D649A" w:rsidP="009D649A">
      <w:pPr>
        <w:widowControl w:val="0"/>
        <w:numPr>
          <w:ilvl w:val="2"/>
          <w:numId w:val="27"/>
        </w:numPr>
        <w:tabs>
          <w:tab w:val="clear" w:pos="2509"/>
          <w:tab w:val="num" w:pos="1418"/>
          <w:tab w:val="num" w:pos="2160"/>
        </w:tabs>
        <w:spacing w:before="240" w:after="240" w:line="276" w:lineRule="auto"/>
        <w:ind w:left="1418" w:hanging="709"/>
        <w:outlineLvl w:val="2"/>
        <w:rPr>
          <w:rFonts w:cs="Calibri"/>
          <w:color w:val="auto"/>
          <w:szCs w:val="22"/>
        </w:rPr>
      </w:pPr>
      <w:r w:rsidRPr="007A241B">
        <w:rPr>
          <w:rFonts w:cs="Calibri"/>
          <w:color w:val="auto"/>
          <w:szCs w:val="22"/>
        </w:rPr>
        <w:t>Důsledek nesplnění kvalifikace</w:t>
      </w:r>
    </w:p>
    <w:p w14:paraId="1ADB497C" w14:textId="06C59323" w:rsidR="009D649A" w:rsidRPr="007A241B" w:rsidRDefault="009D649A" w:rsidP="009D649A">
      <w:pPr>
        <w:spacing w:line="276" w:lineRule="auto"/>
        <w:jc w:val="both"/>
        <w:rPr>
          <w:rFonts w:cs="Calibri"/>
          <w:color w:val="auto"/>
          <w:szCs w:val="22"/>
        </w:rPr>
      </w:pPr>
      <w:r w:rsidRPr="007A241B">
        <w:rPr>
          <w:rFonts w:cs="Calibri"/>
          <w:color w:val="auto"/>
          <w:szCs w:val="22"/>
        </w:rPr>
        <w:t xml:space="preserve">Neprokáže-li dodavatel splnění kvalifikace v plném rozsahu, bude s přihlédnutím k § </w:t>
      </w:r>
      <w:r w:rsidR="003E682D">
        <w:rPr>
          <w:rFonts w:cs="Calibri"/>
          <w:color w:val="auto"/>
          <w:szCs w:val="22"/>
        </w:rPr>
        <w:t>48</w:t>
      </w:r>
      <w:r w:rsidRPr="007A241B">
        <w:rPr>
          <w:rFonts w:cs="Calibri"/>
          <w:color w:val="auto"/>
          <w:szCs w:val="22"/>
        </w:rPr>
        <w:t xml:space="preserve"> odst. </w:t>
      </w:r>
      <w:r w:rsidR="003E682D">
        <w:rPr>
          <w:rFonts w:cs="Calibri"/>
          <w:color w:val="auto"/>
          <w:szCs w:val="22"/>
        </w:rPr>
        <w:t>2 písm. a)</w:t>
      </w:r>
      <w:r w:rsidRPr="007A241B">
        <w:rPr>
          <w:rFonts w:cs="Calibri"/>
          <w:color w:val="auto"/>
          <w:szCs w:val="22"/>
        </w:rPr>
        <w:t xml:space="preserve"> </w:t>
      </w:r>
      <w:r w:rsidR="003E682D">
        <w:rPr>
          <w:rFonts w:cs="Calibri"/>
          <w:color w:val="auto"/>
          <w:szCs w:val="22"/>
        </w:rPr>
        <w:t>Z</w:t>
      </w:r>
      <w:r w:rsidRPr="007A241B">
        <w:rPr>
          <w:rFonts w:cs="Calibri"/>
          <w:color w:val="auto"/>
          <w:szCs w:val="22"/>
        </w:rPr>
        <w:t>ZVZ vyloučen z účasti v zadávacím řízení. Zadavatel bezodkladně písemně oznámí dodavateli své rozhodnutí o jeho vyloučení s uvedením důvodu.</w:t>
      </w:r>
    </w:p>
    <w:p w14:paraId="69A66C92" w14:textId="77777777" w:rsidR="00FF6104" w:rsidRDefault="00FF6104">
      <w:pPr>
        <w:rPr>
          <w:b/>
          <w:color w:val="auto"/>
          <w:szCs w:val="22"/>
        </w:rPr>
      </w:pPr>
      <w:r>
        <w:rPr>
          <w:b/>
          <w:color w:val="auto"/>
          <w:szCs w:val="22"/>
        </w:rPr>
        <w:br w:type="page"/>
      </w:r>
    </w:p>
    <w:p w14:paraId="7329EB2C" w14:textId="03DF241A" w:rsidR="00F30E1C" w:rsidRPr="00FA4DCD" w:rsidRDefault="00F30E1C" w:rsidP="00F30E1C">
      <w:pPr>
        <w:jc w:val="center"/>
        <w:rPr>
          <w:rFonts w:cs="Calibri"/>
          <w:b/>
          <w:bCs/>
          <w:color w:val="auto"/>
          <w:szCs w:val="22"/>
        </w:rPr>
      </w:pPr>
      <w:r w:rsidRPr="00FA4DCD">
        <w:rPr>
          <w:rFonts w:cs="Calibri"/>
          <w:b/>
          <w:bCs/>
          <w:color w:val="auto"/>
          <w:szCs w:val="22"/>
        </w:rPr>
        <w:lastRenderedPageBreak/>
        <w:t xml:space="preserve">Příloha č. </w:t>
      </w:r>
      <w:r>
        <w:rPr>
          <w:rFonts w:cs="Calibri"/>
          <w:b/>
          <w:bCs/>
          <w:color w:val="auto"/>
          <w:szCs w:val="22"/>
        </w:rPr>
        <w:t>2</w:t>
      </w:r>
      <w:r w:rsidR="00F75277">
        <w:rPr>
          <w:rFonts w:cs="Calibri"/>
          <w:b/>
          <w:bCs/>
          <w:color w:val="auto"/>
          <w:szCs w:val="22"/>
        </w:rPr>
        <w:t>b</w:t>
      </w:r>
    </w:p>
    <w:p w14:paraId="2A2FEB80" w14:textId="22789DCA" w:rsidR="00F30E1C" w:rsidRDefault="00F30E1C" w:rsidP="00F30E1C">
      <w:pPr>
        <w:jc w:val="center"/>
        <w:rPr>
          <w:b/>
          <w:color w:val="auto"/>
          <w:szCs w:val="22"/>
        </w:rPr>
      </w:pPr>
      <w:r w:rsidRPr="00FF6104">
        <w:rPr>
          <w:b/>
          <w:color w:val="auto"/>
          <w:szCs w:val="22"/>
        </w:rPr>
        <w:t xml:space="preserve">Požadavky na prokázání kvalifikace pro část </w:t>
      </w:r>
      <w:r w:rsidR="00F75277">
        <w:rPr>
          <w:b/>
          <w:color w:val="auto"/>
          <w:szCs w:val="22"/>
        </w:rPr>
        <w:t>2</w:t>
      </w:r>
      <w:r w:rsidRPr="00FF6104">
        <w:rPr>
          <w:b/>
          <w:color w:val="auto"/>
          <w:szCs w:val="22"/>
        </w:rPr>
        <w:t xml:space="preserve"> veřejné zakázky</w:t>
      </w:r>
    </w:p>
    <w:p w14:paraId="5C464AB0" w14:textId="77777777" w:rsidR="002F7E90" w:rsidRPr="007A241B" w:rsidRDefault="002F7E90" w:rsidP="00726E43">
      <w:pPr>
        <w:widowControl w:val="0"/>
        <w:spacing w:before="240" w:after="120" w:line="320" w:lineRule="atLeast"/>
        <w:jc w:val="both"/>
        <w:outlineLvl w:val="1"/>
        <w:rPr>
          <w:rFonts w:cs="Garamond"/>
          <w:color w:val="auto"/>
          <w:szCs w:val="24"/>
        </w:rPr>
      </w:pPr>
      <w:r w:rsidRPr="007A241B">
        <w:rPr>
          <w:rFonts w:cs="Garamond"/>
          <w:color w:val="auto"/>
          <w:szCs w:val="24"/>
        </w:rPr>
        <w:t xml:space="preserve">Dodavatel je povinen ve smyslu § </w:t>
      </w:r>
      <w:r>
        <w:rPr>
          <w:rFonts w:cs="Garamond"/>
          <w:color w:val="auto"/>
          <w:szCs w:val="24"/>
        </w:rPr>
        <w:t>73</w:t>
      </w:r>
      <w:r w:rsidRPr="007A241B">
        <w:rPr>
          <w:rFonts w:cs="Garamond"/>
          <w:color w:val="auto"/>
          <w:szCs w:val="24"/>
        </w:rPr>
        <w:t xml:space="preserve"> a násl. Z</w:t>
      </w:r>
      <w:r>
        <w:rPr>
          <w:rFonts w:cs="Garamond"/>
          <w:color w:val="auto"/>
          <w:szCs w:val="24"/>
        </w:rPr>
        <w:t>Z</w:t>
      </w:r>
      <w:r w:rsidRPr="007A241B">
        <w:rPr>
          <w:rFonts w:cs="Garamond"/>
          <w:color w:val="auto"/>
          <w:szCs w:val="24"/>
        </w:rPr>
        <w:t>VZ prokázat splnění kvalifikace</w:t>
      </w:r>
      <w:r>
        <w:rPr>
          <w:rFonts w:cs="Garamond"/>
          <w:color w:val="auto"/>
          <w:szCs w:val="24"/>
        </w:rPr>
        <w:t>, základní způsobilosti a profesní způsobilosti</w:t>
      </w:r>
      <w:r w:rsidRPr="007A241B">
        <w:rPr>
          <w:rFonts w:cs="Garamond"/>
          <w:color w:val="auto"/>
          <w:szCs w:val="24"/>
        </w:rPr>
        <w:t xml:space="preserve"> dle níže uvedených požadavků zadavatele. Splnění kvalifikace prokáže dodavatel, který splní kvalifikační předpoklady a požadavky uvedené dále. Zadavatel požaduje prokázání splnění kvalifikačních předpokladů následujícím způsobem:</w:t>
      </w:r>
    </w:p>
    <w:p w14:paraId="0FAC2B97" w14:textId="77777777" w:rsidR="002F7E90" w:rsidRPr="007A241B" w:rsidRDefault="002F7E90" w:rsidP="002F7E90">
      <w:pPr>
        <w:numPr>
          <w:ilvl w:val="1"/>
          <w:numId w:val="0"/>
        </w:numPr>
        <w:tabs>
          <w:tab w:val="left" w:pos="539"/>
          <w:tab w:val="num" w:pos="852"/>
        </w:tabs>
        <w:autoSpaceDE w:val="0"/>
        <w:autoSpaceDN w:val="0"/>
        <w:adjustRightInd w:val="0"/>
        <w:spacing w:before="240" w:after="120"/>
        <w:jc w:val="both"/>
        <w:outlineLvl w:val="1"/>
        <w:rPr>
          <w:rFonts w:cs="Garamond"/>
          <w:color w:val="auto"/>
          <w:szCs w:val="24"/>
        </w:rPr>
      </w:pPr>
      <w:r>
        <w:rPr>
          <w:rFonts w:cs="Garamond"/>
          <w:color w:val="auto"/>
          <w:szCs w:val="24"/>
        </w:rPr>
        <w:t>Základní způsobilost</w:t>
      </w:r>
      <w:r w:rsidRPr="007A241B">
        <w:rPr>
          <w:rFonts w:cs="Garamond"/>
          <w:color w:val="auto"/>
          <w:szCs w:val="24"/>
        </w:rPr>
        <w:t xml:space="preserve"> dle § </w:t>
      </w:r>
      <w:r>
        <w:rPr>
          <w:rFonts w:cs="Garamond"/>
          <w:color w:val="auto"/>
          <w:szCs w:val="24"/>
        </w:rPr>
        <w:t>74</w:t>
      </w:r>
      <w:r w:rsidRPr="007A241B">
        <w:rPr>
          <w:rFonts w:cs="Garamond"/>
          <w:color w:val="auto"/>
          <w:szCs w:val="24"/>
        </w:rPr>
        <w:t xml:space="preserve"> Z</w:t>
      </w:r>
      <w:r>
        <w:rPr>
          <w:rFonts w:cs="Garamond"/>
          <w:color w:val="auto"/>
          <w:szCs w:val="24"/>
        </w:rPr>
        <w:t>Z</w:t>
      </w:r>
      <w:r w:rsidRPr="007A241B">
        <w:rPr>
          <w:rFonts w:cs="Garamond"/>
          <w:color w:val="auto"/>
          <w:szCs w:val="24"/>
        </w:rPr>
        <w:t>VZ</w:t>
      </w:r>
    </w:p>
    <w:tbl>
      <w:tblPr>
        <w:tblW w:w="922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4606"/>
        <w:gridCol w:w="4615"/>
      </w:tblGrid>
      <w:tr w:rsidR="002F7E90" w:rsidRPr="007A241B" w14:paraId="403B1E68" w14:textId="77777777" w:rsidTr="00F30E1C">
        <w:trPr>
          <w:cantSplit/>
          <w:trHeight w:val="737"/>
        </w:trPr>
        <w:tc>
          <w:tcPr>
            <w:tcW w:w="4606" w:type="dxa"/>
            <w:shd w:val="clear" w:color="auto" w:fill="E0E0E0"/>
            <w:vAlign w:val="center"/>
          </w:tcPr>
          <w:p w14:paraId="0A9019CD" w14:textId="084A0589" w:rsidR="002F7E90" w:rsidRPr="007A241B" w:rsidRDefault="002F7E90" w:rsidP="002F7E90">
            <w:pPr>
              <w:keepNext/>
              <w:spacing w:before="240" w:after="240"/>
              <w:jc w:val="center"/>
              <w:rPr>
                <w:color w:val="auto"/>
                <w:szCs w:val="22"/>
              </w:rPr>
            </w:pPr>
            <w:r w:rsidRPr="007A241B">
              <w:rPr>
                <w:color w:val="auto"/>
                <w:szCs w:val="22"/>
              </w:rPr>
              <w:t xml:space="preserve">Základní </w:t>
            </w:r>
            <w:r>
              <w:rPr>
                <w:color w:val="auto"/>
                <w:szCs w:val="22"/>
              </w:rPr>
              <w:t>způsobilost</w:t>
            </w:r>
            <w:r w:rsidRPr="007A241B">
              <w:rPr>
                <w:color w:val="auto"/>
                <w:szCs w:val="22"/>
              </w:rPr>
              <w:t xml:space="preserve"> splňuje dodavatel:</w:t>
            </w:r>
          </w:p>
        </w:tc>
        <w:tc>
          <w:tcPr>
            <w:tcW w:w="4615" w:type="dxa"/>
            <w:shd w:val="clear" w:color="auto" w:fill="E0E0E0"/>
            <w:vAlign w:val="center"/>
          </w:tcPr>
          <w:p w14:paraId="553A7F86" w14:textId="1AC30042" w:rsidR="002F7E90" w:rsidRPr="007A241B" w:rsidRDefault="002F7E90" w:rsidP="002F7E90">
            <w:pPr>
              <w:keepNext/>
              <w:spacing w:before="240" w:after="240"/>
              <w:jc w:val="center"/>
              <w:rPr>
                <w:color w:val="auto"/>
                <w:szCs w:val="22"/>
              </w:rPr>
            </w:pPr>
            <w:r w:rsidRPr="007A241B">
              <w:rPr>
                <w:color w:val="auto"/>
                <w:szCs w:val="22"/>
              </w:rPr>
              <w:t>Způsob prokázání splnění</w:t>
            </w:r>
            <w:r>
              <w:rPr>
                <w:color w:val="auto"/>
                <w:szCs w:val="22"/>
              </w:rPr>
              <w:t xml:space="preserve"> ve vztahu k České republice</w:t>
            </w:r>
            <w:r w:rsidRPr="007A241B">
              <w:rPr>
                <w:color w:val="auto"/>
                <w:szCs w:val="22"/>
              </w:rPr>
              <w:t>:</w:t>
            </w:r>
          </w:p>
        </w:tc>
      </w:tr>
      <w:tr w:rsidR="002F7E90" w:rsidRPr="007A241B" w14:paraId="20E95E13" w14:textId="77777777" w:rsidTr="00F30E1C">
        <w:tc>
          <w:tcPr>
            <w:tcW w:w="4606" w:type="dxa"/>
          </w:tcPr>
          <w:p w14:paraId="370A56BF" w14:textId="669551AF" w:rsidR="002F7E90" w:rsidRPr="007A241B" w:rsidRDefault="002F7E90" w:rsidP="002F7E90">
            <w:pPr>
              <w:spacing w:before="240" w:after="240"/>
              <w:jc w:val="both"/>
              <w:rPr>
                <w:color w:val="auto"/>
                <w:szCs w:val="22"/>
              </w:rPr>
            </w:pPr>
            <w:r>
              <w:rPr>
                <w:color w:val="auto"/>
                <w:szCs w:val="22"/>
              </w:rPr>
              <w:t xml:space="preserve">který nebyl </w:t>
            </w:r>
            <w:r w:rsidRPr="00691D00">
              <w:rPr>
                <w:color w:val="auto"/>
                <w:szCs w:val="22"/>
              </w:rPr>
              <w:t xml:space="preserve">v zemi svého sídla v posledních 5 letech před zahájením zadávacího řízení pravomocně odsouzen pro trestný čin uvedený v příloze č. 3 k </w:t>
            </w:r>
            <w:r>
              <w:rPr>
                <w:color w:val="auto"/>
                <w:szCs w:val="22"/>
              </w:rPr>
              <w:t>ZZVZ</w:t>
            </w:r>
            <w:r w:rsidRPr="00691D00">
              <w:rPr>
                <w:color w:val="auto"/>
                <w:szCs w:val="22"/>
              </w:rPr>
              <w:t xml:space="preserve"> nebo obdobný trestný čin podle právního řádu země sídla dodavatele; k zahlazeným odsouzením se nepřihlíží</w:t>
            </w:r>
            <w:r>
              <w:rPr>
                <w:color w:val="auto"/>
                <w:szCs w:val="22"/>
              </w:rPr>
              <w:t>;</w:t>
            </w:r>
          </w:p>
        </w:tc>
        <w:tc>
          <w:tcPr>
            <w:tcW w:w="4615" w:type="dxa"/>
            <w:vAlign w:val="center"/>
          </w:tcPr>
          <w:p w14:paraId="22AEA47F" w14:textId="4CDFCCF9" w:rsidR="002F7E90" w:rsidRPr="007A241B" w:rsidRDefault="002F7E90" w:rsidP="002F7E90">
            <w:pPr>
              <w:snapToGrid w:val="0"/>
              <w:spacing w:before="240" w:after="240"/>
              <w:jc w:val="both"/>
              <w:rPr>
                <w:i/>
                <w:color w:val="auto"/>
                <w:szCs w:val="22"/>
              </w:rPr>
            </w:pPr>
            <w:r w:rsidRPr="0026424E">
              <w:rPr>
                <w:bCs/>
                <w:i/>
                <w:iCs/>
                <w:color w:val="auto"/>
                <w:szCs w:val="22"/>
              </w:rPr>
              <w:t>výpi</w:t>
            </w:r>
            <w:r>
              <w:rPr>
                <w:bCs/>
                <w:i/>
                <w:iCs/>
                <w:color w:val="auto"/>
                <w:szCs w:val="22"/>
              </w:rPr>
              <w:t>s</w:t>
            </w:r>
            <w:r w:rsidRPr="0026424E">
              <w:rPr>
                <w:bCs/>
                <w:i/>
                <w:iCs/>
                <w:color w:val="auto"/>
                <w:szCs w:val="22"/>
              </w:rPr>
              <w:t xml:space="preserve"> z evidence Rejstříku trestů</w:t>
            </w:r>
          </w:p>
        </w:tc>
      </w:tr>
      <w:tr w:rsidR="002F7E90" w:rsidRPr="007A241B" w14:paraId="37DDE8CD" w14:textId="77777777" w:rsidTr="00F30E1C">
        <w:trPr>
          <w:cantSplit/>
        </w:trPr>
        <w:tc>
          <w:tcPr>
            <w:tcW w:w="4606" w:type="dxa"/>
            <w:vAlign w:val="center"/>
          </w:tcPr>
          <w:p w14:paraId="33CAD2C0" w14:textId="7A2276DB" w:rsidR="002F7E90" w:rsidRPr="007A241B" w:rsidRDefault="002F7E90" w:rsidP="002F7E90">
            <w:pPr>
              <w:spacing w:before="240" w:after="240"/>
              <w:jc w:val="both"/>
              <w:rPr>
                <w:color w:val="auto"/>
                <w:szCs w:val="22"/>
              </w:rPr>
            </w:pPr>
            <w:r w:rsidRPr="007A241B">
              <w:rPr>
                <w:color w:val="auto"/>
                <w:szCs w:val="22"/>
              </w:rPr>
              <w:t>který ne</w:t>
            </w:r>
            <w:r w:rsidRPr="00631DD2">
              <w:rPr>
                <w:color w:val="auto"/>
                <w:szCs w:val="22"/>
              </w:rPr>
              <w:t>má v České republice nebo v zemi svého sídla v evidenci daní zachycen splatný daňový nedoplatek</w:t>
            </w:r>
            <w:r>
              <w:rPr>
                <w:color w:val="auto"/>
                <w:szCs w:val="22"/>
              </w:rPr>
              <w:t>;</w:t>
            </w:r>
          </w:p>
        </w:tc>
        <w:tc>
          <w:tcPr>
            <w:tcW w:w="4615" w:type="dxa"/>
            <w:vAlign w:val="center"/>
          </w:tcPr>
          <w:p w14:paraId="40166781" w14:textId="77777777" w:rsidR="002F7E90" w:rsidRDefault="002F7E90" w:rsidP="002F7E90">
            <w:pPr>
              <w:snapToGrid w:val="0"/>
              <w:spacing w:before="240" w:after="240"/>
              <w:jc w:val="both"/>
              <w:rPr>
                <w:bCs/>
                <w:i/>
                <w:iCs/>
                <w:color w:val="auto"/>
                <w:szCs w:val="22"/>
              </w:rPr>
            </w:pPr>
            <w:r w:rsidRPr="0026424E">
              <w:rPr>
                <w:bCs/>
                <w:i/>
                <w:iCs/>
                <w:color w:val="auto"/>
                <w:szCs w:val="22"/>
              </w:rPr>
              <w:t>potvrzení příslušného finančního úřadu</w:t>
            </w:r>
          </w:p>
          <w:p w14:paraId="0703CD0C" w14:textId="69C1BD5D" w:rsidR="002F7E90" w:rsidRPr="007A241B" w:rsidRDefault="002F7E90" w:rsidP="002F7E90">
            <w:pPr>
              <w:snapToGrid w:val="0"/>
              <w:spacing w:before="240" w:after="240"/>
              <w:jc w:val="both"/>
              <w:rPr>
                <w:i/>
                <w:color w:val="auto"/>
                <w:szCs w:val="22"/>
              </w:rPr>
            </w:pPr>
            <w:r w:rsidRPr="0026424E">
              <w:rPr>
                <w:i/>
                <w:color w:val="auto"/>
                <w:szCs w:val="22"/>
              </w:rPr>
              <w:t>písemné čestného prohlášení vztahujícího se ke spotřební dani</w:t>
            </w:r>
          </w:p>
        </w:tc>
      </w:tr>
      <w:tr w:rsidR="002F7E90" w:rsidRPr="007A241B" w14:paraId="36813C64" w14:textId="77777777" w:rsidTr="00F30E1C">
        <w:trPr>
          <w:cantSplit/>
        </w:trPr>
        <w:tc>
          <w:tcPr>
            <w:tcW w:w="4606" w:type="dxa"/>
            <w:vAlign w:val="center"/>
          </w:tcPr>
          <w:p w14:paraId="5738D717" w14:textId="488A79E4" w:rsidR="002F7E90" w:rsidRPr="007A241B" w:rsidRDefault="002F7E90" w:rsidP="002F7E90">
            <w:pPr>
              <w:spacing w:before="240" w:after="240"/>
              <w:jc w:val="both"/>
              <w:rPr>
                <w:color w:val="auto"/>
                <w:szCs w:val="22"/>
              </w:rPr>
            </w:pPr>
            <w:r w:rsidRPr="007A241B">
              <w:rPr>
                <w:color w:val="auto"/>
                <w:szCs w:val="22"/>
              </w:rPr>
              <w:t xml:space="preserve">který </w:t>
            </w:r>
            <w:r>
              <w:rPr>
                <w:color w:val="auto"/>
                <w:szCs w:val="22"/>
              </w:rPr>
              <w:t>ne</w:t>
            </w:r>
            <w:r w:rsidRPr="00631DD2">
              <w:rPr>
                <w:color w:val="auto"/>
                <w:szCs w:val="22"/>
              </w:rPr>
              <w:t>má v České republice nebo v zemi svého sídla splatný nedoplatek na pojistném nebo na penále na veřejné zdravotní pojištění</w:t>
            </w:r>
            <w:r>
              <w:rPr>
                <w:color w:val="auto"/>
                <w:szCs w:val="22"/>
              </w:rPr>
              <w:t>;</w:t>
            </w:r>
          </w:p>
        </w:tc>
        <w:tc>
          <w:tcPr>
            <w:tcW w:w="4615" w:type="dxa"/>
            <w:vAlign w:val="center"/>
          </w:tcPr>
          <w:p w14:paraId="3AA0664C" w14:textId="346BDE31" w:rsidR="002F7E90" w:rsidRPr="007A241B" w:rsidRDefault="002F7E90" w:rsidP="002F7E90">
            <w:pPr>
              <w:snapToGrid w:val="0"/>
              <w:spacing w:before="240" w:after="240"/>
              <w:jc w:val="both"/>
              <w:rPr>
                <w:bCs/>
                <w:i/>
                <w:iCs/>
                <w:color w:val="auto"/>
                <w:szCs w:val="22"/>
              </w:rPr>
            </w:pPr>
            <w:r w:rsidRPr="0026424E">
              <w:rPr>
                <w:bCs/>
                <w:i/>
                <w:iCs/>
                <w:color w:val="auto"/>
                <w:szCs w:val="22"/>
              </w:rPr>
              <w:t>písemné čestné prohlášení</w:t>
            </w:r>
          </w:p>
        </w:tc>
      </w:tr>
      <w:tr w:rsidR="002F7E90" w:rsidRPr="007A241B" w14:paraId="66839417" w14:textId="77777777" w:rsidTr="00F30E1C">
        <w:trPr>
          <w:cantSplit/>
        </w:trPr>
        <w:tc>
          <w:tcPr>
            <w:tcW w:w="4606" w:type="dxa"/>
            <w:vAlign w:val="center"/>
          </w:tcPr>
          <w:p w14:paraId="16F68672" w14:textId="6AE7CA46" w:rsidR="002F7E90" w:rsidRPr="007A241B" w:rsidRDefault="002F7E90" w:rsidP="002F7E90">
            <w:pPr>
              <w:spacing w:before="240" w:after="240"/>
              <w:jc w:val="both"/>
              <w:rPr>
                <w:color w:val="auto"/>
                <w:szCs w:val="22"/>
              </w:rPr>
            </w:pPr>
            <w:r>
              <w:rPr>
                <w:color w:val="auto"/>
                <w:szCs w:val="22"/>
              </w:rPr>
              <w:t>který ne</w:t>
            </w:r>
            <w:r w:rsidRPr="00631DD2">
              <w:rPr>
                <w:color w:val="auto"/>
                <w:szCs w:val="22"/>
              </w:rPr>
              <w:t>má v České republice nebo v zemi svého sídla splatný nedoplatek na pojistném nebo na penále na sociální zabezpečení a příspěvku na státní politiku zaměstnanosti</w:t>
            </w:r>
          </w:p>
        </w:tc>
        <w:tc>
          <w:tcPr>
            <w:tcW w:w="4615" w:type="dxa"/>
            <w:vAlign w:val="center"/>
          </w:tcPr>
          <w:p w14:paraId="0A908D26" w14:textId="4CC68815" w:rsidR="002F7E90" w:rsidRPr="007A241B" w:rsidRDefault="002F7E90" w:rsidP="002F7E90">
            <w:pPr>
              <w:snapToGrid w:val="0"/>
              <w:spacing w:before="240" w:after="240"/>
              <w:jc w:val="both"/>
              <w:rPr>
                <w:bCs/>
                <w:i/>
                <w:iCs/>
                <w:color w:val="auto"/>
                <w:szCs w:val="22"/>
              </w:rPr>
            </w:pPr>
            <w:r w:rsidRPr="0026424E">
              <w:rPr>
                <w:bCs/>
                <w:i/>
                <w:iCs/>
                <w:color w:val="auto"/>
                <w:szCs w:val="22"/>
              </w:rPr>
              <w:t>potvrzení příslušné okresní správy sociálního zabezpečení</w:t>
            </w:r>
          </w:p>
        </w:tc>
      </w:tr>
      <w:tr w:rsidR="002F7E90" w:rsidRPr="007A241B" w14:paraId="3F34F76E" w14:textId="77777777" w:rsidTr="00F30E1C">
        <w:trPr>
          <w:cantSplit/>
        </w:trPr>
        <w:tc>
          <w:tcPr>
            <w:tcW w:w="4606" w:type="dxa"/>
            <w:vAlign w:val="center"/>
          </w:tcPr>
          <w:p w14:paraId="60D5136A" w14:textId="775F6B10" w:rsidR="002F7E90" w:rsidRPr="007A241B" w:rsidRDefault="002F7E90" w:rsidP="002F7E90">
            <w:pPr>
              <w:spacing w:before="240" w:after="240"/>
              <w:jc w:val="both"/>
              <w:rPr>
                <w:color w:val="auto"/>
                <w:szCs w:val="22"/>
              </w:rPr>
            </w:pPr>
            <w:r w:rsidRPr="007A241B">
              <w:rPr>
                <w:color w:val="auto"/>
                <w:szCs w:val="22"/>
              </w:rPr>
              <w:t xml:space="preserve">který </w:t>
            </w:r>
            <w:r>
              <w:rPr>
                <w:color w:val="auto"/>
                <w:szCs w:val="22"/>
              </w:rPr>
              <w:t xml:space="preserve">není </w:t>
            </w:r>
            <w:r w:rsidRPr="00631DD2">
              <w:rPr>
                <w:color w:val="auto"/>
                <w:szCs w:val="22"/>
              </w:rPr>
              <w:t xml:space="preserve">v likvidaci, proti němuž </w:t>
            </w:r>
            <w:r>
              <w:rPr>
                <w:color w:val="auto"/>
                <w:szCs w:val="22"/>
              </w:rPr>
              <w:t>ne</w:t>
            </w:r>
            <w:r w:rsidRPr="00631DD2">
              <w:rPr>
                <w:color w:val="auto"/>
                <w:szCs w:val="22"/>
              </w:rPr>
              <w:t xml:space="preserve">bylo vydáno rozhodnutí o úpadku, vůči němuž </w:t>
            </w:r>
            <w:r>
              <w:rPr>
                <w:color w:val="auto"/>
                <w:szCs w:val="22"/>
              </w:rPr>
              <w:t>ne</w:t>
            </w:r>
            <w:r w:rsidRPr="00631DD2">
              <w:rPr>
                <w:color w:val="auto"/>
                <w:szCs w:val="22"/>
              </w:rPr>
              <w:t xml:space="preserve">byla nařízena nucená správa podle zvláštního právního předpisu nebo </w:t>
            </w:r>
            <w:r>
              <w:rPr>
                <w:color w:val="auto"/>
                <w:szCs w:val="22"/>
              </w:rPr>
              <w:t xml:space="preserve">který není </w:t>
            </w:r>
            <w:r w:rsidRPr="00631DD2">
              <w:rPr>
                <w:color w:val="auto"/>
                <w:szCs w:val="22"/>
              </w:rPr>
              <w:t>v obdobné situaci podle právního řádu země sídla dodavatele</w:t>
            </w:r>
          </w:p>
        </w:tc>
        <w:tc>
          <w:tcPr>
            <w:tcW w:w="4615" w:type="dxa"/>
            <w:vAlign w:val="center"/>
          </w:tcPr>
          <w:p w14:paraId="6956BA46" w14:textId="3A1CCA6B" w:rsidR="002F7E90" w:rsidRPr="007A241B" w:rsidRDefault="002F7E90" w:rsidP="002F7E90">
            <w:pPr>
              <w:snapToGrid w:val="0"/>
              <w:spacing w:before="240" w:after="240"/>
              <w:jc w:val="both"/>
              <w:rPr>
                <w:bCs/>
                <w:i/>
                <w:iCs/>
                <w:color w:val="auto"/>
                <w:szCs w:val="22"/>
              </w:rPr>
            </w:pPr>
            <w:r w:rsidRPr="0026424E">
              <w:rPr>
                <w:bCs/>
                <w:i/>
                <w:iCs/>
                <w:color w:val="auto"/>
                <w:szCs w:val="22"/>
              </w:rPr>
              <w:t>výpis z obchodního rejstříku, nebo předložení písemného čestného prohlášení v případě, že není v obchodním rejstříku zapsán</w:t>
            </w:r>
          </w:p>
        </w:tc>
      </w:tr>
    </w:tbl>
    <w:p w14:paraId="4E72F7B8" w14:textId="77777777" w:rsidR="002F7E90" w:rsidRPr="004A3990" w:rsidRDefault="002F7E90" w:rsidP="00726E43">
      <w:pPr>
        <w:tabs>
          <w:tab w:val="left" w:pos="539"/>
        </w:tabs>
        <w:autoSpaceDE w:val="0"/>
        <w:autoSpaceDN w:val="0"/>
        <w:adjustRightInd w:val="0"/>
        <w:spacing w:before="240" w:after="120"/>
        <w:jc w:val="both"/>
        <w:outlineLvl w:val="1"/>
        <w:rPr>
          <w:rFonts w:cs="Garamond"/>
          <w:color w:val="auto"/>
          <w:szCs w:val="22"/>
        </w:rPr>
      </w:pPr>
      <w:r w:rsidRPr="004A3990">
        <w:rPr>
          <w:rFonts w:cs="Garamond"/>
          <w:color w:val="auto"/>
          <w:szCs w:val="22"/>
        </w:rPr>
        <w:t xml:space="preserve">Je-li dodavatelem právnická osoba, musí podmínku </w:t>
      </w:r>
      <w:r>
        <w:rPr>
          <w:rFonts w:cs="Garamond"/>
          <w:color w:val="auto"/>
          <w:szCs w:val="22"/>
        </w:rPr>
        <w:t>dle řádku č. 1 tabulky</w:t>
      </w:r>
      <w:r w:rsidRPr="004A3990">
        <w:rPr>
          <w:rFonts w:cs="Garamond"/>
          <w:color w:val="auto"/>
          <w:szCs w:val="22"/>
        </w:rPr>
        <w:t xml:space="preserve"> splňovat tato právnická osoba a zároveň každý člen statutárního orgánu. Je-li členem statutárního orgánu dodavatele právnická osoba, musí tuto podmínku splňovat:</w:t>
      </w:r>
    </w:p>
    <w:p w14:paraId="2B9628E2" w14:textId="77777777" w:rsidR="002F7E90" w:rsidRPr="004261A6" w:rsidRDefault="002F7E90" w:rsidP="002F7E90">
      <w:pPr>
        <w:pStyle w:val="Odstavecseseznamem"/>
        <w:numPr>
          <w:ilvl w:val="0"/>
          <w:numId w:val="90"/>
        </w:numPr>
        <w:tabs>
          <w:tab w:val="left" w:pos="539"/>
        </w:tabs>
        <w:autoSpaceDE w:val="0"/>
        <w:autoSpaceDN w:val="0"/>
        <w:adjustRightInd w:val="0"/>
        <w:spacing w:before="240" w:after="120"/>
        <w:ind w:left="426" w:hanging="426"/>
        <w:jc w:val="both"/>
        <w:outlineLvl w:val="1"/>
        <w:rPr>
          <w:rFonts w:cs="Garamond"/>
          <w:color w:val="auto"/>
        </w:rPr>
      </w:pPr>
      <w:r w:rsidRPr="004261A6">
        <w:rPr>
          <w:rFonts w:cs="Garamond"/>
          <w:color w:val="auto"/>
        </w:rPr>
        <w:t>tato právnická osoba,</w:t>
      </w:r>
    </w:p>
    <w:p w14:paraId="3AAB342D" w14:textId="77777777" w:rsidR="002F7E90" w:rsidRPr="004A3990" w:rsidRDefault="002F7E90" w:rsidP="002F7E90">
      <w:pPr>
        <w:pStyle w:val="Odstavecseseznamem"/>
        <w:numPr>
          <w:ilvl w:val="0"/>
          <w:numId w:val="90"/>
        </w:numPr>
        <w:tabs>
          <w:tab w:val="left" w:pos="539"/>
        </w:tabs>
        <w:autoSpaceDE w:val="0"/>
        <w:autoSpaceDN w:val="0"/>
        <w:adjustRightInd w:val="0"/>
        <w:spacing w:before="240" w:after="120"/>
        <w:ind w:left="426" w:hanging="426"/>
        <w:jc w:val="both"/>
        <w:outlineLvl w:val="1"/>
        <w:rPr>
          <w:rFonts w:cs="Garamond"/>
          <w:color w:val="auto"/>
        </w:rPr>
      </w:pPr>
      <w:r w:rsidRPr="004A3990">
        <w:rPr>
          <w:rFonts w:cs="Garamond"/>
          <w:color w:val="auto"/>
        </w:rPr>
        <w:lastRenderedPageBreak/>
        <w:t>každý člen statutárního orgánu této právnické osoby a</w:t>
      </w:r>
    </w:p>
    <w:p w14:paraId="54FD8687" w14:textId="77777777" w:rsidR="002F7E90" w:rsidRDefault="002F7E90" w:rsidP="002F7E90">
      <w:pPr>
        <w:pStyle w:val="Odstavecseseznamem"/>
        <w:numPr>
          <w:ilvl w:val="0"/>
          <w:numId w:val="90"/>
        </w:numPr>
        <w:tabs>
          <w:tab w:val="left" w:pos="539"/>
        </w:tabs>
        <w:autoSpaceDE w:val="0"/>
        <w:autoSpaceDN w:val="0"/>
        <w:adjustRightInd w:val="0"/>
        <w:spacing w:before="240" w:after="120"/>
        <w:ind w:left="426" w:hanging="426"/>
        <w:jc w:val="both"/>
        <w:outlineLvl w:val="1"/>
        <w:rPr>
          <w:rFonts w:cs="Garamond"/>
          <w:color w:val="auto"/>
        </w:rPr>
      </w:pPr>
      <w:r w:rsidRPr="004A3990">
        <w:rPr>
          <w:rFonts w:cs="Garamond"/>
          <w:color w:val="auto"/>
        </w:rPr>
        <w:t>osoba zastupující tuto právnickou osobu v statutárním orgánu dodavatele.</w:t>
      </w:r>
    </w:p>
    <w:p w14:paraId="1D1EBD44" w14:textId="77777777" w:rsidR="002F7E90" w:rsidRPr="004A3990" w:rsidRDefault="002F7E90" w:rsidP="00726E43">
      <w:pPr>
        <w:tabs>
          <w:tab w:val="left" w:pos="539"/>
        </w:tabs>
        <w:autoSpaceDE w:val="0"/>
        <w:autoSpaceDN w:val="0"/>
        <w:adjustRightInd w:val="0"/>
        <w:spacing w:before="240" w:after="120"/>
        <w:jc w:val="both"/>
        <w:outlineLvl w:val="1"/>
        <w:rPr>
          <w:rFonts w:cs="Garamond"/>
          <w:color w:val="auto"/>
          <w:szCs w:val="22"/>
        </w:rPr>
      </w:pPr>
    </w:p>
    <w:p w14:paraId="3F4F9379" w14:textId="77777777" w:rsidR="002F7E90" w:rsidRPr="004A3990" w:rsidRDefault="002F7E90" w:rsidP="00726E43">
      <w:pPr>
        <w:tabs>
          <w:tab w:val="left" w:pos="539"/>
        </w:tabs>
        <w:autoSpaceDE w:val="0"/>
        <w:autoSpaceDN w:val="0"/>
        <w:adjustRightInd w:val="0"/>
        <w:spacing w:before="240" w:after="120"/>
        <w:jc w:val="both"/>
        <w:outlineLvl w:val="1"/>
        <w:rPr>
          <w:rFonts w:cs="Garamond"/>
          <w:color w:val="auto"/>
          <w:szCs w:val="22"/>
        </w:rPr>
      </w:pPr>
      <w:r w:rsidRPr="004A3990">
        <w:rPr>
          <w:rFonts w:cs="Garamond"/>
          <w:color w:val="auto"/>
          <w:szCs w:val="22"/>
        </w:rPr>
        <w:t>Účastní-li se zadávacího řízení pobočka závodu</w:t>
      </w:r>
    </w:p>
    <w:p w14:paraId="6AD96484" w14:textId="77777777" w:rsidR="002F7E90" w:rsidRPr="004A3990" w:rsidRDefault="002F7E90" w:rsidP="002F7E90">
      <w:pPr>
        <w:pStyle w:val="Odstavecseseznamem"/>
        <w:numPr>
          <w:ilvl w:val="0"/>
          <w:numId w:val="91"/>
        </w:numPr>
        <w:tabs>
          <w:tab w:val="left" w:pos="539"/>
        </w:tabs>
        <w:autoSpaceDE w:val="0"/>
        <w:autoSpaceDN w:val="0"/>
        <w:adjustRightInd w:val="0"/>
        <w:spacing w:before="240" w:after="120"/>
        <w:ind w:left="426" w:hanging="426"/>
        <w:jc w:val="both"/>
        <w:outlineLvl w:val="1"/>
        <w:rPr>
          <w:rFonts w:cs="Garamond"/>
          <w:color w:val="auto"/>
        </w:rPr>
      </w:pPr>
      <w:r w:rsidRPr="004A3990">
        <w:rPr>
          <w:rFonts w:cs="Garamond"/>
          <w:color w:val="auto"/>
        </w:rPr>
        <w:t xml:space="preserve">zahraniční právnické osoby, musí podmínku </w:t>
      </w:r>
      <w:r>
        <w:rPr>
          <w:rFonts w:cs="Garamond"/>
          <w:color w:val="auto"/>
        </w:rPr>
        <w:t>dle řádku č. 1 tabulky</w:t>
      </w:r>
      <w:r w:rsidRPr="004A3990">
        <w:rPr>
          <w:rFonts w:cs="Garamond"/>
          <w:color w:val="auto"/>
        </w:rPr>
        <w:t xml:space="preserve"> </w:t>
      </w:r>
      <w:r>
        <w:rPr>
          <w:rFonts w:cs="Garamond"/>
          <w:color w:val="auto"/>
        </w:rPr>
        <w:t>výše</w:t>
      </w:r>
      <w:r w:rsidRPr="004A3990">
        <w:rPr>
          <w:rFonts w:cs="Garamond"/>
          <w:color w:val="auto"/>
        </w:rPr>
        <w:t xml:space="preserve"> splňovat tato právnická osoba a vedoucí pobočky závodu,</w:t>
      </w:r>
    </w:p>
    <w:p w14:paraId="30F21ACF" w14:textId="77777777" w:rsidR="002F7E90" w:rsidRDefault="002F7E90" w:rsidP="002F7E90">
      <w:pPr>
        <w:pStyle w:val="Odstavecseseznamem"/>
        <w:numPr>
          <w:ilvl w:val="0"/>
          <w:numId w:val="91"/>
        </w:numPr>
        <w:tabs>
          <w:tab w:val="left" w:pos="539"/>
        </w:tabs>
        <w:autoSpaceDE w:val="0"/>
        <w:autoSpaceDN w:val="0"/>
        <w:adjustRightInd w:val="0"/>
        <w:spacing w:before="240" w:after="120"/>
        <w:ind w:left="426" w:hanging="426"/>
        <w:jc w:val="both"/>
        <w:outlineLvl w:val="1"/>
        <w:rPr>
          <w:rFonts w:cs="Garamond"/>
          <w:color w:val="auto"/>
        </w:rPr>
      </w:pPr>
      <w:r w:rsidRPr="004A3990">
        <w:rPr>
          <w:rFonts w:cs="Garamond"/>
          <w:color w:val="auto"/>
        </w:rPr>
        <w:t xml:space="preserve">české právnické osoby, musí podmínku </w:t>
      </w:r>
      <w:r>
        <w:rPr>
          <w:rFonts w:cs="Garamond"/>
          <w:color w:val="auto"/>
        </w:rPr>
        <w:t>dle řádku č. 1 tabulky</w:t>
      </w:r>
      <w:r w:rsidRPr="004A3990">
        <w:rPr>
          <w:rFonts w:cs="Garamond"/>
          <w:color w:val="auto"/>
        </w:rPr>
        <w:t xml:space="preserve"> </w:t>
      </w:r>
      <w:r>
        <w:rPr>
          <w:rFonts w:cs="Garamond"/>
          <w:color w:val="auto"/>
        </w:rPr>
        <w:t>výše</w:t>
      </w:r>
      <w:r w:rsidRPr="004A3990">
        <w:rPr>
          <w:rFonts w:cs="Garamond"/>
          <w:color w:val="auto"/>
        </w:rPr>
        <w:t xml:space="preserve"> splňovat</w:t>
      </w:r>
      <w:r>
        <w:rPr>
          <w:rFonts w:cs="Garamond"/>
          <w:color w:val="auto"/>
        </w:rPr>
        <w:t>:</w:t>
      </w:r>
    </w:p>
    <w:p w14:paraId="52FB3E9B" w14:textId="77777777" w:rsidR="002F7E90" w:rsidRPr="004A3990" w:rsidRDefault="002F7E90" w:rsidP="002F7E90">
      <w:pPr>
        <w:pStyle w:val="Odstavecseseznamem"/>
        <w:numPr>
          <w:ilvl w:val="2"/>
          <w:numId w:val="91"/>
        </w:numPr>
        <w:tabs>
          <w:tab w:val="left" w:pos="539"/>
        </w:tabs>
        <w:autoSpaceDE w:val="0"/>
        <w:autoSpaceDN w:val="0"/>
        <w:adjustRightInd w:val="0"/>
        <w:spacing w:before="240" w:after="120"/>
        <w:ind w:left="993" w:hanging="426"/>
        <w:jc w:val="both"/>
        <w:outlineLvl w:val="1"/>
        <w:rPr>
          <w:rFonts w:cs="Garamond"/>
          <w:color w:val="auto"/>
        </w:rPr>
      </w:pPr>
      <w:r w:rsidRPr="004A3990">
        <w:rPr>
          <w:rFonts w:cs="Garamond"/>
          <w:color w:val="auto"/>
        </w:rPr>
        <w:t>tato právnická osoba,</w:t>
      </w:r>
    </w:p>
    <w:p w14:paraId="0B9D9E1F" w14:textId="77777777" w:rsidR="002F7E90" w:rsidRPr="004A3990" w:rsidRDefault="002F7E90" w:rsidP="002F7E90">
      <w:pPr>
        <w:pStyle w:val="Odstavecseseznamem"/>
        <w:numPr>
          <w:ilvl w:val="2"/>
          <w:numId w:val="91"/>
        </w:numPr>
        <w:tabs>
          <w:tab w:val="left" w:pos="539"/>
        </w:tabs>
        <w:autoSpaceDE w:val="0"/>
        <w:autoSpaceDN w:val="0"/>
        <w:adjustRightInd w:val="0"/>
        <w:spacing w:before="240" w:after="120"/>
        <w:ind w:left="993" w:hanging="426"/>
        <w:jc w:val="both"/>
        <w:outlineLvl w:val="1"/>
        <w:rPr>
          <w:rFonts w:cs="Garamond"/>
          <w:color w:val="auto"/>
        </w:rPr>
      </w:pPr>
      <w:r w:rsidRPr="004A3990">
        <w:rPr>
          <w:rFonts w:cs="Garamond"/>
          <w:color w:val="auto"/>
        </w:rPr>
        <w:t>každý člen statutárního orgánu této právnické osoby</w:t>
      </w:r>
      <w:r>
        <w:rPr>
          <w:rFonts w:cs="Garamond"/>
          <w:color w:val="auto"/>
        </w:rPr>
        <w:t>,</w:t>
      </w:r>
    </w:p>
    <w:p w14:paraId="38C7CE9F" w14:textId="77777777" w:rsidR="002F7E90" w:rsidRDefault="002F7E90" w:rsidP="002F7E90">
      <w:pPr>
        <w:pStyle w:val="Odstavecseseznamem"/>
        <w:numPr>
          <w:ilvl w:val="2"/>
          <w:numId w:val="91"/>
        </w:numPr>
        <w:tabs>
          <w:tab w:val="left" w:pos="539"/>
        </w:tabs>
        <w:autoSpaceDE w:val="0"/>
        <w:autoSpaceDN w:val="0"/>
        <w:adjustRightInd w:val="0"/>
        <w:spacing w:before="240" w:after="120"/>
        <w:ind w:left="993" w:hanging="426"/>
        <w:jc w:val="both"/>
        <w:outlineLvl w:val="1"/>
        <w:rPr>
          <w:rFonts w:cs="Garamond"/>
          <w:color w:val="auto"/>
        </w:rPr>
      </w:pPr>
      <w:r w:rsidRPr="004A3990">
        <w:rPr>
          <w:rFonts w:cs="Garamond"/>
          <w:color w:val="auto"/>
        </w:rPr>
        <w:t>osoba zastupující tuto právnickou osobu v statutárním orgánu dodavatele</w:t>
      </w:r>
      <w:r>
        <w:rPr>
          <w:rFonts w:cs="Garamond"/>
          <w:color w:val="auto"/>
        </w:rPr>
        <w:t xml:space="preserve"> a</w:t>
      </w:r>
    </w:p>
    <w:p w14:paraId="644E8EEA" w14:textId="77777777" w:rsidR="002F7E90" w:rsidRDefault="002F7E90" w:rsidP="002F7E90">
      <w:pPr>
        <w:pStyle w:val="Odstavecseseznamem"/>
        <w:numPr>
          <w:ilvl w:val="2"/>
          <w:numId w:val="91"/>
        </w:numPr>
        <w:tabs>
          <w:tab w:val="left" w:pos="539"/>
        </w:tabs>
        <w:autoSpaceDE w:val="0"/>
        <w:autoSpaceDN w:val="0"/>
        <w:adjustRightInd w:val="0"/>
        <w:spacing w:before="240" w:after="120"/>
        <w:ind w:left="993" w:hanging="426"/>
        <w:jc w:val="both"/>
        <w:outlineLvl w:val="1"/>
        <w:rPr>
          <w:rFonts w:cs="Garamond"/>
          <w:color w:val="auto"/>
        </w:rPr>
      </w:pPr>
      <w:r w:rsidRPr="004A3990">
        <w:rPr>
          <w:rFonts w:cs="Garamond"/>
          <w:color w:val="auto"/>
        </w:rPr>
        <w:t>vedoucí pobočky závodu.</w:t>
      </w:r>
    </w:p>
    <w:p w14:paraId="34CD8917" w14:textId="54EDC652" w:rsidR="002F7E90" w:rsidRDefault="002F7E90" w:rsidP="00726E43">
      <w:pPr>
        <w:tabs>
          <w:tab w:val="left" w:pos="539"/>
        </w:tabs>
        <w:autoSpaceDE w:val="0"/>
        <w:autoSpaceDN w:val="0"/>
        <w:adjustRightInd w:val="0"/>
        <w:spacing w:before="240" w:after="120"/>
        <w:jc w:val="both"/>
        <w:outlineLvl w:val="1"/>
        <w:rPr>
          <w:rFonts w:cs="Garamond"/>
          <w:color w:val="auto"/>
          <w:szCs w:val="22"/>
        </w:rPr>
      </w:pPr>
      <w:r>
        <w:rPr>
          <w:rFonts w:cs="Garamond"/>
          <w:color w:val="auto"/>
          <w:szCs w:val="22"/>
        </w:rPr>
        <w:t xml:space="preserve">Pro prokázání základních kvalifikačních předpokladů, u nichž zadavatel nevyžaduje jiný doklad než čestné prohlášení, jsou dodavatelé oprávnění využít vzor </w:t>
      </w:r>
      <w:r w:rsidR="006513DE">
        <w:rPr>
          <w:rFonts w:cs="Garamond"/>
          <w:color w:val="auto"/>
          <w:szCs w:val="22"/>
        </w:rPr>
        <w:t xml:space="preserve">obsažený </w:t>
      </w:r>
      <w:r>
        <w:rPr>
          <w:rFonts w:cs="Garamond"/>
          <w:color w:val="auto"/>
          <w:szCs w:val="22"/>
        </w:rPr>
        <w:t>v příloze č. 5 zadávací dokumentace veřejné zakázky.</w:t>
      </w:r>
    </w:p>
    <w:p w14:paraId="4C110847" w14:textId="77777777" w:rsidR="002F7E90" w:rsidRPr="007A241B" w:rsidRDefault="002F7E90" w:rsidP="00726E43">
      <w:pPr>
        <w:tabs>
          <w:tab w:val="left" w:pos="539"/>
        </w:tabs>
        <w:autoSpaceDE w:val="0"/>
        <w:autoSpaceDN w:val="0"/>
        <w:adjustRightInd w:val="0"/>
        <w:spacing w:before="240" w:after="120"/>
        <w:jc w:val="both"/>
        <w:outlineLvl w:val="1"/>
        <w:rPr>
          <w:rFonts w:cs="Garamond"/>
          <w:color w:val="auto"/>
          <w:szCs w:val="24"/>
        </w:rPr>
      </w:pPr>
    </w:p>
    <w:p w14:paraId="44776C3A" w14:textId="77777777" w:rsidR="002F7E90" w:rsidRPr="007A241B" w:rsidRDefault="002F7E90" w:rsidP="002F7E90">
      <w:pPr>
        <w:numPr>
          <w:ilvl w:val="1"/>
          <w:numId w:val="0"/>
        </w:numPr>
        <w:tabs>
          <w:tab w:val="left" w:pos="539"/>
          <w:tab w:val="num" w:pos="852"/>
        </w:tabs>
        <w:autoSpaceDE w:val="0"/>
        <w:autoSpaceDN w:val="0"/>
        <w:adjustRightInd w:val="0"/>
        <w:spacing w:before="240" w:after="120"/>
        <w:jc w:val="both"/>
        <w:outlineLvl w:val="1"/>
        <w:rPr>
          <w:rFonts w:cs="Garamond"/>
          <w:color w:val="auto"/>
          <w:szCs w:val="24"/>
        </w:rPr>
      </w:pPr>
      <w:r w:rsidRPr="007A241B">
        <w:rPr>
          <w:rFonts w:cs="Garamond"/>
          <w:color w:val="auto"/>
          <w:szCs w:val="24"/>
        </w:rPr>
        <w:t xml:space="preserve">Profesní </w:t>
      </w:r>
      <w:r>
        <w:rPr>
          <w:rFonts w:cs="Garamond"/>
          <w:color w:val="auto"/>
          <w:szCs w:val="24"/>
        </w:rPr>
        <w:t>způsobilost</w:t>
      </w:r>
      <w:r w:rsidRPr="007A241B">
        <w:rPr>
          <w:rFonts w:cs="Garamond"/>
          <w:color w:val="auto"/>
          <w:szCs w:val="24"/>
        </w:rPr>
        <w:t xml:space="preserve"> dle § </w:t>
      </w:r>
      <w:r>
        <w:rPr>
          <w:rFonts w:cs="Garamond"/>
          <w:color w:val="auto"/>
          <w:szCs w:val="24"/>
        </w:rPr>
        <w:t>77</w:t>
      </w:r>
      <w:r w:rsidRPr="007A241B">
        <w:rPr>
          <w:rFonts w:cs="Garamond"/>
          <w:color w:val="auto"/>
          <w:szCs w:val="24"/>
        </w:rPr>
        <w:t xml:space="preserve"> Z</w:t>
      </w:r>
      <w:r>
        <w:rPr>
          <w:rFonts w:cs="Garamond"/>
          <w:color w:val="auto"/>
          <w:szCs w:val="24"/>
        </w:rPr>
        <w:t>Z</w:t>
      </w:r>
      <w:r w:rsidRPr="007A241B">
        <w:rPr>
          <w:rFonts w:cs="Garamond"/>
          <w:color w:val="auto"/>
          <w:szCs w:val="24"/>
        </w:rPr>
        <w:t>VZ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7"/>
        <w:gridCol w:w="4525"/>
      </w:tblGrid>
      <w:tr w:rsidR="00F30E1C" w:rsidRPr="007A241B" w14:paraId="267B9F2F" w14:textId="77777777" w:rsidTr="00F30E1C">
        <w:tc>
          <w:tcPr>
            <w:tcW w:w="4606" w:type="dxa"/>
            <w:shd w:val="clear" w:color="auto" w:fill="E0E0E0"/>
            <w:vAlign w:val="center"/>
          </w:tcPr>
          <w:p w14:paraId="7A6006EE" w14:textId="7D8E4528" w:rsidR="00F30E1C" w:rsidRPr="007A241B" w:rsidRDefault="008E0325" w:rsidP="00F30E1C">
            <w:pPr>
              <w:keepNext/>
              <w:spacing w:before="240" w:after="240"/>
              <w:ind w:left="181" w:right="147"/>
              <w:jc w:val="both"/>
              <w:rPr>
                <w:color w:val="auto"/>
                <w:szCs w:val="22"/>
              </w:rPr>
            </w:pPr>
            <w:r w:rsidRPr="007A241B">
              <w:rPr>
                <w:color w:val="auto"/>
                <w:szCs w:val="22"/>
              </w:rPr>
              <w:t xml:space="preserve">Splnění </w:t>
            </w:r>
            <w:r>
              <w:rPr>
                <w:color w:val="auto"/>
                <w:szCs w:val="22"/>
              </w:rPr>
              <w:t>profesní způsobilosti</w:t>
            </w:r>
            <w:r w:rsidRPr="007A241B">
              <w:rPr>
                <w:color w:val="auto"/>
                <w:szCs w:val="22"/>
              </w:rPr>
              <w:t xml:space="preserve"> prokáže dodavatel předložením:</w:t>
            </w:r>
          </w:p>
        </w:tc>
        <w:tc>
          <w:tcPr>
            <w:tcW w:w="4605" w:type="dxa"/>
            <w:shd w:val="clear" w:color="auto" w:fill="E0E0E0"/>
            <w:vAlign w:val="center"/>
          </w:tcPr>
          <w:p w14:paraId="50F6C8A1" w14:textId="77777777" w:rsidR="00F30E1C" w:rsidRPr="007A241B" w:rsidRDefault="00F30E1C" w:rsidP="00F30E1C">
            <w:pPr>
              <w:keepNext/>
              <w:spacing w:before="240" w:after="240"/>
              <w:ind w:left="181" w:right="147"/>
              <w:jc w:val="both"/>
              <w:rPr>
                <w:color w:val="auto"/>
                <w:szCs w:val="22"/>
              </w:rPr>
            </w:pPr>
            <w:r w:rsidRPr="007A241B">
              <w:rPr>
                <w:color w:val="auto"/>
                <w:szCs w:val="22"/>
              </w:rPr>
              <w:t>Způsob prokázání splnění:</w:t>
            </w:r>
          </w:p>
        </w:tc>
      </w:tr>
      <w:tr w:rsidR="00F30E1C" w:rsidRPr="007A241B" w14:paraId="5E1FDECC" w14:textId="77777777" w:rsidTr="00F30E1C">
        <w:tc>
          <w:tcPr>
            <w:tcW w:w="4606" w:type="dxa"/>
          </w:tcPr>
          <w:p w14:paraId="6F96879E" w14:textId="77777777" w:rsidR="00F30E1C" w:rsidRPr="007A241B" w:rsidRDefault="00F30E1C" w:rsidP="00F30E1C">
            <w:pPr>
              <w:spacing w:before="240" w:after="240"/>
              <w:ind w:left="181" w:right="147"/>
              <w:jc w:val="both"/>
              <w:rPr>
                <w:color w:val="auto"/>
                <w:szCs w:val="22"/>
              </w:rPr>
            </w:pPr>
            <w:r w:rsidRPr="007A241B">
              <w:rPr>
                <w:color w:val="auto"/>
                <w:szCs w:val="22"/>
              </w:rPr>
              <w:t>výpisu z obchodního rejstříku, pokud je v něm zapsán, či předložením výpisu z jiné obdobné evidence, pokud je v ní zapsán;</w:t>
            </w:r>
          </w:p>
        </w:tc>
        <w:tc>
          <w:tcPr>
            <w:tcW w:w="4605" w:type="dxa"/>
          </w:tcPr>
          <w:p w14:paraId="7CDDA56A" w14:textId="77777777" w:rsidR="00F30E1C" w:rsidRPr="007A241B" w:rsidRDefault="00F30E1C" w:rsidP="00F30E1C">
            <w:pPr>
              <w:spacing w:before="240" w:after="240"/>
              <w:ind w:left="181" w:right="147"/>
              <w:jc w:val="both"/>
              <w:rPr>
                <w:i/>
                <w:color w:val="auto"/>
                <w:szCs w:val="22"/>
              </w:rPr>
            </w:pPr>
            <w:r w:rsidRPr="007A241B">
              <w:rPr>
                <w:i/>
                <w:color w:val="auto"/>
                <w:szCs w:val="22"/>
              </w:rPr>
              <w:t>Výpis z obchodního rejstříku, pokud je v něm zapsán, či výpis z jiné obdobné evidence, pokud je v ní zapsán.</w:t>
            </w:r>
          </w:p>
        </w:tc>
      </w:tr>
      <w:tr w:rsidR="00F30E1C" w:rsidRPr="007A241B" w14:paraId="6799560E" w14:textId="77777777" w:rsidTr="00F30E1C">
        <w:tc>
          <w:tcPr>
            <w:tcW w:w="4606" w:type="dxa"/>
          </w:tcPr>
          <w:p w14:paraId="0D1914FD" w14:textId="77777777" w:rsidR="00980CF6" w:rsidRDefault="00980CF6" w:rsidP="00980CF6">
            <w:pPr>
              <w:spacing w:before="240" w:after="240"/>
              <w:ind w:left="181" w:right="147"/>
              <w:jc w:val="both"/>
              <w:rPr>
                <w:color w:val="auto"/>
                <w:szCs w:val="22"/>
              </w:rPr>
            </w:pPr>
            <w:r w:rsidRPr="007A241B">
              <w:rPr>
                <w:color w:val="auto"/>
                <w:szCs w:val="22"/>
              </w:rPr>
              <w:t>dokladů o oprávnění k podnikání podle zvláštních právních předpisů v rozsahu odpovídajícím předmětu této veřejné zakázky, zejména dokladu prokazujícího příslušné živnostenské oprávnění</w:t>
            </w:r>
            <w:r>
              <w:rPr>
                <w:color w:val="auto"/>
                <w:szCs w:val="22"/>
              </w:rPr>
              <w:t>, a to:</w:t>
            </w:r>
          </w:p>
          <w:p w14:paraId="1646E06A" w14:textId="657AFFD1" w:rsidR="00980CF6" w:rsidRPr="00FB2BFD" w:rsidRDefault="00980CF6" w:rsidP="00EC1B48">
            <w:pPr>
              <w:pStyle w:val="Odstavecseseznamem"/>
              <w:numPr>
                <w:ilvl w:val="0"/>
                <w:numId w:val="116"/>
              </w:numPr>
              <w:spacing w:before="240" w:after="240"/>
              <w:ind w:right="147"/>
              <w:jc w:val="both"/>
              <w:rPr>
                <w:color w:val="auto"/>
              </w:rPr>
            </w:pPr>
            <w:r w:rsidRPr="00FB2BFD">
              <w:rPr>
                <w:color w:val="auto"/>
              </w:rPr>
              <w:t xml:space="preserve">k živnosti volné v </w:t>
            </w:r>
            <w:r>
              <w:rPr>
                <w:color w:val="auto"/>
              </w:rPr>
              <w:t>p</w:t>
            </w:r>
            <w:r w:rsidRPr="00FB2BFD">
              <w:rPr>
                <w:color w:val="auto"/>
              </w:rPr>
              <w:t xml:space="preserve">ředmětu podnikání </w:t>
            </w:r>
            <w:r>
              <w:rPr>
                <w:color w:val="auto"/>
              </w:rPr>
              <w:t>„</w:t>
            </w:r>
            <w:r w:rsidRPr="00FB2BFD">
              <w:rPr>
                <w:color w:val="auto"/>
              </w:rPr>
              <w:t>Výroba, obchod a služby neuvedené v přílohách 1 až 3 živnostenského zákona</w:t>
            </w:r>
            <w:r>
              <w:rPr>
                <w:color w:val="auto"/>
              </w:rPr>
              <w:t>“</w:t>
            </w:r>
            <w:r w:rsidRPr="00FB2BFD">
              <w:rPr>
                <w:color w:val="auto"/>
              </w:rPr>
              <w:t>, zejména v obor</w:t>
            </w:r>
            <w:r w:rsidR="00EC1B48">
              <w:rPr>
                <w:color w:val="auto"/>
              </w:rPr>
              <w:t>u</w:t>
            </w:r>
            <w:r w:rsidRPr="00FB2BFD">
              <w:rPr>
                <w:color w:val="auto"/>
              </w:rPr>
              <w:t>:</w:t>
            </w:r>
          </w:p>
          <w:p w14:paraId="381C0652" w14:textId="2051159A" w:rsidR="00980CF6" w:rsidRPr="00EC1B48" w:rsidRDefault="00EC1B48" w:rsidP="00EC1B48">
            <w:pPr>
              <w:spacing w:before="240" w:after="240"/>
              <w:ind w:right="147"/>
              <w:jc w:val="both"/>
              <w:rPr>
                <w:color w:val="auto"/>
              </w:rPr>
            </w:pPr>
            <w:r>
              <w:rPr>
                <w:color w:val="auto"/>
              </w:rPr>
              <w:t xml:space="preserve">          </w:t>
            </w:r>
            <w:r w:rsidR="00980CF6" w:rsidRPr="00EC1B48">
              <w:rPr>
                <w:color w:val="auto"/>
              </w:rPr>
              <w:t>Nakládání s odpady (vyjma nebezpečných)</w:t>
            </w:r>
          </w:p>
          <w:p w14:paraId="07B32BBA" w14:textId="4794EE0B" w:rsidR="00F30E1C" w:rsidRPr="007A241B" w:rsidRDefault="00980CF6" w:rsidP="00EC1B48">
            <w:pPr>
              <w:pStyle w:val="Odstavecseseznamem"/>
              <w:numPr>
                <w:ilvl w:val="0"/>
                <w:numId w:val="116"/>
              </w:numPr>
              <w:spacing w:before="240" w:after="240"/>
              <w:ind w:right="147"/>
              <w:jc w:val="both"/>
              <w:rPr>
                <w:color w:val="auto"/>
              </w:rPr>
            </w:pPr>
            <w:r>
              <w:rPr>
                <w:color w:val="auto"/>
              </w:rPr>
              <w:lastRenderedPageBreak/>
              <w:t>k živnosti vázané v předmětu „</w:t>
            </w:r>
            <w:r w:rsidRPr="008213EE">
              <w:rPr>
                <w:color w:val="auto"/>
              </w:rPr>
              <w:t>Podnikání</w:t>
            </w:r>
            <w:r>
              <w:rPr>
                <w:color w:val="auto"/>
              </w:rPr>
              <w:t xml:space="preserve"> </w:t>
            </w:r>
            <w:r w:rsidRPr="008213EE">
              <w:rPr>
                <w:color w:val="auto"/>
              </w:rPr>
              <w:t>v oblasti nakládání s nebezpečnými odpady</w:t>
            </w:r>
            <w:r>
              <w:rPr>
                <w:color w:val="auto"/>
              </w:rPr>
              <w:t xml:space="preserve">“.  </w:t>
            </w:r>
          </w:p>
        </w:tc>
        <w:tc>
          <w:tcPr>
            <w:tcW w:w="4605" w:type="dxa"/>
            <w:vAlign w:val="center"/>
          </w:tcPr>
          <w:p w14:paraId="7FA13C75" w14:textId="77777777" w:rsidR="00F30E1C" w:rsidRPr="007A241B" w:rsidRDefault="00F30E1C" w:rsidP="00F30E1C">
            <w:pPr>
              <w:spacing w:before="240" w:after="240"/>
              <w:ind w:left="181" w:right="147"/>
              <w:jc w:val="both"/>
              <w:rPr>
                <w:i/>
                <w:color w:val="auto"/>
                <w:szCs w:val="22"/>
              </w:rPr>
            </w:pPr>
            <w:r w:rsidRPr="007A241B">
              <w:rPr>
                <w:i/>
                <w:color w:val="auto"/>
                <w:szCs w:val="22"/>
              </w:rPr>
              <w:lastRenderedPageBreak/>
              <w:t>Doklady o oprávnění k podnikání (např. výpis ze Živnostenského rejstříku) pokrývající celý předmět veřejné zakázky.</w:t>
            </w:r>
          </w:p>
        </w:tc>
      </w:tr>
    </w:tbl>
    <w:p w14:paraId="7E19EFC4" w14:textId="77777777" w:rsidR="008E0325" w:rsidRPr="007A241B" w:rsidRDefault="008E0325" w:rsidP="00726E43">
      <w:pPr>
        <w:numPr>
          <w:ilvl w:val="1"/>
          <w:numId w:val="0"/>
        </w:numPr>
        <w:tabs>
          <w:tab w:val="left" w:pos="539"/>
          <w:tab w:val="num" w:pos="852"/>
        </w:tabs>
        <w:autoSpaceDE w:val="0"/>
        <w:autoSpaceDN w:val="0"/>
        <w:adjustRightInd w:val="0"/>
        <w:spacing w:before="240" w:after="120"/>
        <w:jc w:val="both"/>
        <w:outlineLvl w:val="1"/>
        <w:rPr>
          <w:rFonts w:asciiTheme="minorHAnsi" w:hAnsiTheme="minorHAnsi" w:cs="Garamond"/>
          <w:color w:val="auto"/>
          <w:szCs w:val="22"/>
        </w:rPr>
      </w:pPr>
      <w:r w:rsidRPr="004B110C">
        <w:rPr>
          <w:rFonts w:asciiTheme="minorHAnsi" w:hAnsiTheme="minorHAnsi" w:cs="Garamond"/>
          <w:color w:val="auto"/>
          <w:szCs w:val="22"/>
        </w:rPr>
        <w:t xml:space="preserve">Ekonomická </w:t>
      </w:r>
      <w:r>
        <w:rPr>
          <w:rFonts w:asciiTheme="minorHAnsi" w:hAnsiTheme="minorHAnsi" w:cs="Garamond"/>
          <w:color w:val="auto"/>
          <w:szCs w:val="22"/>
        </w:rPr>
        <w:t>kvalifikace</w:t>
      </w:r>
      <w:r w:rsidRPr="004B110C">
        <w:rPr>
          <w:rFonts w:asciiTheme="minorHAnsi" w:hAnsiTheme="minorHAnsi" w:cs="Garamond"/>
          <w:color w:val="auto"/>
          <w:szCs w:val="22"/>
        </w:rPr>
        <w:t xml:space="preserve"> dle § </w:t>
      </w:r>
      <w:r>
        <w:rPr>
          <w:rFonts w:asciiTheme="minorHAnsi" w:hAnsiTheme="minorHAnsi" w:cs="Garamond"/>
          <w:color w:val="auto"/>
          <w:szCs w:val="22"/>
        </w:rPr>
        <w:t>78</w:t>
      </w:r>
      <w:r w:rsidRPr="004B110C">
        <w:rPr>
          <w:rFonts w:asciiTheme="minorHAnsi" w:hAnsiTheme="minorHAnsi" w:cs="Garamond"/>
          <w:color w:val="auto"/>
          <w:szCs w:val="22"/>
        </w:rPr>
        <w:t xml:space="preserve"> </w:t>
      </w:r>
      <w:r w:rsidRPr="004261A6">
        <w:rPr>
          <w:rFonts w:asciiTheme="minorHAnsi" w:hAnsiTheme="minorHAnsi" w:cs="Garamond"/>
          <w:color w:val="auto"/>
          <w:szCs w:val="22"/>
        </w:rPr>
        <w:t>Z</w:t>
      </w:r>
      <w:r>
        <w:rPr>
          <w:rFonts w:asciiTheme="minorHAnsi" w:hAnsiTheme="minorHAnsi" w:cs="Garamond"/>
          <w:color w:val="auto"/>
          <w:szCs w:val="22"/>
        </w:rPr>
        <w:t>Z</w:t>
      </w:r>
      <w:r w:rsidRPr="004B110C">
        <w:rPr>
          <w:rFonts w:asciiTheme="minorHAnsi" w:hAnsiTheme="minorHAnsi" w:cs="Garamond"/>
          <w:color w:val="auto"/>
          <w:szCs w:val="22"/>
        </w:rPr>
        <w:t>VZ</w:t>
      </w:r>
    </w:p>
    <w:p w14:paraId="44102106" w14:textId="02CD2DBA" w:rsidR="008E0325" w:rsidRDefault="008E0325" w:rsidP="00726E43">
      <w:pPr>
        <w:tabs>
          <w:tab w:val="left" w:pos="539"/>
        </w:tabs>
        <w:autoSpaceDE w:val="0"/>
        <w:autoSpaceDN w:val="0"/>
        <w:adjustRightInd w:val="0"/>
        <w:spacing w:before="240" w:after="120"/>
        <w:jc w:val="both"/>
        <w:outlineLvl w:val="1"/>
        <w:rPr>
          <w:rFonts w:cs="Garamond"/>
          <w:color w:val="auto"/>
          <w:szCs w:val="22"/>
        </w:rPr>
      </w:pPr>
      <w:r w:rsidRPr="004261A6">
        <w:rPr>
          <w:rFonts w:cs="Garamond"/>
          <w:color w:val="auto"/>
          <w:szCs w:val="22"/>
        </w:rPr>
        <w:t xml:space="preserve">Zadavatel v souladu s § 78 odst. 1 ZZVZ požaduje, aby minimální roční obrat dodavatele </w:t>
      </w:r>
      <w:r>
        <w:rPr>
          <w:rFonts w:cs="Garamond"/>
          <w:color w:val="auto"/>
          <w:szCs w:val="22"/>
        </w:rPr>
        <w:t xml:space="preserve">ve vztahu k nakládání s odpady </w:t>
      </w:r>
      <w:r w:rsidRPr="004261A6">
        <w:rPr>
          <w:rFonts w:cs="Garamond"/>
          <w:color w:val="auto"/>
          <w:szCs w:val="22"/>
        </w:rPr>
        <w:t xml:space="preserve">dosahoval </w:t>
      </w:r>
      <w:r w:rsidRPr="00E42147">
        <w:rPr>
          <w:rFonts w:cs="Garamond"/>
          <w:color w:val="auto"/>
          <w:szCs w:val="22"/>
        </w:rPr>
        <w:t xml:space="preserve">minimálně </w:t>
      </w:r>
      <w:proofErr w:type="gramStart"/>
      <w:r w:rsidR="00965DA8" w:rsidRPr="002F107E">
        <w:rPr>
          <w:rFonts w:cs="Garamond"/>
          <w:color w:val="auto"/>
          <w:szCs w:val="22"/>
        </w:rPr>
        <w:t>60.000.000,-</w:t>
      </w:r>
      <w:proofErr w:type="gramEnd"/>
      <w:r w:rsidR="00965DA8" w:rsidRPr="002F107E">
        <w:rPr>
          <w:rFonts w:cs="Garamond"/>
          <w:color w:val="auto"/>
          <w:szCs w:val="22"/>
        </w:rPr>
        <w:t xml:space="preserve"> </w:t>
      </w:r>
      <w:r w:rsidRPr="00E42147">
        <w:rPr>
          <w:rFonts w:cs="Garamond"/>
          <w:color w:val="auto"/>
          <w:szCs w:val="22"/>
        </w:rPr>
        <w:t>Kč, a to za 3 bezprostředně předcházející účetní období; jestliže dodavatel vznikl později, postačí, předloží-li</w:t>
      </w:r>
      <w:r w:rsidRPr="004261A6">
        <w:rPr>
          <w:rFonts w:cs="Garamond"/>
          <w:color w:val="auto"/>
          <w:szCs w:val="22"/>
        </w:rPr>
        <w:t xml:space="preserve"> údaje o svém obratu v požadované výši za všechna účetní období od svého vzniku.</w:t>
      </w:r>
      <w:r>
        <w:rPr>
          <w:rFonts w:cs="Garamond"/>
          <w:color w:val="auto"/>
          <w:szCs w:val="22"/>
        </w:rPr>
        <w:t xml:space="preserve"> V případě, že dodavatel podá nabídku na obě části veřejné zakázky, považuje zadavatel, aby </w:t>
      </w:r>
      <w:r w:rsidRPr="00280ACE">
        <w:rPr>
          <w:rFonts w:cs="Garamond"/>
          <w:color w:val="auto"/>
          <w:szCs w:val="22"/>
        </w:rPr>
        <w:t xml:space="preserve">minimální roční obrat dodavatele ve vztahu k nakládání s odpady dosahoval </w:t>
      </w:r>
      <w:r w:rsidRPr="00E42147">
        <w:rPr>
          <w:rFonts w:cs="Garamond"/>
          <w:color w:val="auto"/>
          <w:szCs w:val="22"/>
        </w:rPr>
        <w:t xml:space="preserve">minimálně </w:t>
      </w:r>
      <w:proofErr w:type="gramStart"/>
      <w:r w:rsidR="00965DA8" w:rsidRPr="002F107E">
        <w:rPr>
          <w:rFonts w:cs="Garamond"/>
          <w:color w:val="auto"/>
          <w:szCs w:val="22"/>
        </w:rPr>
        <w:t>160.000.000,-</w:t>
      </w:r>
      <w:proofErr w:type="gramEnd"/>
      <w:r w:rsidR="00965DA8" w:rsidRPr="002F107E">
        <w:rPr>
          <w:rFonts w:cs="Garamond"/>
          <w:color w:val="auto"/>
          <w:szCs w:val="22"/>
        </w:rPr>
        <w:t xml:space="preserve"> </w:t>
      </w:r>
      <w:r w:rsidRPr="00E42147">
        <w:rPr>
          <w:rFonts w:cs="Garamond"/>
          <w:color w:val="auto"/>
          <w:szCs w:val="22"/>
        </w:rPr>
        <w:t>Kč, a to</w:t>
      </w:r>
      <w:r w:rsidRPr="004261A6">
        <w:rPr>
          <w:rFonts w:cs="Garamond"/>
          <w:color w:val="auto"/>
          <w:szCs w:val="22"/>
        </w:rPr>
        <w:t xml:space="preserve"> za 3 bezprostředně předcházející účetní období; jestliže dodavatel vznikl později, postačí, předloží-li údaje o svém obratu v požadované výši za všechna účetní období od svého vzniku</w:t>
      </w:r>
      <w:r>
        <w:rPr>
          <w:rFonts w:cs="Garamond"/>
          <w:color w:val="auto"/>
          <w:szCs w:val="22"/>
        </w:rPr>
        <w:t>.</w:t>
      </w:r>
    </w:p>
    <w:p w14:paraId="73ADC683" w14:textId="0AB23D44" w:rsidR="00F24AAF" w:rsidRDefault="00F24AAF" w:rsidP="00726E43">
      <w:pPr>
        <w:tabs>
          <w:tab w:val="left" w:pos="539"/>
        </w:tabs>
        <w:autoSpaceDE w:val="0"/>
        <w:autoSpaceDN w:val="0"/>
        <w:adjustRightInd w:val="0"/>
        <w:spacing w:before="240" w:after="120"/>
        <w:jc w:val="both"/>
        <w:outlineLvl w:val="1"/>
        <w:rPr>
          <w:rFonts w:cs="Garamond"/>
          <w:color w:val="auto"/>
          <w:szCs w:val="22"/>
        </w:rPr>
      </w:pPr>
      <w:r w:rsidRPr="00F24AAF">
        <w:rPr>
          <w:rFonts w:cs="Garamond"/>
          <w:color w:val="auto"/>
          <w:szCs w:val="22"/>
        </w:rPr>
        <w:t>Zadavatel pro vyloučení pochybností v souladu s § 84 ZZVZ výslovně uvádí, že požadovaného obratu musí v jednotlivém účetním období dosáhnout dodavatel sám, případně jej může prokázat jako celek samostatně jeden z členů společnosti/sdružení, nebo jiná osoba; sčítání obratů několika dodavatelů/jiných osob za účelem dosažení požadované minimální výše obratu v rámci jednoho účetního období není připuštěno.</w:t>
      </w:r>
    </w:p>
    <w:p w14:paraId="04B5E6A7" w14:textId="77777777" w:rsidR="00D57DE7" w:rsidRDefault="00B5274C" w:rsidP="00726E43">
      <w:pPr>
        <w:tabs>
          <w:tab w:val="left" w:pos="539"/>
        </w:tabs>
        <w:autoSpaceDE w:val="0"/>
        <w:autoSpaceDN w:val="0"/>
        <w:adjustRightInd w:val="0"/>
        <w:spacing w:before="240" w:after="120"/>
        <w:jc w:val="both"/>
        <w:outlineLvl w:val="1"/>
        <w:rPr>
          <w:rFonts w:cs="Garamond"/>
          <w:color w:val="auto"/>
          <w:szCs w:val="22"/>
        </w:rPr>
      </w:pPr>
      <w:r w:rsidRPr="00F24AAF">
        <w:rPr>
          <w:rFonts w:cs="Garamond"/>
          <w:color w:val="auto"/>
          <w:szCs w:val="22"/>
        </w:rPr>
        <w:t>Zadavatel pro vyloučení pochybností v souladu s § 84 ZZVZ výslovně uvádí, že požadovaného obratu musí v jednotlivém účetním období dosáhnout dodavatel sám, případně jej může prokázat jako celek samostatně jeden z členů společnosti/sdružení, nebo jiná osoba; sčítání obratů několika dodavatelů/jiných osob za účelem dosažení požadované minimální výše obratu v rámci jednoho účetního období není připuštěno.</w:t>
      </w:r>
    </w:p>
    <w:p w14:paraId="3B2F14A4" w14:textId="10C22FF1" w:rsidR="00B5274C" w:rsidRDefault="008E0325" w:rsidP="00726E43">
      <w:pPr>
        <w:tabs>
          <w:tab w:val="left" w:pos="539"/>
        </w:tabs>
        <w:autoSpaceDE w:val="0"/>
        <w:autoSpaceDN w:val="0"/>
        <w:adjustRightInd w:val="0"/>
        <w:spacing w:before="240" w:after="120"/>
        <w:jc w:val="both"/>
        <w:outlineLvl w:val="1"/>
        <w:rPr>
          <w:rFonts w:cs="Garamond"/>
          <w:color w:val="auto"/>
          <w:szCs w:val="22"/>
        </w:rPr>
      </w:pPr>
      <w:r w:rsidRPr="004261A6">
        <w:rPr>
          <w:rFonts w:cs="Garamond"/>
          <w:color w:val="auto"/>
          <w:szCs w:val="22"/>
        </w:rPr>
        <w:t>Dodavatel prokáže obrat</w:t>
      </w:r>
      <w:r w:rsidR="00D57DE7">
        <w:rPr>
          <w:rFonts w:cs="Garamond"/>
          <w:color w:val="auto"/>
          <w:szCs w:val="22"/>
        </w:rPr>
        <w:t xml:space="preserve"> předložením:</w:t>
      </w:r>
      <w:r w:rsidRPr="004261A6">
        <w:rPr>
          <w:rFonts w:cs="Garamond"/>
          <w:color w:val="auto"/>
          <w:szCs w:val="22"/>
        </w:rPr>
        <w:t xml:space="preserve"> </w:t>
      </w:r>
    </w:p>
    <w:p w14:paraId="78966DA9" w14:textId="29D73B8B" w:rsidR="00B5274C" w:rsidRDefault="008E0325" w:rsidP="00D57DE7">
      <w:pPr>
        <w:pStyle w:val="Odstavecseseznamem"/>
        <w:numPr>
          <w:ilvl w:val="0"/>
          <w:numId w:val="101"/>
        </w:numPr>
        <w:tabs>
          <w:tab w:val="left" w:pos="539"/>
        </w:tabs>
        <w:autoSpaceDE w:val="0"/>
        <w:autoSpaceDN w:val="0"/>
        <w:adjustRightInd w:val="0"/>
        <w:spacing w:before="240" w:after="120"/>
        <w:ind w:left="567" w:hanging="283"/>
        <w:jc w:val="both"/>
        <w:outlineLvl w:val="1"/>
        <w:rPr>
          <w:rFonts w:cs="Garamond"/>
          <w:color w:val="auto"/>
        </w:rPr>
      </w:pPr>
      <w:r w:rsidRPr="00D57DE7">
        <w:rPr>
          <w:rFonts w:cs="Garamond"/>
          <w:color w:val="auto"/>
        </w:rPr>
        <w:t xml:space="preserve">výkazu zisku a ztrát dodavatele za všechna 3 bezprostředně předcházející účetní období, nebo obdobným dokladem podle právního řádu země sídla dodavatele a  </w:t>
      </w:r>
    </w:p>
    <w:p w14:paraId="39CFAF88" w14:textId="29D8ADF6" w:rsidR="008E0325" w:rsidRPr="00D57DE7" w:rsidRDefault="008E0325" w:rsidP="00D57DE7">
      <w:pPr>
        <w:pStyle w:val="Odstavecseseznamem"/>
        <w:numPr>
          <w:ilvl w:val="0"/>
          <w:numId w:val="101"/>
        </w:numPr>
        <w:tabs>
          <w:tab w:val="left" w:pos="539"/>
        </w:tabs>
        <w:autoSpaceDE w:val="0"/>
        <w:autoSpaceDN w:val="0"/>
        <w:adjustRightInd w:val="0"/>
        <w:spacing w:before="240" w:after="120"/>
        <w:ind w:left="567" w:hanging="283"/>
        <w:jc w:val="both"/>
        <w:outlineLvl w:val="1"/>
        <w:rPr>
          <w:rFonts w:cs="Garamond"/>
          <w:color w:val="auto"/>
        </w:rPr>
      </w:pPr>
      <w:r w:rsidRPr="00D57DE7">
        <w:rPr>
          <w:rFonts w:cs="Garamond"/>
          <w:color w:val="auto"/>
        </w:rPr>
        <w:t>čestným prohlášením dodavatele, z něhož bude zřejmé, jaká část z obratu, který vyplývá z výkazů zisku a ztrát, připadá na výše uvedené činnosti odpovídající předmětu veřejné zakázky.</w:t>
      </w:r>
    </w:p>
    <w:p w14:paraId="6F8DD1C4" w14:textId="77777777" w:rsidR="008E0325" w:rsidRDefault="008E0325" w:rsidP="00726E43">
      <w:pPr>
        <w:rPr>
          <w:rFonts w:asciiTheme="minorHAnsi" w:hAnsiTheme="minorHAnsi" w:cs="Garamond"/>
          <w:color w:val="auto"/>
          <w:szCs w:val="22"/>
        </w:rPr>
      </w:pPr>
    </w:p>
    <w:p w14:paraId="2EB5327B" w14:textId="77777777" w:rsidR="008E0325" w:rsidRPr="007A241B" w:rsidRDefault="008E0325" w:rsidP="008E0325">
      <w:pPr>
        <w:rPr>
          <w:rFonts w:asciiTheme="minorHAnsi" w:hAnsiTheme="minorHAnsi" w:cs="Garamond"/>
          <w:color w:val="auto"/>
          <w:szCs w:val="22"/>
        </w:rPr>
      </w:pPr>
      <w:r w:rsidRPr="00B406B8">
        <w:rPr>
          <w:rFonts w:asciiTheme="minorHAnsi" w:hAnsiTheme="minorHAnsi" w:cs="Garamond"/>
          <w:color w:val="auto"/>
          <w:szCs w:val="22"/>
        </w:rPr>
        <w:t xml:space="preserve">Technická kvalifikace dle § </w:t>
      </w:r>
      <w:r w:rsidRPr="008A2660">
        <w:rPr>
          <w:rFonts w:asciiTheme="minorHAnsi" w:hAnsiTheme="minorHAnsi" w:cs="Garamond"/>
          <w:color w:val="auto"/>
          <w:szCs w:val="22"/>
        </w:rPr>
        <w:t>79 ZZVZ</w:t>
      </w:r>
    </w:p>
    <w:tbl>
      <w:tblPr>
        <w:tblW w:w="9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15"/>
        <w:gridCol w:w="3854"/>
      </w:tblGrid>
      <w:tr w:rsidR="00F30E1C" w:rsidRPr="007A241B" w14:paraId="4A974EFF" w14:textId="77777777" w:rsidTr="00F30E1C">
        <w:trPr>
          <w:trHeight w:val="133"/>
        </w:trPr>
        <w:tc>
          <w:tcPr>
            <w:tcW w:w="5315" w:type="dxa"/>
            <w:shd w:val="clear" w:color="auto" w:fill="D9D9D9"/>
            <w:vAlign w:val="center"/>
          </w:tcPr>
          <w:p w14:paraId="74996CE0" w14:textId="3C0B7D66" w:rsidR="00F30E1C" w:rsidRPr="007A241B" w:rsidRDefault="00F30E1C" w:rsidP="00F30E1C">
            <w:pPr>
              <w:keepNext/>
              <w:spacing w:before="240" w:after="240"/>
              <w:jc w:val="center"/>
              <w:rPr>
                <w:rFonts w:asciiTheme="minorHAnsi" w:hAnsiTheme="minorHAnsi"/>
                <w:color w:val="auto"/>
                <w:szCs w:val="22"/>
              </w:rPr>
            </w:pPr>
            <w:r w:rsidRPr="007A241B">
              <w:rPr>
                <w:rFonts w:asciiTheme="minorHAnsi" w:hAnsiTheme="minorHAnsi"/>
                <w:color w:val="auto"/>
                <w:szCs w:val="22"/>
              </w:rPr>
              <w:t xml:space="preserve">Splnění </w:t>
            </w:r>
            <w:r w:rsidR="004D128C">
              <w:rPr>
                <w:rFonts w:asciiTheme="minorHAnsi" w:hAnsiTheme="minorHAnsi"/>
                <w:color w:val="auto"/>
                <w:szCs w:val="22"/>
              </w:rPr>
              <w:t>technické kvalifikace</w:t>
            </w:r>
            <w:r w:rsidRPr="007A241B">
              <w:rPr>
                <w:rFonts w:asciiTheme="minorHAnsi" w:hAnsiTheme="minorHAnsi"/>
                <w:color w:val="auto"/>
                <w:szCs w:val="22"/>
              </w:rPr>
              <w:t xml:space="preserve"> </w:t>
            </w:r>
            <w:r w:rsidR="00B5274C">
              <w:rPr>
                <w:rFonts w:asciiTheme="minorHAnsi" w:hAnsiTheme="minorHAnsi"/>
                <w:color w:val="auto"/>
                <w:szCs w:val="22"/>
              </w:rPr>
              <w:t>dle § 79 odst. 2 písm. b) ZZVZ</w:t>
            </w:r>
            <w:r w:rsidR="00B5274C" w:rsidRPr="007A241B">
              <w:rPr>
                <w:rFonts w:asciiTheme="minorHAnsi" w:hAnsiTheme="minorHAnsi"/>
                <w:color w:val="auto"/>
                <w:szCs w:val="22"/>
              </w:rPr>
              <w:t xml:space="preserve"> </w:t>
            </w:r>
            <w:r w:rsidRPr="007A241B">
              <w:rPr>
                <w:rFonts w:asciiTheme="minorHAnsi" w:hAnsiTheme="minorHAnsi"/>
                <w:color w:val="auto"/>
                <w:szCs w:val="22"/>
              </w:rPr>
              <w:t>prokazuje dodavatel:</w:t>
            </w:r>
          </w:p>
        </w:tc>
        <w:tc>
          <w:tcPr>
            <w:tcW w:w="3854" w:type="dxa"/>
            <w:shd w:val="clear" w:color="auto" w:fill="D9D9D9"/>
            <w:vAlign w:val="center"/>
          </w:tcPr>
          <w:p w14:paraId="3CF2D30C" w14:textId="77777777" w:rsidR="00F30E1C" w:rsidRPr="007A241B" w:rsidRDefault="00F30E1C" w:rsidP="00F30E1C">
            <w:pPr>
              <w:keepNext/>
              <w:spacing w:before="240" w:after="240"/>
              <w:jc w:val="center"/>
              <w:rPr>
                <w:rFonts w:asciiTheme="minorHAnsi" w:hAnsiTheme="minorHAnsi"/>
                <w:color w:val="auto"/>
                <w:szCs w:val="22"/>
              </w:rPr>
            </w:pPr>
            <w:r w:rsidRPr="007A241B">
              <w:rPr>
                <w:rFonts w:asciiTheme="minorHAnsi" w:hAnsiTheme="minorHAnsi"/>
                <w:color w:val="auto"/>
                <w:szCs w:val="22"/>
              </w:rPr>
              <w:t>Způsob prokázání splnění:</w:t>
            </w:r>
          </w:p>
        </w:tc>
      </w:tr>
      <w:tr w:rsidR="00F30E1C" w:rsidRPr="007A241B" w14:paraId="2ED7D077" w14:textId="77777777" w:rsidTr="00F30E1C">
        <w:trPr>
          <w:trHeight w:val="133"/>
        </w:trPr>
        <w:tc>
          <w:tcPr>
            <w:tcW w:w="5315" w:type="dxa"/>
          </w:tcPr>
          <w:p w14:paraId="3EF60536" w14:textId="4B5FA0AA" w:rsidR="00B5274C" w:rsidRPr="007A241B" w:rsidRDefault="00F30E1C" w:rsidP="00B5274C">
            <w:pPr>
              <w:numPr>
                <w:ilvl w:val="0"/>
                <w:numId w:val="54"/>
              </w:numPr>
              <w:spacing w:before="240" w:after="240"/>
              <w:ind w:right="147"/>
              <w:jc w:val="both"/>
              <w:rPr>
                <w:rFonts w:asciiTheme="minorHAnsi" w:hAnsiTheme="minorHAnsi"/>
                <w:color w:val="auto"/>
                <w:szCs w:val="22"/>
              </w:rPr>
            </w:pPr>
            <w:r w:rsidRPr="007A241B">
              <w:rPr>
                <w:rFonts w:asciiTheme="minorHAnsi" w:hAnsiTheme="minorHAnsi"/>
                <w:color w:val="auto"/>
                <w:szCs w:val="22"/>
              </w:rPr>
              <w:t xml:space="preserve">předložením seznamu významných služeb poskytnutých dodavatelem v posledních 3 letech </w:t>
            </w:r>
            <w:r w:rsidR="00B5274C">
              <w:rPr>
                <w:rFonts w:asciiTheme="minorHAnsi" w:hAnsiTheme="minorHAnsi"/>
                <w:color w:val="auto"/>
                <w:szCs w:val="22"/>
              </w:rPr>
              <w:t>před zahájením zadávacího řízení.</w:t>
            </w:r>
          </w:p>
          <w:p w14:paraId="3D6026F9" w14:textId="19C47363" w:rsidR="00F30E1C" w:rsidRPr="007A241B" w:rsidRDefault="00F30E1C" w:rsidP="00F30E1C">
            <w:pPr>
              <w:spacing w:before="240" w:after="240"/>
              <w:ind w:right="147"/>
              <w:jc w:val="both"/>
              <w:rPr>
                <w:rFonts w:asciiTheme="minorHAnsi" w:hAnsiTheme="minorHAnsi"/>
                <w:color w:val="auto"/>
                <w:szCs w:val="22"/>
              </w:rPr>
            </w:pPr>
            <w:r w:rsidRPr="007A241B">
              <w:rPr>
                <w:rFonts w:asciiTheme="minorHAnsi" w:hAnsiTheme="minorHAnsi"/>
                <w:color w:val="auto"/>
                <w:szCs w:val="22"/>
              </w:rPr>
              <w:t xml:space="preserve">Z předloženého seznamu musí vyplývat, že </w:t>
            </w:r>
            <w:r>
              <w:rPr>
                <w:rFonts w:asciiTheme="minorHAnsi" w:hAnsiTheme="minorHAnsi"/>
                <w:color w:val="auto"/>
                <w:szCs w:val="22"/>
              </w:rPr>
              <w:t>dodavatel</w:t>
            </w:r>
            <w:r w:rsidRPr="007A241B">
              <w:rPr>
                <w:rFonts w:asciiTheme="minorHAnsi" w:hAnsiTheme="minorHAnsi"/>
                <w:color w:val="auto"/>
                <w:szCs w:val="22"/>
              </w:rPr>
              <w:t xml:space="preserve"> v uvedeném období realizoval </w:t>
            </w:r>
            <w:r>
              <w:rPr>
                <w:rFonts w:asciiTheme="minorHAnsi" w:hAnsiTheme="minorHAnsi"/>
                <w:color w:val="auto"/>
                <w:szCs w:val="22"/>
              </w:rPr>
              <w:t xml:space="preserve">alespoň následující významné služby (jednou službou je možné prokázat realizaci více níže uvedených kategorií významných služeb, pokud daná služba splňuje minimální parametry </w:t>
            </w:r>
            <w:r>
              <w:rPr>
                <w:rFonts w:asciiTheme="minorHAnsi" w:hAnsiTheme="minorHAnsi"/>
                <w:color w:val="auto"/>
                <w:szCs w:val="22"/>
              </w:rPr>
              <w:lastRenderedPageBreak/>
              <w:t>stanovené zadavatelem</w:t>
            </w:r>
            <w:r w:rsidR="00B5274C">
              <w:rPr>
                <w:rFonts w:asciiTheme="minorHAnsi" w:hAnsiTheme="minorHAnsi"/>
                <w:color w:val="auto"/>
                <w:szCs w:val="22"/>
              </w:rPr>
              <w:t xml:space="preserve"> pro všechny prokazované kategorie</w:t>
            </w:r>
            <w:r>
              <w:rPr>
                <w:rFonts w:asciiTheme="minorHAnsi" w:hAnsiTheme="minorHAnsi"/>
                <w:color w:val="auto"/>
                <w:szCs w:val="22"/>
              </w:rPr>
              <w:t>)</w:t>
            </w:r>
            <w:r w:rsidRPr="007A241B">
              <w:rPr>
                <w:rFonts w:asciiTheme="minorHAnsi" w:hAnsiTheme="minorHAnsi"/>
                <w:color w:val="auto"/>
                <w:szCs w:val="22"/>
              </w:rPr>
              <w:t>:</w:t>
            </w:r>
          </w:p>
          <w:p w14:paraId="772475BE" w14:textId="3D686B9F" w:rsidR="00F30E1C" w:rsidRPr="00AB43A8" w:rsidRDefault="00F30E1C" w:rsidP="00597EB1">
            <w:pPr>
              <w:widowControl w:val="0"/>
              <w:numPr>
                <w:ilvl w:val="0"/>
                <w:numId w:val="112"/>
              </w:numPr>
              <w:spacing w:after="120" w:line="280" w:lineRule="atLeast"/>
              <w:jc w:val="both"/>
              <w:rPr>
                <w:rFonts w:asciiTheme="minorHAnsi" w:hAnsiTheme="minorHAnsi"/>
                <w:color w:val="auto"/>
                <w:szCs w:val="22"/>
              </w:rPr>
            </w:pPr>
            <w:r w:rsidRPr="00AB43A8">
              <w:rPr>
                <w:rFonts w:asciiTheme="minorHAnsi" w:hAnsiTheme="minorHAnsi"/>
                <w:color w:val="auto"/>
                <w:szCs w:val="22"/>
              </w:rPr>
              <w:t xml:space="preserve">nejméně jednu službu spočívající ve svozu a zajištění využití tříděného komunálního odpadu v sídelní aglomeraci o velikosti alespoň </w:t>
            </w:r>
            <w:r w:rsidRPr="00B3715E">
              <w:rPr>
                <w:rFonts w:asciiTheme="minorHAnsi" w:hAnsiTheme="minorHAnsi"/>
                <w:color w:val="auto"/>
                <w:szCs w:val="22"/>
              </w:rPr>
              <w:t>40.000</w:t>
            </w:r>
            <w:r w:rsidRPr="00AB43A8">
              <w:rPr>
                <w:rFonts w:asciiTheme="minorHAnsi" w:hAnsiTheme="minorHAnsi"/>
                <w:color w:val="auto"/>
                <w:szCs w:val="22"/>
              </w:rPr>
              <w:t xml:space="preserve"> EO soustavně po dobu alespoň </w:t>
            </w:r>
            <w:r w:rsidR="00F72147">
              <w:rPr>
                <w:rFonts w:asciiTheme="minorHAnsi" w:hAnsiTheme="minorHAnsi"/>
                <w:color w:val="auto"/>
                <w:szCs w:val="22"/>
              </w:rPr>
              <w:t>2</w:t>
            </w:r>
            <w:r w:rsidRPr="00AB43A8">
              <w:rPr>
                <w:rFonts w:asciiTheme="minorHAnsi" w:hAnsiTheme="minorHAnsi"/>
                <w:color w:val="auto"/>
                <w:szCs w:val="22"/>
              </w:rPr>
              <w:t xml:space="preserve"> </w:t>
            </w:r>
            <w:r w:rsidR="00F72147">
              <w:rPr>
                <w:rFonts w:asciiTheme="minorHAnsi" w:hAnsiTheme="minorHAnsi"/>
                <w:color w:val="auto"/>
                <w:szCs w:val="22"/>
              </w:rPr>
              <w:t>let</w:t>
            </w:r>
            <w:r w:rsidRPr="00AB43A8">
              <w:rPr>
                <w:rFonts w:asciiTheme="minorHAnsi" w:hAnsiTheme="minorHAnsi"/>
                <w:color w:val="auto"/>
                <w:szCs w:val="22"/>
              </w:rPr>
              <w:t xml:space="preserve"> v hodnotě alespoň </w:t>
            </w:r>
            <w:r w:rsidR="00FA03DF" w:rsidRPr="00B3715E">
              <w:rPr>
                <w:color w:val="auto"/>
              </w:rPr>
              <w:t xml:space="preserve">5 </w:t>
            </w:r>
            <w:r w:rsidRPr="00B3715E">
              <w:rPr>
                <w:color w:val="auto"/>
              </w:rPr>
              <w:t>mil.</w:t>
            </w:r>
            <w:r w:rsidRPr="00B3715E">
              <w:rPr>
                <w:rFonts w:asciiTheme="minorHAnsi" w:hAnsiTheme="minorHAnsi"/>
                <w:color w:val="auto"/>
                <w:szCs w:val="22"/>
              </w:rPr>
              <w:t xml:space="preserve"> Kč bez DPH za rok</w:t>
            </w:r>
            <w:r w:rsidRPr="002F107E">
              <w:rPr>
                <w:rFonts w:asciiTheme="minorHAnsi" w:hAnsiTheme="minorHAnsi"/>
                <w:color w:val="auto"/>
                <w:szCs w:val="22"/>
              </w:rPr>
              <w:t>;</w:t>
            </w:r>
          </w:p>
          <w:p w14:paraId="4CC5E4A5" w14:textId="32590CDF" w:rsidR="00F30E1C" w:rsidRPr="00AB43A8" w:rsidRDefault="00F30E1C" w:rsidP="00597EB1">
            <w:pPr>
              <w:widowControl w:val="0"/>
              <w:numPr>
                <w:ilvl w:val="0"/>
                <w:numId w:val="112"/>
              </w:numPr>
              <w:spacing w:after="120" w:line="280" w:lineRule="atLeast"/>
              <w:jc w:val="both"/>
              <w:rPr>
                <w:rFonts w:asciiTheme="minorHAnsi" w:hAnsiTheme="minorHAnsi"/>
                <w:color w:val="auto"/>
                <w:szCs w:val="22"/>
              </w:rPr>
            </w:pPr>
            <w:r w:rsidRPr="00AB43A8">
              <w:rPr>
                <w:rFonts w:asciiTheme="minorHAnsi" w:hAnsiTheme="minorHAnsi"/>
                <w:color w:val="auto"/>
                <w:szCs w:val="22"/>
              </w:rPr>
              <w:t xml:space="preserve">nejméně jednu službu spočívající ve svozu a odstraňování </w:t>
            </w:r>
            <w:r w:rsidR="00047D19" w:rsidRPr="00AB43A8">
              <w:rPr>
                <w:rFonts w:asciiTheme="minorHAnsi" w:hAnsiTheme="minorHAnsi"/>
                <w:color w:val="auto"/>
                <w:szCs w:val="22"/>
              </w:rPr>
              <w:t>objemného</w:t>
            </w:r>
            <w:r w:rsidRPr="00AB43A8">
              <w:rPr>
                <w:rFonts w:asciiTheme="minorHAnsi" w:hAnsiTheme="minorHAnsi"/>
                <w:color w:val="auto"/>
                <w:szCs w:val="22"/>
              </w:rPr>
              <w:t xml:space="preserve"> odpadu v hodnotě alespoň </w:t>
            </w:r>
            <w:r w:rsidRPr="00B3715E">
              <w:rPr>
                <w:rFonts w:asciiTheme="minorHAnsi" w:hAnsiTheme="minorHAnsi"/>
                <w:color w:val="auto"/>
                <w:szCs w:val="22"/>
              </w:rPr>
              <w:t>1 mil. Kč bez DPH za rok</w:t>
            </w:r>
            <w:r w:rsidRPr="00AB43A8">
              <w:rPr>
                <w:rFonts w:asciiTheme="minorHAnsi" w:hAnsiTheme="minorHAnsi"/>
                <w:color w:val="auto"/>
                <w:szCs w:val="22"/>
                <w:lang w:val="en-US"/>
              </w:rPr>
              <w:t>;</w:t>
            </w:r>
          </w:p>
          <w:p w14:paraId="4EC13FF9" w14:textId="0D42148F" w:rsidR="00F30E1C" w:rsidRPr="00AB43A8" w:rsidRDefault="00F30E1C" w:rsidP="00597EB1">
            <w:pPr>
              <w:widowControl w:val="0"/>
              <w:numPr>
                <w:ilvl w:val="0"/>
                <w:numId w:val="112"/>
              </w:numPr>
              <w:spacing w:after="120" w:line="280" w:lineRule="atLeast"/>
              <w:jc w:val="both"/>
              <w:rPr>
                <w:rFonts w:asciiTheme="minorHAnsi" w:hAnsiTheme="minorHAnsi"/>
                <w:color w:val="auto"/>
                <w:szCs w:val="22"/>
              </w:rPr>
            </w:pPr>
            <w:r w:rsidRPr="00AB43A8">
              <w:rPr>
                <w:rFonts w:asciiTheme="minorHAnsi" w:hAnsiTheme="minorHAnsi"/>
                <w:color w:val="auto"/>
                <w:szCs w:val="22"/>
              </w:rPr>
              <w:t xml:space="preserve">nejméně jednu službu spočívající ve svozu a zajištění </w:t>
            </w:r>
            <w:r w:rsidR="00047D19" w:rsidRPr="00AB43A8">
              <w:rPr>
                <w:rFonts w:asciiTheme="minorHAnsi" w:hAnsiTheme="minorHAnsi"/>
                <w:color w:val="auto"/>
                <w:szCs w:val="22"/>
              </w:rPr>
              <w:t xml:space="preserve">využití biologicky rozložitelného </w:t>
            </w:r>
            <w:r w:rsidRPr="00AB43A8">
              <w:rPr>
                <w:rFonts w:asciiTheme="minorHAnsi" w:hAnsiTheme="minorHAnsi"/>
                <w:color w:val="auto"/>
                <w:szCs w:val="22"/>
              </w:rPr>
              <w:t xml:space="preserve">odpadu </w:t>
            </w:r>
            <w:proofErr w:type="gramStart"/>
            <w:r w:rsidRPr="00AB43A8">
              <w:rPr>
                <w:rFonts w:asciiTheme="minorHAnsi" w:hAnsiTheme="minorHAnsi"/>
                <w:color w:val="auto"/>
                <w:szCs w:val="22"/>
              </w:rPr>
              <w:t>ze</w:t>
            </w:r>
            <w:proofErr w:type="gramEnd"/>
            <w:r w:rsidRPr="00AB43A8">
              <w:rPr>
                <w:rFonts w:asciiTheme="minorHAnsi" w:hAnsiTheme="minorHAnsi"/>
                <w:color w:val="auto"/>
                <w:szCs w:val="22"/>
              </w:rPr>
              <w:t xml:space="preserve"> zeleně v sídelní aglomeraci o velikosti alespoň </w:t>
            </w:r>
            <w:r w:rsidRPr="00B3715E">
              <w:rPr>
                <w:rFonts w:asciiTheme="minorHAnsi" w:hAnsiTheme="minorHAnsi"/>
                <w:color w:val="auto"/>
                <w:szCs w:val="22"/>
              </w:rPr>
              <w:t>40.000</w:t>
            </w:r>
            <w:r w:rsidRPr="00AB43A8">
              <w:rPr>
                <w:rFonts w:asciiTheme="minorHAnsi" w:hAnsiTheme="minorHAnsi"/>
                <w:color w:val="auto"/>
                <w:szCs w:val="22"/>
              </w:rPr>
              <w:t xml:space="preserve"> EO soustavně poskytovanou po dobu alespoň </w:t>
            </w:r>
            <w:r w:rsidR="000F243A">
              <w:rPr>
                <w:rFonts w:asciiTheme="minorHAnsi" w:hAnsiTheme="minorHAnsi"/>
                <w:color w:val="auto"/>
                <w:szCs w:val="22"/>
              </w:rPr>
              <w:t>2</w:t>
            </w:r>
            <w:r w:rsidRPr="00AB43A8">
              <w:rPr>
                <w:rFonts w:asciiTheme="minorHAnsi" w:hAnsiTheme="minorHAnsi"/>
                <w:color w:val="auto"/>
                <w:szCs w:val="22"/>
              </w:rPr>
              <w:t xml:space="preserve"> </w:t>
            </w:r>
            <w:r w:rsidR="000F243A">
              <w:rPr>
                <w:rFonts w:asciiTheme="minorHAnsi" w:hAnsiTheme="minorHAnsi"/>
                <w:color w:val="auto"/>
                <w:szCs w:val="22"/>
              </w:rPr>
              <w:t>let</w:t>
            </w:r>
            <w:r w:rsidRPr="00597EB1">
              <w:rPr>
                <w:rFonts w:asciiTheme="minorHAnsi" w:hAnsiTheme="minorHAnsi"/>
                <w:color w:val="auto"/>
                <w:szCs w:val="22"/>
              </w:rPr>
              <w:t>;</w:t>
            </w:r>
          </w:p>
          <w:p w14:paraId="5EE17A10" w14:textId="25DAEF17" w:rsidR="00F30E1C" w:rsidRPr="004C67A9" w:rsidRDefault="00F30E1C" w:rsidP="00597EB1">
            <w:pPr>
              <w:widowControl w:val="0"/>
              <w:numPr>
                <w:ilvl w:val="0"/>
                <w:numId w:val="112"/>
              </w:numPr>
              <w:spacing w:after="120" w:line="280" w:lineRule="atLeast"/>
              <w:jc w:val="both"/>
              <w:rPr>
                <w:rFonts w:asciiTheme="minorHAnsi" w:hAnsiTheme="minorHAnsi"/>
                <w:color w:val="auto"/>
                <w:szCs w:val="22"/>
              </w:rPr>
            </w:pPr>
            <w:r w:rsidRPr="00AB43A8">
              <w:rPr>
                <w:rFonts w:asciiTheme="minorHAnsi" w:hAnsiTheme="minorHAnsi"/>
                <w:color w:val="auto"/>
                <w:szCs w:val="22"/>
              </w:rPr>
              <w:t xml:space="preserve">nejméně jednu službu spočívající v provozování sběrného dvora soustavně po dobu alespoň </w:t>
            </w:r>
            <w:r w:rsidR="000F243A">
              <w:rPr>
                <w:rFonts w:asciiTheme="minorHAnsi" w:hAnsiTheme="minorHAnsi"/>
                <w:color w:val="auto"/>
                <w:szCs w:val="22"/>
              </w:rPr>
              <w:t>2</w:t>
            </w:r>
            <w:r w:rsidRPr="00AB43A8">
              <w:rPr>
                <w:rFonts w:asciiTheme="minorHAnsi" w:hAnsiTheme="minorHAnsi"/>
                <w:color w:val="auto"/>
                <w:szCs w:val="22"/>
              </w:rPr>
              <w:t xml:space="preserve"> </w:t>
            </w:r>
            <w:r w:rsidR="000F243A">
              <w:rPr>
                <w:rFonts w:asciiTheme="minorHAnsi" w:hAnsiTheme="minorHAnsi"/>
                <w:color w:val="auto"/>
                <w:szCs w:val="22"/>
              </w:rPr>
              <w:t>let</w:t>
            </w:r>
            <w:r w:rsidRPr="00AB43A8">
              <w:rPr>
                <w:rFonts w:asciiTheme="minorHAnsi" w:hAnsiTheme="minorHAnsi"/>
                <w:color w:val="auto"/>
                <w:szCs w:val="22"/>
              </w:rPr>
              <w:t xml:space="preserve"> v minimální finanční hodnotě alespoň </w:t>
            </w:r>
            <w:r w:rsidR="00047D19" w:rsidRPr="00B3715E">
              <w:rPr>
                <w:rFonts w:asciiTheme="minorHAnsi" w:hAnsiTheme="minorHAnsi"/>
                <w:color w:val="auto"/>
                <w:szCs w:val="22"/>
              </w:rPr>
              <w:t xml:space="preserve">1,5 </w:t>
            </w:r>
            <w:r w:rsidRPr="00B3715E">
              <w:rPr>
                <w:rFonts w:asciiTheme="minorHAnsi" w:hAnsiTheme="minorHAnsi"/>
                <w:color w:val="auto"/>
                <w:szCs w:val="22"/>
              </w:rPr>
              <w:t>mil. Kč bez DPH za rok</w:t>
            </w:r>
            <w:r w:rsidRPr="00AB43A8">
              <w:rPr>
                <w:rFonts w:asciiTheme="minorHAnsi" w:hAnsiTheme="minorHAnsi"/>
                <w:color w:val="auto"/>
                <w:szCs w:val="22"/>
              </w:rPr>
              <w:t>.</w:t>
            </w:r>
          </w:p>
        </w:tc>
        <w:tc>
          <w:tcPr>
            <w:tcW w:w="3854" w:type="dxa"/>
            <w:vAlign w:val="center"/>
          </w:tcPr>
          <w:p w14:paraId="3568C704" w14:textId="6FC3B69D" w:rsidR="00F30E1C" w:rsidRDefault="00B5274C" w:rsidP="00F30E1C">
            <w:pPr>
              <w:widowControl w:val="0"/>
              <w:spacing w:line="280" w:lineRule="atLeast"/>
              <w:jc w:val="both"/>
              <w:rPr>
                <w:rFonts w:asciiTheme="minorHAnsi" w:hAnsiTheme="minorHAnsi"/>
                <w:i/>
                <w:color w:val="auto"/>
                <w:szCs w:val="22"/>
              </w:rPr>
            </w:pPr>
            <w:r w:rsidRPr="007A241B">
              <w:rPr>
                <w:rFonts w:asciiTheme="minorHAnsi" w:hAnsiTheme="minorHAnsi"/>
                <w:i/>
                <w:color w:val="auto"/>
                <w:szCs w:val="22"/>
              </w:rPr>
              <w:lastRenderedPageBreak/>
              <w:t>Předložením seznamu významných služeb realizovaných dodavatelem za poslední 3 roky s uvedením názvu objednatele,</w:t>
            </w:r>
            <w:r>
              <w:rPr>
                <w:rFonts w:asciiTheme="minorHAnsi" w:hAnsiTheme="minorHAnsi"/>
                <w:i/>
                <w:color w:val="auto"/>
                <w:szCs w:val="22"/>
              </w:rPr>
              <w:t xml:space="preserve"> stručného popisu služby v detailu potřebném pro ověření reference,</w:t>
            </w:r>
            <w:r w:rsidRPr="007A241B">
              <w:rPr>
                <w:rFonts w:asciiTheme="minorHAnsi" w:hAnsiTheme="minorHAnsi"/>
                <w:i/>
                <w:color w:val="auto"/>
                <w:szCs w:val="22"/>
              </w:rPr>
              <w:t xml:space="preserve"> </w:t>
            </w:r>
            <w:r>
              <w:rPr>
                <w:rFonts w:asciiTheme="minorHAnsi" w:hAnsiTheme="minorHAnsi"/>
                <w:i/>
                <w:color w:val="auto"/>
                <w:szCs w:val="22"/>
              </w:rPr>
              <w:t xml:space="preserve">finančního </w:t>
            </w:r>
            <w:r w:rsidRPr="007A241B">
              <w:rPr>
                <w:rFonts w:asciiTheme="minorHAnsi" w:hAnsiTheme="minorHAnsi"/>
                <w:i/>
                <w:color w:val="auto"/>
                <w:szCs w:val="22"/>
              </w:rPr>
              <w:t>rozsahu</w:t>
            </w:r>
            <w:r>
              <w:rPr>
                <w:rFonts w:asciiTheme="minorHAnsi" w:hAnsiTheme="minorHAnsi"/>
                <w:i/>
                <w:color w:val="auto"/>
                <w:szCs w:val="22"/>
              </w:rPr>
              <w:t xml:space="preserve"> významné služby, </w:t>
            </w:r>
            <w:r w:rsidRPr="007A241B">
              <w:rPr>
                <w:rFonts w:asciiTheme="minorHAnsi" w:hAnsiTheme="minorHAnsi"/>
                <w:i/>
                <w:color w:val="auto"/>
                <w:szCs w:val="22"/>
              </w:rPr>
              <w:t>doby realizace významné služby</w:t>
            </w:r>
            <w:r>
              <w:rPr>
                <w:rFonts w:asciiTheme="minorHAnsi" w:hAnsiTheme="minorHAnsi"/>
                <w:i/>
                <w:color w:val="auto"/>
                <w:szCs w:val="22"/>
              </w:rPr>
              <w:t xml:space="preserve"> a kontaktních údajů zástupce objednatele pro ověření správnosti údajů o významné službě</w:t>
            </w:r>
            <w:r w:rsidR="00F30E1C" w:rsidRPr="007A241B">
              <w:rPr>
                <w:rFonts w:asciiTheme="minorHAnsi" w:hAnsiTheme="minorHAnsi"/>
                <w:i/>
                <w:color w:val="auto"/>
                <w:szCs w:val="22"/>
              </w:rPr>
              <w:t>;</w:t>
            </w:r>
          </w:p>
          <w:p w14:paraId="4241A1CA" w14:textId="77777777" w:rsidR="00597EB1" w:rsidRPr="007A241B" w:rsidRDefault="00597EB1" w:rsidP="00F30E1C">
            <w:pPr>
              <w:widowControl w:val="0"/>
              <w:spacing w:line="280" w:lineRule="atLeast"/>
              <w:jc w:val="both"/>
              <w:rPr>
                <w:rFonts w:asciiTheme="minorHAnsi" w:hAnsiTheme="minorHAnsi"/>
                <w:i/>
                <w:iCs/>
                <w:color w:val="auto"/>
                <w:szCs w:val="22"/>
              </w:rPr>
            </w:pPr>
          </w:p>
          <w:p w14:paraId="0FA7AE56" w14:textId="7B3C2BAA" w:rsidR="00F30E1C" w:rsidRPr="007A241B" w:rsidRDefault="00F30E1C" w:rsidP="00F30E1C">
            <w:pPr>
              <w:widowControl w:val="0"/>
              <w:spacing w:line="280" w:lineRule="atLeast"/>
              <w:jc w:val="both"/>
              <w:rPr>
                <w:rFonts w:asciiTheme="minorHAnsi" w:hAnsiTheme="minorHAnsi"/>
                <w:i/>
                <w:color w:val="auto"/>
                <w:szCs w:val="22"/>
              </w:rPr>
            </w:pPr>
            <w:r w:rsidRPr="007A241B">
              <w:rPr>
                <w:rFonts w:asciiTheme="minorHAnsi" w:hAnsiTheme="minorHAnsi"/>
                <w:i/>
                <w:color w:val="auto"/>
                <w:szCs w:val="22"/>
              </w:rPr>
              <w:t>Z předkládaného seznamu musí</w:t>
            </w:r>
            <w:r>
              <w:rPr>
                <w:rFonts w:asciiTheme="minorHAnsi" w:hAnsiTheme="minorHAnsi"/>
                <w:i/>
                <w:color w:val="auto"/>
                <w:szCs w:val="22"/>
              </w:rPr>
              <w:t xml:space="preserve"> </w:t>
            </w:r>
            <w:r w:rsidRPr="007A241B">
              <w:rPr>
                <w:rFonts w:asciiTheme="minorHAnsi" w:hAnsiTheme="minorHAnsi"/>
                <w:i/>
                <w:color w:val="auto"/>
                <w:szCs w:val="22"/>
                <w:u w:val="single"/>
              </w:rPr>
              <w:t>prokazatelně a jednoznačně</w:t>
            </w:r>
            <w:r w:rsidRPr="007A241B">
              <w:rPr>
                <w:rFonts w:asciiTheme="minorHAnsi" w:hAnsiTheme="minorHAnsi"/>
                <w:i/>
                <w:color w:val="auto"/>
                <w:szCs w:val="22"/>
              </w:rPr>
              <w:t xml:space="preserve"> vyplývat splnění požadavků zadavatele</w:t>
            </w:r>
            <w:r w:rsidR="00B5274C">
              <w:rPr>
                <w:rFonts w:asciiTheme="minorHAnsi" w:hAnsiTheme="minorHAnsi"/>
                <w:i/>
                <w:color w:val="auto"/>
                <w:szCs w:val="22"/>
              </w:rPr>
              <w:t xml:space="preserve"> uvedených v levém sloupci</w:t>
            </w:r>
            <w:r w:rsidRPr="007A241B">
              <w:rPr>
                <w:rFonts w:asciiTheme="minorHAnsi" w:hAnsiTheme="minorHAnsi"/>
                <w:i/>
                <w:color w:val="auto"/>
                <w:szCs w:val="22"/>
              </w:rPr>
              <w:t>.</w:t>
            </w:r>
          </w:p>
        </w:tc>
      </w:tr>
      <w:tr w:rsidR="00F30E1C" w:rsidRPr="007A241B" w14:paraId="58E3A555" w14:textId="77777777" w:rsidTr="00F30E1C">
        <w:trPr>
          <w:trHeight w:val="133"/>
        </w:trPr>
        <w:tc>
          <w:tcPr>
            <w:tcW w:w="5315" w:type="dxa"/>
            <w:shd w:val="clear" w:color="auto" w:fill="D9D9D9"/>
            <w:vAlign w:val="center"/>
          </w:tcPr>
          <w:p w14:paraId="28653A0D" w14:textId="06C66352" w:rsidR="00F30E1C" w:rsidRPr="007A241B" w:rsidRDefault="00B21E0A" w:rsidP="00F30E1C">
            <w:pPr>
              <w:keepNext/>
              <w:spacing w:before="240" w:after="240"/>
              <w:jc w:val="center"/>
              <w:rPr>
                <w:rFonts w:asciiTheme="minorHAnsi" w:hAnsiTheme="minorHAnsi"/>
                <w:color w:val="auto"/>
                <w:szCs w:val="22"/>
              </w:rPr>
            </w:pPr>
            <w:r>
              <w:rPr>
                <w:rFonts w:asciiTheme="minorHAnsi" w:hAnsiTheme="minorHAnsi"/>
                <w:color w:val="auto"/>
                <w:szCs w:val="22"/>
              </w:rPr>
              <w:lastRenderedPageBreak/>
              <w:t>Splnění technické kvalifikace dle § 79 odst. 2 písm. c) a d) ZZVZ prokazuje dodavatel</w:t>
            </w:r>
            <w:r w:rsidR="00F30E1C" w:rsidRPr="007A241B">
              <w:rPr>
                <w:rFonts w:asciiTheme="minorHAnsi" w:hAnsiTheme="minorHAnsi"/>
                <w:color w:val="auto"/>
                <w:szCs w:val="22"/>
              </w:rPr>
              <w:t>:</w:t>
            </w:r>
          </w:p>
        </w:tc>
        <w:tc>
          <w:tcPr>
            <w:tcW w:w="3854" w:type="dxa"/>
            <w:shd w:val="clear" w:color="auto" w:fill="D9D9D9"/>
            <w:vAlign w:val="center"/>
          </w:tcPr>
          <w:p w14:paraId="4E70CFE0" w14:textId="77777777" w:rsidR="00F30E1C" w:rsidRPr="007A241B" w:rsidRDefault="00F30E1C" w:rsidP="00F30E1C">
            <w:pPr>
              <w:widowControl w:val="0"/>
              <w:spacing w:line="280" w:lineRule="atLeast"/>
              <w:jc w:val="center"/>
              <w:rPr>
                <w:rFonts w:asciiTheme="minorHAnsi" w:hAnsiTheme="minorHAnsi"/>
                <w:color w:val="auto"/>
                <w:szCs w:val="22"/>
              </w:rPr>
            </w:pPr>
            <w:r w:rsidRPr="007A241B">
              <w:rPr>
                <w:rFonts w:asciiTheme="minorHAnsi" w:hAnsiTheme="minorHAnsi"/>
                <w:color w:val="auto"/>
                <w:szCs w:val="22"/>
              </w:rPr>
              <w:t>Způsob prokázání splnění:</w:t>
            </w:r>
          </w:p>
        </w:tc>
      </w:tr>
      <w:tr w:rsidR="00F30E1C" w:rsidRPr="007A241B" w14:paraId="6E02158F" w14:textId="77777777" w:rsidTr="00F30E1C">
        <w:trPr>
          <w:trHeight w:val="133"/>
        </w:trPr>
        <w:tc>
          <w:tcPr>
            <w:tcW w:w="5315" w:type="dxa"/>
          </w:tcPr>
          <w:p w14:paraId="304A895E" w14:textId="77777777" w:rsidR="00F30E1C" w:rsidRPr="007A241B" w:rsidRDefault="00F30E1C" w:rsidP="00336ABE">
            <w:pPr>
              <w:numPr>
                <w:ilvl w:val="0"/>
                <w:numId w:val="54"/>
              </w:numPr>
              <w:spacing w:before="240" w:after="240"/>
              <w:ind w:right="147"/>
              <w:jc w:val="both"/>
              <w:rPr>
                <w:rFonts w:asciiTheme="minorHAnsi" w:hAnsiTheme="minorHAnsi" w:cstheme="minorHAnsi"/>
                <w:color w:val="auto"/>
                <w:szCs w:val="22"/>
              </w:rPr>
            </w:pPr>
            <w:bookmarkStart w:id="204" w:name="_Ref129089889"/>
            <w:r w:rsidRPr="007A241B">
              <w:rPr>
                <w:rFonts w:asciiTheme="minorHAnsi" w:hAnsiTheme="minorHAnsi" w:cstheme="minorHAnsi"/>
                <w:color w:val="auto"/>
                <w:szCs w:val="22"/>
              </w:rPr>
              <w:t xml:space="preserve">předložením </w:t>
            </w:r>
            <w:r w:rsidRPr="00EB0788">
              <w:rPr>
                <w:rFonts w:asciiTheme="minorHAnsi" w:hAnsiTheme="minorHAnsi" w:cstheme="minorHAnsi"/>
                <w:color w:val="auto"/>
                <w:szCs w:val="22"/>
              </w:rPr>
              <w:t>seznam</w:t>
            </w:r>
            <w:r>
              <w:rPr>
                <w:rFonts w:asciiTheme="minorHAnsi" w:hAnsiTheme="minorHAnsi" w:cstheme="minorHAnsi"/>
                <w:color w:val="auto"/>
                <w:szCs w:val="22"/>
              </w:rPr>
              <w:t>u</w:t>
            </w:r>
            <w:r w:rsidRPr="00EB0788">
              <w:rPr>
                <w:rFonts w:asciiTheme="minorHAnsi" w:hAnsiTheme="minorHAnsi" w:cstheme="minorHAnsi"/>
                <w:color w:val="auto"/>
                <w:szCs w:val="22"/>
              </w:rPr>
              <w:t xml:space="preserve"> techniků, jež se budou podílet na plnění veřejné zakázky</w:t>
            </w:r>
            <w:r w:rsidRPr="007A241B">
              <w:rPr>
                <w:rFonts w:asciiTheme="minorHAnsi" w:hAnsiTheme="minorHAnsi" w:cstheme="minorHAnsi"/>
                <w:color w:val="auto"/>
                <w:szCs w:val="22"/>
              </w:rPr>
              <w:t>.</w:t>
            </w:r>
            <w:bookmarkEnd w:id="204"/>
          </w:p>
          <w:p w14:paraId="3684ACAC" w14:textId="77777777" w:rsidR="00F30E1C" w:rsidRPr="007A241B" w:rsidRDefault="00F30E1C" w:rsidP="00F30E1C">
            <w:pPr>
              <w:spacing w:before="240" w:after="240"/>
              <w:ind w:left="181" w:right="147"/>
              <w:jc w:val="both"/>
              <w:rPr>
                <w:rFonts w:asciiTheme="minorHAnsi" w:hAnsiTheme="minorHAnsi" w:cstheme="minorHAnsi"/>
                <w:bCs/>
                <w:color w:val="auto"/>
                <w:szCs w:val="22"/>
              </w:rPr>
            </w:pPr>
            <w:r w:rsidRPr="007A241B">
              <w:rPr>
                <w:rFonts w:asciiTheme="minorHAnsi" w:hAnsiTheme="minorHAnsi" w:cstheme="minorHAnsi"/>
                <w:color w:val="auto"/>
                <w:szCs w:val="22"/>
              </w:rPr>
              <w:t>Zadavatel po</w:t>
            </w:r>
            <w:r>
              <w:rPr>
                <w:rFonts w:asciiTheme="minorHAnsi" w:hAnsiTheme="minorHAnsi" w:cstheme="minorHAnsi"/>
                <w:color w:val="auto"/>
                <w:szCs w:val="22"/>
              </w:rPr>
              <w:t>žaduje, aby mezi těmito osobami</w:t>
            </w:r>
            <w:r w:rsidRPr="007A241B">
              <w:rPr>
                <w:rFonts w:asciiTheme="minorHAnsi" w:hAnsiTheme="minorHAnsi" w:cstheme="minorHAnsi"/>
                <w:color w:val="auto"/>
                <w:szCs w:val="22"/>
              </w:rPr>
              <w:t xml:space="preserve"> byli alespoň následující </w:t>
            </w:r>
            <w:r>
              <w:rPr>
                <w:rFonts w:asciiTheme="minorHAnsi" w:hAnsiTheme="minorHAnsi" w:cstheme="minorHAnsi"/>
                <w:color w:val="auto"/>
                <w:szCs w:val="22"/>
              </w:rPr>
              <w:t>technici</w:t>
            </w:r>
            <w:r w:rsidRPr="007A241B">
              <w:rPr>
                <w:rFonts w:asciiTheme="minorHAnsi" w:hAnsiTheme="minorHAnsi" w:cstheme="minorHAnsi"/>
                <w:bCs/>
                <w:color w:val="auto"/>
                <w:szCs w:val="22"/>
              </w:rPr>
              <w:t>:</w:t>
            </w:r>
          </w:p>
          <w:p w14:paraId="1AE10DF1" w14:textId="77777777" w:rsidR="00F30E1C" w:rsidRPr="007A241B" w:rsidRDefault="00F30E1C" w:rsidP="00F30E1C">
            <w:pPr>
              <w:widowControl w:val="0"/>
              <w:ind w:left="993"/>
              <w:jc w:val="both"/>
              <w:rPr>
                <w:rFonts w:asciiTheme="minorHAnsi" w:hAnsiTheme="minorHAnsi" w:cstheme="minorHAnsi"/>
                <w:color w:val="auto"/>
                <w:szCs w:val="22"/>
              </w:rPr>
            </w:pPr>
          </w:p>
          <w:p w14:paraId="46E086A8" w14:textId="77777777" w:rsidR="00F30E1C" w:rsidRPr="007A241B" w:rsidRDefault="00F30E1C" w:rsidP="00336ABE">
            <w:pPr>
              <w:widowControl w:val="0"/>
              <w:numPr>
                <w:ilvl w:val="0"/>
                <w:numId w:val="53"/>
              </w:numPr>
              <w:spacing w:after="120" w:line="280" w:lineRule="atLeast"/>
              <w:jc w:val="both"/>
              <w:rPr>
                <w:rFonts w:asciiTheme="minorHAnsi" w:hAnsiTheme="minorHAnsi" w:cstheme="minorHAnsi"/>
                <w:color w:val="auto"/>
                <w:szCs w:val="22"/>
              </w:rPr>
            </w:pPr>
            <w:bookmarkStart w:id="205" w:name="_Ref129089891"/>
            <w:r>
              <w:rPr>
                <w:rFonts w:asciiTheme="minorHAnsi" w:hAnsiTheme="minorHAnsi" w:cstheme="minorHAnsi"/>
                <w:color w:val="auto"/>
                <w:szCs w:val="22"/>
              </w:rPr>
              <w:t>jeden (1) vedoucí technik</w:t>
            </w:r>
            <w:r w:rsidRPr="007A241B">
              <w:rPr>
                <w:rFonts w:asciiTheme="minorHAnsi" w:hAnsiTheme="minorHAnsi" w:cstheme="minorHAnsi"/>
                <w:color w:val="auto"/>
                <w:szCs w:val="22"/>
              </w:rPr>
              <w:t>, který bude prokazatelně splňovat následující požadavky:</w:t>
            </w:r>
            <w:bookmarkEnd w:id="205"/>
          </w:p>
          <w:p w14:paraId="2E9AA609" w14:textId="03F49D21" w:rsidR="00F30E1C" w:rsidRDefault="00F30E1C" w:rsidP="00F30E1C">
            <w:pPr>
              <w:widowControl w:val="0"/>
              <w:numPr>
                <w:ilvl w:val="0"/>
                <w:numId w:val="30"/>
              </w:numPr>
              <w:spacing w:after="120" w:line="280" w:lineRule="atLeast"/>
              <w:ind w:left="709" w:hanging="283"/>
              <w:jc w:val="both"/>
              <w:rPr>
                <w:rFonts w:asciiTheme="minorHAnsi" w:hAnsiTheme="minorHAnsi" w:cstheme="minorHAnsi"/>
                <w:color w:val="auto"/>
                <w:szCs w:val="22"/>
              </w:rPr>
            </w:pPr>
            <w:r w:rsidRPr="007A241B">
              <w:rPr>
                <w:rFonts w:asciiTheme="minorHAnsi" w:hAnsiTheme="minorHAnsi" w:cstheme="minorHAnsi"/>
                <w:color w:val="auto"/>
                <w:szCs w:val="22"/>
              </w:rPr>
              <w:t xml:space="preserve">praxe </w:t>
            </w:r>
            <w:r>
              <w:rPr>
                <w:rFonts w:asciiTheme="minorHAnsi" w:hAnsiTheme="minorHAnsi" w:cstheme="minorHAnsi"/>
                <w:color w:val="auto"/>
                <w:szCs w:val="22"/>
              </w:rPr>
              <w:t>v</w:t>
            </w:r>
            <w:r w:rsidR="00597EB1">
              <w:rPr>
                <w:rFonts w:asciiTheme="minorHAnsi" w:hAnsiTheme="minorHAnsi" w:cstheme="minorHAnsi"/>
                <w:color w:val="auto"/>
                <w:szCs w:val="22"/>
              </w:rPr>
              <w:t> nakládání s odpady na obdobné pozici</w:t>
            </w:r>
            <w:r w:rsidRPr="007A241B">
              <w:rPr>
                <w:rFonts w:asciiTheme="minorHAnsi" w:hAnsiTheme="minorHAnsi" w:cstheme="minorHAnsi"/>
                <w:color w:val="auto"/>
                <w:szCs w:val="22"/>
              </w:rPr>
              <w:t xml:space="preserve"> v délce nejméně </w:t>
            </w:r>
            <w:r w:rsidR="00391BB3">
              <w:rPr>
                <w:rFonts w:asciiTheme="minorHAnsi" w:hAnsiTheme="minorHAnsi" w:cstheme="minorHAnsi"/>
                <w:color w:val="auto"/>
                <w:szCs w:val="22"/>
              </w:rPr>
              <w:t>pěti</w:t>
            </w:r>
            <w:r>
              <w:rPr>
                <w:rFonts w:asciiTheme="minorHAnsi" w:hAnsiTheme="minorHAnsi" w:cstheme="minorHAnsi"/>
                <w:color w:val="auto"/>
                <w:szCs w:val="22"/>
              </w:rPr>
              <w:t xml:space="preserve"> (</w:t>
            </w:r>
            <w:r w:rsidR="00391BB3">
              <w:rPr>
                <w:rFonts w:asciiTheme="minorHAnsi" w:hAnsiTheme="minorHAnsi" w:cstheme="minorHAnsi"/>
                <w:color w:val="auto"/>
                <w:szCs w:val="22"/>
              </w:rPr>
              <w:t>5</w:t>
            </w:r>
            <w:r>
              <w:rPr>
                <w:rFonts w:asciiTheme="minorHAnsi" w:hAnsiTheme="minorHAnsi" w:cstheme="minorHAnsi"/>
                <w:color w:val="auto"/>
                <w:szCs w:val="22"/>
              </w:rPr>
              <w:t>) let;</w:t>
            </w:r>
          </w:p>
          <w:p w14:paraId="7DE07A49" w14:textId="644ACADB" w:rsidR="00F30E1C" w:rsidRPr="0087689D" w:rsidRDefault="000F243A" w:rsidP="00F30E1C">
            <w:pPr>
              <w:widowControl w:val="0"/>
              <w:numPr>
                <w:ilvl w:val="0"/>
                <w:numId w:val="30"/>
              </w:numPr>
              <w:spacing w:after="120" w:line="280" w:lineRule="atLeast"/>
              <w:ind w:left="709" w:hanging="283"/>
              <w:jc w:val="both"/>
              <w:rPr>
                <w:rFonts w:asciiTheme="minorHAnsi" w:hAnsiTheme="minorHAnsi" w:cstheme="minorHAnsi"/>
                <w:color w:val="auto"/>
                <w:szCs w:val="22"/>
              </w:rPr>
            </w:pPr>
            <w:r>
              <w:rPr>
                <w:rFonts w:asciiTheme="minorHAnsi" w:hAnsiTheme="minorHAnsi" w:cstheme="minorHAnsi"/>
                <w:color w:val="auto"/>
                <w:szCs w:val="22"/>
              </w:rPr>
              <w:t>zkušenost s minimálně jednou službou, která splňuje veškeré požadavky na významnou službu dle písm. a) bodu i. výše, a to na pozici vedoucího technika nebo obdobné pozici</w:t>
            </w:r>
            <w:r w:rsidR="00F30E1C" w:rsidRPr="0087689D">
              <w:rPr>
                <w:rFonts w:asciiTheme="minorHAnsi" w:hAnsiTheme="minorHAnsi" w:cstheme="minorHAnsi"/>
                <w:color w:val="auto"/>
                <w:szCs w:val="22"/>
              </w:rPr>
              <w:t>.</w:t>
            </w:r>
          </w:p>
          <w:p w14:paraId="27C04C9D" w14:textId="33D23E66" w:rsidR="00F30E1C" w:rsidRPr="00C4745C" w:rsidRDefault="006019A3" w:rsidP="00336ABE">
            <w:pPr>
              <w:widowControl w:val="0"/>
              <w:numPr>
                <w:ilvl w:val="0"/>
                <w:numId w:val="53"/>
              </w:numPr>
              <w:spacing w:after="120" w:line="280" w:lineRule="atLeast"/>
              <w:jc w:val="both"/>
              <w:rPr>
                <w:rFonts w:asciiTheme="minorHAnsi" w:hAnsiTheme="minorHAnsi"/>
                <w:color w:val="auto"/>
                <w:szCs w:val="22"/>
              </w:rPr>
            </w:pPr>
            <w:bookmarkStart w:id="206" w:name="_Ref129089895"/>
            <w:r>
              <w:rPr>
                <w:rFonts w:asciiTheme="minorHAnsi" w:hAnsiTheme="minorHAnsi" w:cstheme="minorHAnsi"/>
                <w:color w:val="auto"/>
                <w:szCs w:val="22"/>
              </w:rPr>
              <w:t>jeden</w:t>
            </w:r>
            <w:r w:rsidR="00F30E1C">
              <w:rPr>
                <w:rFonts w:asciiTheme="minorHAnsi" w:hAnsiTheme="minorHAnsi" w:cstheme="minorHAnsi"/>
                <w:color w:val="auto"/>
                <w:szCs w:val="22"/>
              </w:rPr>
              <w:t xml:space="preserve"> (</w:t>
            </w:r>
            <w:r>
              <w:rPr>
                <w:rFonts w:asciiTheme="minorHAnsi" w:hAnsiTheme="minorHAnsi" w:cstheme="minorHAnsi"/>
                <w:color w:val="auto"/>
                <w:szCs w:val="22"/>
              </w:rPr>
              <w:t>1</w:t>
            </w:r>
            <w:r w:rsidR="00F30E1C">
              <w:rPr>
                <w:rFonts w:asciiTheme="minorHAnsi" w:hAnsiTheme="minorHAnsi" w:cstheme="minorHAnsi"/>
                <w:color w:val="auto"/>
                <w:szCs w:val="22"/>
              </w:rPr>
              <w:t>) dispeče</w:t>
            </w:r>
            <w:r>
              <w:rPr>
                <w:rFonts w:asciiTheme="minorHAnsi" w:hAnsiTheme="minorHAnsi" w:cstheme="minorHAnsi"/>
                <w:color w:val="auto"/>
                <w:szCs w:val="22"/>
              </w:rPr>
              <w:t>r</w:t>
            </w:r>
            <w:r w:rsidR="00F30E1C">
              <w:rPr>
                <w:rFonts w:asciiTheme="minorHAnsi" w:hAnsiTheme="minorHAnsi" w:cstheme="minorHAnsi"/>
                <w:color w:val="auto"/>
                <w:szCs w:val="22"/>
              </w:rPr>
              <w:t xml:space="preserve"> svozu odpadu, kte</w:t>
            </w:r>
            <w:r>
              <w:rPr>
                <w:rFonts w:asciiTheme="minorHAnsi" w:hAnsiTheme="minorHAnsi" w:cstheme="minorHAnsi"/>
                <w:color w:val="auto"/>
                <w:szCs w:val="22"/>
              </w:rPr>
              <w:t>rý</w:t>
            </w:r>
            <w:r w:rsidR="00F30E1C">
              <w:rPr>
                <w:rFonts w:asciiTheme="minorHAnsi" w:hAnsiTheme="minorHAnsi" w:cstheme="minorHAnsi"/>
                <w:color w:val="auto"/>
                <w:szCs w:val="22"/>
              </w:rPr>
              <w:t xml:space="preserve"> bud</w:t>
            </w:r>
            <w:r>
              <w:rPr>
                <w:rFonts w:asciiTheme="minorHAnsi" w:hAnsiTheme="minorHAnsi" w:cstheme="minorHAnsi"/>
                <w:color w:val="auto"/>
                <w:szCs w:val="22"/>
              </w:rPr>
              <w:t>e</w:t>
            </w:r>
            <w:r w:rsidR="00F30E1C">
              <w:rPr>
                <w:rFonts w:asciiTheme="minorHAnsi" w:hAnsiTheme="minorHAnsi" w:cstheme="minorHAnsi"/>
                <w:color w:val="auto"/>
                <w:szCs w:val="22"/>
              </w:rPr>
              <w:t xml:space="preserve"> prokazatelně splňovat následující požadavky:</w:t>
            </w:r>
            <w:bookmarkEnd w:id="206"/>
          </w:p>
          <w:p w14:paraId="3E63FE91" w14:textId="175305D1" w:rsidR="00F30E1C" w:rsidRDefault="001B437F" w:rsidP="00F30E1C">
            <w:pPr>
              <w:widowControl w:val="0"/>
              <w:numPr>
                <w:ilvl w:val="0"/>
                <w:numId w:val="30"/>
              </w:numPr>
              <w:spacing w:after="120" w:line="280" w:lineRule="atLeast"/>
              <w:ind w:left="709" w:hanging="283"/>
              <w:jc w:val="both"/>
              <w:rPr>
                <w:rFonts w:asciiTheme="minorHAnsi" w:hAnsiTheme="minorHAnsi" w:cstheme="minorHAnsi"/>
                <w:color w:val="auto"/>
                <w:szCs w:val="22"/>
              </w:rPr>
            </w:pPr>
            <w:r w:rsidRPr="007A241B">
              <w:rPr>
                <w:rFonts w:asciiTheme="minorHAnsi" w:hAnsiTheme="minorHAnsi" w:cstheme="minorHAnsi"/>
                <w:color w:val="auto"/>
                <w:szCs w:val="22"/>
              </w:rPr>
              <w:t xml:space="preserve">praxe </w:t>
            </w:r>
            <w:r>
              <w:rPr>
                <w:rFonts w:asciiTheme="minorHAnsi" w:hAnsiTheme="minorHAnsi" w:cstheme="minorHAnsi"/>
                <w:color w:val="auto"/>
                <w:szCs w:val="22"/>
              </w:rPr>
              <w:t xml:space="preserve">v pozici dispečera svozu odpadu nebo na obdobné pozici </w:t>
            </w:r>
            <w:r w:rsidRPr="007A241B">
              <w:rPr>
                <w:rFonts w:asciiTheme="minorHAnsi" w:hAnsiTheme="minorHAnsi" w:cstheme="minorHAnsi"/>
                <w:color w:val="auto"/>
                <w:szCs w:val="22"/>
              </w:rPr>
              <w:t xml:space="preserve">v délce nejméně </w:t>
            </w:r>
            <w:r>
              <w:rPr>
                <w:rFonts w:asciiTheme="minorHAnsi" w:hAnsiTheme="minorHAnsi" w:cstheme="minorHAnsi"/>
                <w:color w:val="auto"/>
                <w:szCs w:val="22"/>
              </w:rPr>
              <w:t>pěti (5) let. Za obdobnou pozici se považuje</w:t>
            </w:r>
            <w:r w:rsidR="00391BB3">
              <w:rPr>
                <w:rFonts w:asciiTheme="minorHAnsi" w:hAnsiTheme="minorHAnsi" w:cstheme="minorHAnsi"/>
                <w:color w:val="auto"/>
                <w:szCs w:val="22"/>
              </w:rPr>
              <w:t xml:space="preserve"> </w:t>
            </w:r>
            <w:r>
              <w:rPr>
                <w:rFonts w:asciiTheme="minorHAnsi" w:hAnsiTheme="minorHAnsi" w:cstheme="minorHAnsi"/>
                <w:color w:val="auto"/>
                <w:szCs w:val="22"/>
              </w:rPr>
              <w:t>praxe dispečera v společnosti poskytující spediční, dopravní nebo obdobné služby</w:t>
            </w:r>
            <w:r w:rsidR="00F30E1C">
              <w:rPr>
                <w:rFonts w:asciiTheme="minorHAnsi" w:hAnsiTheme="minorHAnsi" w:cstheme="minorHAnsi"/>
                <w:color w:val="auto"/>
                <w:szCs w:val="22"/>
              </w:rPr>
              <w:t>.</w:t>
            </w:r>
          </w:p>
          <w:p w14:paraId="1D29D5DF" w14:textId="58E5FD05" w:rsidR="00F30E1C" w:rsidRDefault="001B437F" w:rsidP="00336ABE">
            <w:pPr>
              <w:widowControl w:val="0"/>
              <w:numPr>
                <w:ilvl w:val="0"/>
                <w:numId w:val="53"/>
              </w:numPr>
              <w:spacing w:after="120" w:line="280" w:lineRule="atLeast"/>
              <w:jc w:val="both"/>
              <w:rPr>
                <w:rFonts w:asciiTheme="minorHAnsi" w:hAnsiTheme="minorHAnsi" w:cstheme="minorHAnsi"/>
                <w:color w:val="auto"/>
                <w:szCs w:val="22"/>
              </w:rPr>
            </w:pPr>
            <w:r>
              <w:rPr>
                <w:rFonts w:asciiTheme="minorHAnsi" w:hAnsiTheme="minorHAnsi" w:cstheme="minorHAnsi"/>
                <w:color w:val="auto"/>
                <w:szCs w:val="22"/>
              </w:rPr>
              <w:lastRenderedPageBreak/>
              <w:t>šest</w:t>
            </w:r>
            <w:r w:rsidR="00F30E1C">
              <w:rPr>
                <w:rFonts w:asciiTheme="minorHAnsi" w:hAnsiTheme="minorHAnsi" w:cstheme="minorHAnsi"/>
                <w:color w:val="auto"/>
                <w:szCs w:val="22"/>
              </w:rPr>
              <w:t xml:space="preserve"> (</w:t>
            </w:r>
            <w:r>
              <w:rPr>
                <w:rFonts w:asciiTheme="minorHAnsi" w:hAnsiTheme="minorHAnsi" w:cstheme="minorHAnsi"/>
                <w:color w:val="auto"/>
                <w:szCs w:val="22"/>
              </w:rPr>
              <w:t>6</w:t>
            </w:r>
            <w:r w:rsidR="00F30E1C">
              <w:rPr>
                <w:rFonts w:asciiTheme="minorHAnsi" w:hAnsiTheme="minorHAnsi" w:cstheme="minorHAnsi"/>
                <w:color w:val="auto"/>
                <w:szCs w:val="22"/>
              </w:rPr>
              <w:t>) řidičů oprávněných k řízení vozidel určených k plnění této části veřejné zakázky</w:t>
            </w:r>
            <w:r w:rsidR="00F30E1C" w:rsidRPr="0047528E">
              <w:rPr>
                <w:rFonts w:asciiTheme="minorHAnsi" w:hAnsiTheme="minorHAnsi" w:cstheme="minorHAnsi"/>
                <w:color w:val="auto"/>
                <w:szCs w:val="22"/>
              </w:rPr>
              <w:t>;</w:t>
            </w:r>
          </w:p>
          <w:p w14:paraId="68FE93A4" w14:textId="6D663FB0" w:rsidR="00F30E1C" w:rsidRPr="0047528E" w:rsidRDefault="001B437F" w:rsidP="00336ABE">
            <w:pPr>
              <w:widowControl w:val="0"/>
              <w:numPr>
                <w:ilvl w:val="0"/>
                <w:numId w:val="53"/>
              </w:numPr>
              <w:spacing w:after="120" w:line="280" w:lineRule="atLeast"/>
              <w:jc w:val="both"/>
              <w:rPr>
                <w:rFonts w:asciiTheme="minorHAnsi" w:hAnsiTheme="minorHAnsi" w:cstheme="minorHAnsi"/>
                <w:color w:val="auto"/>
                <w:szCs w:val="22"/>
              </w:rPr>
            </w:pPr>
            <w:r>
              <w:rPr>
                <w:rFonts w:asciiTheme="minorHAnsi" w:hAnsiTheme="minorHAnsi" w:cstheme="minorHAnsi"/>
                <w:color w:val="auto"/>
                <w:szCs w:val="22"/>
              </w:rPr>
              <w:t>šest</w:t>
            </w:r>
            <w:r w:rsidR="00F30E1C" w:rsidRPr="0047528E">
              <w:rPr>
                <w:rFonts w:asciiTheme="minorHAnsi" w:hAnsiTheme="minorHAnsi" w:cstheme="minorHAnsi"/>
                <w:color w:val="auto"/>
                <w:szCs w:val="22"/>
              </w:rPr>
              <w:t xml:space="preserve"> (</w:t>
            </w:r>
            <w:r w:rsidR="00391BB3">
              <w:rPr>
                <w:rFonts w:asciiTheme="minorHAnsi" w:hAnsiTheme="minorHAnsi" w:cstheme="minorHAnsi"/>
                <w:color w:val="auto"/>
                <w:szCs w:val="22"/>
              </w:rPr>
              <w:t>6</w:t>
            </w:r>
            <w:r w:rsidR="00F30E1C" w:rsidRPr="0047528E">
              <w:rPr>
                <w:rFonts w:asciiTheme="minorHAnsi" w:hAnsiTheme="minorHAnsi" w:cstheme="minorHAnsi"/>
                <w:color w:val="auto"/>
                <w:szCs w:val="22"/>
              </w:rPr>
              <w:t>) závozníků.</w:t>
            </w:r>
          </w:p>
          <w:p w14:paraId="0972ED4C" w14:textId="4B408B2C" w:rsidR="00F30E1C" w:rsidRPr="007A241B" w:rsidRDefault="00BA4EAC" w:rsidP="004C19F5">
            <w:pPr>
              <w:widowControl w:val="0"/>
              <w:spacing w:after="120" w:line="280" w:lineRule="atLeast"/>
              <w:jc w:val="both"/>
              <w:rPr>
                <w:rFonts w:asciiTheme="minorHAnsi" w:hAnsiTheme="minorHAnsi"/>
                <w:color w:val="auto"/>
                <w:szCs w:val="22"/>
              </w:rPr>
            </w:pPr>
            <w:r>
              <w:rPr>
                <w:rFonts w:asciiTheme="minorHAnsi" w:hAnsiTheme="minorHAnsi"/>
                <w:color w:val="auto"/>
                <w:szCs w:val="22"/>
              </w:rPr>
              <w:t>V případě, kdy dodavatel podává nabídky na obě části veřejné zakázky, není dodavatel oprávněn prokázat s</w:t>
            </w:r>
            <w:r w:rsidRPr="000B0E78">
              <w:rPr>
                <w:rFonts w:asciiTheme="minorHAnsi" w:hAnsiTheme="minorHAnsi"/>
                <w:color w:val="auto"/>
                <w:szCs w:val="22"/>
              </w:rPr>
              <w:t>plnění technické kvalifikace dle § 79 odst. 2 písm. c) a d) ZZVZ</w:t>
            </w:r>
            <w:r>
              <w:rPr>
                <w:rFonts w:asciiTheme="minorHAnsi" w:hAnsiTheme="minorHAnsi"/>
                <w:color w:val="auto"/>
                <w:szCs w:val="22"/>
              </w:rPr>
              <w:t xml:space="preserve"> ve vztahu k požadavkům na členy realizačního týmu dle bodu </w:t>
            </w:r>
            <w:r>
              <w:rPr>
                <w:rFonts w:asciiTheme="minorHAnsi" w:hAnsiTheme="minorHAnsi"/>
                <w:color w:val="auto"/>
                <w:szCs w:val="22"/>
              </w:rPr>
              <w:fldChar w:fldCharType="begin"/>
            </w:r>
            <w:r>
              <w:rPr>
                <w:rFonts w:asciiTheme="minorHAnsi" w:hAnsiTheme="minorHAnsi"/>
                <w:color w:val="auto"/>
                <w:szCs w:val="22"/>
              </w:rPr>
              <w:instrText xml:space="preserve"> REF _Ref129090278 \r \h </w:instrText>
            </w:r>
            <w:r>
              <w:rPr>
                <w:rFonts w:asciiTheme="minorHAnsi" w:hAnsiTheme="minorHAnsi"/>
                <w:color w:val="auto"/>
                <w:szCs w:val="22"/>
              </w:rPr>
            </w:r>
            <w:r>
              <w:rPr>
                <w:rFonts w:asciiTheme="minorHAnsi" w:hAnsiTheme="minorHAnsi"/>
                <w:color w:val="auto"/>
                <w:szCs w:val="22"/>
              </w:rPr>
              <w:fldChar w:fldCharType="separate"/>
            </w:r>
            <w:r>
              <w:rPr>
                <w:rFonts w:asciiTheme="minorHAnsi" w:hAnsiTheme="minorHAnsi"/>
                <w:color w:val="auto"/>
                <w:szCs w:val="22"/>
              </w:rPr>
              <w:t>i</w:t>
            </w:r>
            <w:r>
              <w:rPr>
                <w:rFonts w:asciiTheme="minorHAnsi" w:hAnsiTheme="minorHAnsi"/>
                <w:color w:val="auto"/>
                <w:szCs w:val="22"/>
              </w:rPr>
              <w:fldChar w:fldCharType="end"/>
            </w:r>
            <w:r>
              <w:rPr>
                <w:rFonts w:asciiTheme="minorHAnsi" w:hAnsiTheme="minorHAnsi"/>
                <w:color w:val="auto"/>
                <w:szCs w:val="22"/>
              </w:rPr>
              <w:t xml:space="preserve">. a bodu </w:t>
            </w:r>
            <w:r>
              <w:rPr>
                <w:rFonts w:asciiTheme="minorHAnsi" w:hAnsiTheme="minorHAnsi"/>
                <w:color w:val="auto"/>
                <w:szCs w:val="22"/>
              </w:rPr>
              <w:fldChar w:fldCharType="begin"/>
            </w:r>
            <w:r>
              <w:rPr>
                <w:rFonts w:asciiTheme="minorHAnsi" w:hAnsiTheme="minorHAnsi"/>
                <w:color w:val="auto"/>
                <w:szCs w:val="22"/>
              </w:rPr>
              <w:instrText xml:space="preserve"> REF _Ref129090292 \r \h </w:instrText>
            </w:r>
            <w:r>
              <w:rPr>
                <w:rFonts w:asciiTheme="minorHAnsi" w:hAnsiTheme="minorHAnsi"/>
                <w:color w:val="auto"/>
                <w:szCs w:val="22"/>
              </w:rPr>
            </w:r>
            <w:r>
              <w:rPr>
                <w:rFonts w:asciiTheme="minorHAnsi" w:hAnsiTheme="minorHAnsi"/>
                <w:color w:val="auto"/>
                <w:szCs w:val="22"/>
              </w:rPr>
              <w:fldChar w:fldCharType="separate"/>
            </w:r>
            <w:proofErr w:type="spellStart"/>
            <w:r>
              <w:rPr>
                <w:rFonts w:asciiTheme="minorHAnsi" w:hAnsiTheme="minorHAnsi"/>
                <w:color w:val="auto"/>
                <w:szCs w:val="22"/>
              </w:rPr>
              <w:t>ii</w:t>
            </w:r>
            <w:proofErr w:type="spellEnd"/>
            <w:r>
              <w:rPr>
                <w:rFonts w:asciiTheme="minorHAnsi" w:hAnsiTheme="minorHAnsi"/>
                <w:color w:val="auto"/>
                <w:szCs w:val="22"/>
              </w:rPr>
              <w:fldChar w:fldCharType="end"/>
            </w:r>
            <w:r>
              <w:rPr>
                <w:rFonts w:asciiTheme="minorHAnsi" w:hAnsiTheme="minorHAnsi"/>
                <w:color w:val="auto"/>
                <w:szCs w:val="22"/>
              </w:rPr>
              <w:t>. výše v obou částech veřejné zakázky prostřednictvím shodných osob. Pro každou část veřejné zakázky tak musí dodavatel uvést odlišné osoby na pozici vedoucí technik a odlišné osoby na pozici dispečera svozu odpadu.</w:t>
            </w:r>
          </w:p>
        </w:tc>
        <w:tc>
          <w:tcPr>
            <w:tcW w:w="3854" w:type="dxa"/>
            <w:vAlign w:val="center"/>
          </w:tcPr>
          <w:p w14:paraId="2662A65A" w14:textId="77777777" w:rsidR="00B21E0A" w:rsidRPr="007A241B" w:rsidRDefault="00B21E0A" w:rsidP="00B21E0A">
            <w:pPr>
              <w:widowControl w:val="0"/>
              <w:spacing w:before="600" w:line="280" w:lineRule="atLeast"/>
              <w:rPr>
                <w:rFonts w:asciiTheme="minorHAnsi" w:hAnsiTheme="minorHAnsi"/>
                <w:i/>
                <w:color w:val="auto"/>
                <w:szCs w:val="22"/>
              </w:rPr>
            </w:pPr>
            <w:r w:rsidRPr="007A241B">
              <w:rPr>
                <w:rFonts w:asciiTheme="minorHAnsi" w:hAnsiTheme="minorHAnsi"/>
                <w:i/>
                <w:color w:val="auto"/>
                <w:szCs w:val="22"/>
              </w:rPr>
              <w:lastRenderedPageBreak/>
              <w:t xml:space="preserve">Předložením seznamu </w:t>
            </w:r>
            <w:r>
              <w:rPr>
                <w:rFonts w:asciiTheme="minorHAnsi" w:hAnsiTheme="minorHAnsi"/>
                <w:i/>
                <w:color w:val="auto"/>
                <w:szCs w:val="22"/>
              </w:rPr>
              <w:t xml:space="preserve">techniků </w:t>
            </w:r>
          </w:p>
          <w:p w14:paraId="319482D1" w14:textId="77777777" w:rsidR="00B21E0A" w:rsidRDefault="00B21E0A" w:rsidP="00B21E0A">
            <w:pPr>
              <w:widowControl w:val="0"/>
              <w:spacing w:line="280" w:lineRule="atLeast"/>
              <w:rPr>
                <w:rFonts w:asciiTheme="minorHAnsi" w:hAnsiTheme="minorHAnsi"/>
                <w:i/>
                <w:color w:val="auto"/>
                <w:szCs w:val="22"/>
              </w:rPr>
            </w:pPr>
          </w:p>
          <w:p w14:paraId="1A87FD03" w14:textId="5AFC8647" w:rsidR="00F30E1C" w:rsidRPr="007A241B" w:rsidRDefault="00B21E0A" w:rsidP="00047D19">
            <w:pPr>
              <w:widowControl w:val="0"/>
              <w:spacing w:line="280" w:lineRule="atLeast"/>
              <w:jc w:val="both"/>
              <w:rPr>
                <w:rFonts w:asciiTheme="minorHAnsi" w:hAnsiTheme="minorHAnsi"/>
                <w:color w:val="auto"/>
                <w:szCs w:val="22"/>
              </w:rPr>
            </w:pPr>
            <w:r>
              <w:rPr>
                <w:rFonts w:asciiTheme="minorHAnsi" w:hAnsiTheme="minorHAnsi"/>
                <w:i/>
                <w:color w:val="auto"/>
                <w:szCs w:val="22"/>
              </w:rPr>
              <w:t>V seznamu techniků dodavatel uvede jmén</w:t>
            </w:r>
            <w:r w:rsidR="00D57DE7">
              <w:rPr>
                <w:rFonts w:asciiTheme="minorHAnsi" w:hAnsiTheme="minorHAnsi"/>
                <w:i/>
                <w:color w:val="auto"/>
                <w:szCs w:val="22"/>
              </w:rPr>
              <w:t xml:space="preserve">o a </w:t>
            </w:r>
            <w:r>
              <w:rPr>
                <w:rFonts w:asciiTheme="minorHAnsi" w:hAnsiTheme="minorHAnsi"/>
                <w:i/>
                <w:color w:val="auto"/>
                <w:szCs w:val="22"/>
              </w:rPr>
              <w:t>příjmení</w:t>
            </w:r>
            <w:r w:rsidR="00D57DE7">
              <w:rPr>
                <w:rFonts w:asciiTheme="minorHAnsi" w:hAnsiTheme="minorHAnsi"/>
                <w:i/>
                <w:color w:val="auto"/>
                <w:szCs w:val="22"/>
              </w:rPr>
              <w:t xml:space="preserve"> </w:t>
            </w:r>
            <w:r>
              <w:rPr>
                <w:rFonts w:asciiTheme="minorHAnsi" w:hAnsiTheme="minorHAnsi"/>
                <w:i/>
                <w:color w:val="auto"/>
                <w:szCs w:val="22"/>
              </w:rPr>
              <w:t xml:space="preserve">všech techniků, vztah technika k dodavateli (pracovněprávní, </w:t>
            </w:r>
            <w:proofErr w:type="spellStart"/>
            <w:r w:rsidR="00D57DE7">
              <w:rPr>
                <w:rFonts w:asciiTheme="minorHAnsi" w:hAnsiTheme="minorHAnsi"/>
                <w:i/>
                <w:color w:val="auto"/>
                <w:szCs w:val="22"/>
              </w:rPr>
              <w:t>po</w:t>
            </w:r>
            <w:r>
              <w:rPr>
                <w:rFonts w:asciiTheme="minorHAnsi" w:hAnsiTheme="minorHAnsi"/>
                <w:i/>
                <w:color w:val="auto"/>
                <w:szCs w:val="22"/>
              </w:rPr>
              <w:t>dodavatelský</w:t>
            </w:r>
            <w:proofErr w:type="spellEnd"/>
            <w:r>
              <w:rPr>
                <w:rFonts w:asciiTheme="minorHAnsi" w:hAnsiTheme="minorHAnsi"/>
                <w:i/>
                <w:color w:val="auto"/>
                <w:szCs w:val="22"/>
              </w:rPr>
              <w:t xml:space="preserve"> či jiný) a dále informace, z nichž musí </w:t>
            </w:r>
            <w:r w:rsidRPr="007A241B">
              <w:rPr>
                <w:rFonts w:asciiTheme="minorHAnsi" w:hAnsiTheme="minorHAnsi"/>
                <w:i/>
                <w:color w:val="auto"/>
                <w:szCs w:val="22"/>
                <w:u w:val="single"/>
              </w:rPr>
              <w:t>prokazatelně a jednoznačně</w:t>
            </w:r>
            <w:r w:rsidRPr="007A241B">
              <w:rPr>
                <w:rFonts w:asciiTheme="minorHAnsi" w:hAnsiTheme="minorHAnsi"/>
                <w:i/>
                <w:color w:val="auto"/>
                <w:szCs w:val="22"/>
              </w:rPr>
              <w:t xml:space="preserve"> vyplývat splnění požadavků zadavatele požadavků zadavatele</w:t>
            </w:r>
            <w:r>
              <w:rPr>
                <w:rFonts w:asciiTheme="minorHAnsi" w:hAnsiTheme="minorHAnsi"/>
                <w:i/>
                <w:color w:val="auto"/>
                <w:szCs w:val="22"/>
              </w:rPr>
              <w:t xml:space="preserve"> uvedených v levém sloupci </w:t>
            </w:r>
            <w:r w:rsidRPr="00AA608B">
              <w:rPr>
                <w:rFonts w:asciiTheme="minorHAnsi" w:hAnsiTheme="minorHAnsi"/>
                <w:i/>
                <w:color w:val="auto"/>
                <w:szCs w:val="22"/>
              </w:rPr>
              <w:t xml:space="preserve">včetně </w:t>
            </w:r>
            <w:r w:rsidRPr="003B2A0A">
              <w:rPr>
                <w:rFonts w:asciiTheme="minorHAnsi" w:hAnsiTheme="minorHAnsi"/>
                <w:i/>
                <w:color w:val="auto"/>
                <w:szCs w:val="22"/>
              </w:rPr>
              <w:t xml:space="preserve">délky praxe, </w:t>
            </w:r>
            <w:r w:rsidRPr="002F107E">
              <w:rPr>
                <w:rFonts w:asciiTheme="minorHAnsi" w:hAnsiTheme="minorHAnsi"/>
                <w:i/>
                <w:color w:val="auto"/>
                <w:szCs w:val="22"/>
              </w:rPr>
              <w:t>informace o významných službách</w:t>
            </w:r>
            <w:r w:rsidRPr="003B2A0A">
              <w:rPr>
                <w:rFonts w:asciiTheme="minorHAnsi" w:hAnsiTheme="minorHAnsi"/>
                <w:i/>
                <w:color w:val="auto"/>
                <w:szCs w:val="22"/>
              </w:rPr>
              <w:t xml:space="preserve"> či </w:t>
            </w:r>
            <w:r w:rsidR="00D57DE7" w:rsidRPr="003B2A0A">
              <w:rPr>
                <w:rFonts w:asciiTheme="minorHAnsi" w:hAnsiTheme="minorHAnsi"/>
                <w:i/>
                <w:color w:val="auto"/>
                <w:szCs w:val="22"/>
              </w:rPr>
              <w:t xml:space="preserve">informace o </w:t>
            </w:r>
            <w:r w:rsidRPr="003B2A0A">
              <w:rPr>
                <w:rFonts w:asciiTheme="minorHAnsi" w:hAnsiTheme="minorHAnsi"/>
                <w:i/>
                <w:color w:val="auto"/>
                <w:szCs w:val="22"/>
              </w:rPr>
              <w:t>oprávnění k řízení</w:t>
            </w:r>
            <w:r w:rsidRPr="00AA608B">
              <w:rPr>
                <w:rFonts w:asciiTheme="minorHAnsi" w:hAnsiTheme="minorHAnsi"/>
                <w:i/>
                <w:color w:val="auto"/>
                <w:szCs w:val="22"/>
              </w:rPr>
              <w:t xml:space="preserve"> vozidel</w:t>
            </w:r>
            <w:r>
              <w:rPr>
                <w:rFonts w:asciiTheme="minorHAnsi" w:hAnsiTheme="minorHAnsi"/>
                <w:i/>
                <w:color w:val="auto"/>
                <w:szCs w:val="22"/>
              </w:rPr>
              <w:t xml:space="preserve"> (v případě, že jsou tyto informace u konkrétního technika požadovány)</w:t>
            </w:r>
            <w:r w:rsidRPr="00AA608B">
              <w:rPr>
                <w:rFonts w:asciiTheme="minorHAnsi" w:hAnsiTheme="minorHAnsi"/>
                <w:i/>
                <w:color w:val="auto"/>
                <w:szCs w:val="22"/>
              </w:rPr>
              <w:t>.</w:t>
            </w:r>
          </w:p>
        </w:tc>
      </w:tr>
      <w:tr w:rsidR="00F30E1C" w:rsidRPr="007A241B" w14:paraId="40BCE1A7" w14:textId="77777777" w:rsidTr="00126155">
        <w:trPr>
          <w:trHeight w:val="133"/>
        </w:trPr>
        <w:tc>
          <w:tcPr>
            <w:tcW w:w="5315" w:type="dxa"/>
            <w:tcBorders>
              <w:top w:val="single" w:sz="4" w:space="0" w:color="auto"/>
              <w:left w:val="single" w:sz="4" w:space="0" w:color="auto"/>
              <w:bottom w:val="single" w:sz="4" w:space="0" w:color="auto"/>
              <w:right w:val="single" w:sz="4" w:space="0" w:color="auto"/>
            </w:tcBorders>
            <w:shd w:val="clear" w:color="auto" w:fill="D9D9D9"/>
            <w:vAlign w:val="center"/>
          </w:tcPr>
          <w:p w14:paraId="6101F500" w14:textId="7965AA82" w:rsidR="00F30E1C" w:rsidRPr="002941D0" w:rsidRDefault="00126155" w:rsidP="00126155">
            <w:pPr>
              <w:spacing w:before="240" w:after="240"/>
              <w:ind w:left="786" w:right="147" w:hanging="360"/>
              <w:jc w:val="center"/>
              <w:rPr>
                <w:rFonts w:asciiTheme="minorHAnsi" w:hAnsiTheme="minorHAnsi" w:cstheme="minorHAnsi"/>
                <w:color w:val="auto"/>
                <w:szCs w:val="22"/>
              </w:rPr>
            </w:pPr>
            <w:r w:rsidRPr="00126155">
              <w:rPr>
                <w:rFonts w:asciiTheme="minorHAnsi" w:hAnsiTheme="minorHAnsi" w:cstheme="minorHAnsi"/>
                <w:color w:val="auto"/>
                <w:szCs w:val="22"/>
              </w:rPr>
              <w:t xml:space="preserve">Splnění technické kvalifikace dle § 79 odst. 2 písm. </w:t>
            </w:r>
            <w:r>
              <w:rPr>
                <w:rFonts w:asciiTheme="minorHAnsi" w:hAnsiTheme="minorHAnsi" w:cstheme="minorHAnsi"/>
                <w:color w:val="auto"/>
                <w:szCs w:val="22"/>
              </w:rPr>
              <w:t>j)</w:t>
            </w:r>
            <w:r w:rsidRPr="00126155">
              <w:rPr>
                <w:rFonts w:asciiTheme="minorHAnsi" w:hAnsiTheme="minorHAnsi" w:cstheme="minorHAnsi"/>
                <w:color w:val="auto"/>
                <w:szCs w:val="22"/>
              </w:rPr>
              <w:t xml:space="preserve"> ZZVZ prokazuje dodavatel:</w:t>
            </w:r>
          </w:p>
        </w:tc>
        <w:tc>
          <w:tcPr>
            <w:tcW w:w="3854" w:type="dxa"/>
            <w:tcBorders>
              <w:top w:val="single" w:sz="4" w:space="0" w:color="auto"/>
              <w:left w:val="single" w:sz="4" w:space="0" w:color="auto"/>
              <w:bottom w:val="single" w:sz="4" w:space="0" w:color="auto"/>
              <w:right w:val="single" w:sz="4" w:space="0" w:color="auto"/>
            </w:tcBorders>
            <w:shd w:val="clear" w:color="auto" w:fill="D9D9D9"/>
            <w:vAlign w:val="center"/>
          </w:tcPr>
          <w:p w14:paraId="2320E9FA" w14:textId="77777777" w:rsidR="00F30E1C" w:rsidRPr="002941D0" w:rsidRDefault="00F30E1C" w:rsidP="00F30E1C">
            <w:pPr>
              <w:widowControl w:val="0"/>
              <w:spacing w:before="600" w:line="280" w:lineRule="atLeast"/>
              <w:jc w:val="center"/>
              <w:rPr>
                <w:rFonts w:asciiTheme="minorHAnsi" w:hAnsiTheme="minorHAnsi"/>
                <w:i/>
                <w:color w:val="auto"/>
                <w:szCs w:val="22"/>
              </w:rPr>
            </w:pPr>
            <w:r w:rsidRPr="002941D0">
              <w:rPr>
                <w:rFonts w:asciiTheme="minorHAnsi" w:hAnsiTheme="minorHAnsi"/>
                <w:i/>
                <w:color w:val="auto"/>
                <w:szCs w:val="22"/>
              </w:rPr>
              <w:t>Způsob prokázání splnění:</w:t>
            </w:r>
          </w:p>
        </w:tc>
      </w:tr>
      <w:tr w:rsidR="00F30E1C" w:rsidRPr="007A241B" w14:paraId="406531CD" w14:textId="77777777" w:rsidTr="00F30E1C">
        <w:trPr>
          <w:trHeight w:val="133"/>
        </w:trPr>
        <w:tc>
          <w:tcPr>
            <w:tcW w:w="5315" w:type="dxa"/>
            <w:tcBorders>
              <w:top w:val="single" w:sz="4" w:space="0" w:color="auto"/>
              <w:left w:val="single" w:sz="4" w:space="0" w:color="auto"/>
              <w:bottom w:val="single" w:sz="4" w:space="0" w:color="auto"/>
              <w:right w:val="single" w:sz="4" w:space="0" w:color="auto"/>
            </w:tcBorders>
          </w:tcPr>
          <w:p w14:paraId="2929A899" w14:textId="77777777" w:rsidR="00F30E1C" w:rsidRPr="007A241B" w:rsidRDefault="00F30E1C" w:rsidP="00BA3AA4">
            <w:pPr>
              <w:numPr>
                <w:ilvl w:val="0"/>
                <w:numId w:val="54"/>
              </w:numPr>
              <w:spacing w:before="240" w:after="240"/>
              <w:ind w:right="147"/>
              <w:jc w:val="both"/>
              <w:rPr>
                <w:rFonts w:asciiTheme="minorHAnsi" w:hAnsiTheme="minorHAnsi" w:cstheme="minorHAnsi"/>
                <w:color w:val="auto"/>
                <w:szCs w:val="22"/>
              </w:rPr>
            </w:pPr>
            <w:r w:rsidRPr="007A241B">
              <w:rPr>
                <w:rFonts w:asciiTheme="minorHAnsi" w:hAnsiTheme="minorHAnsi" w:cstheme="minorHAnsi"/>
                <w:color w:val="auto"/>
                <w:szCs w:val="22"/>
              </w:rPr>
              <w:t xml:space="preserve">předložením </w:t>
            </w:r>
            <w:r w:rsidRPr="002941D0">
              <w:rPr>
                <w:rFonts w:asciiTheme="minorHAnsi" w:hAnsiTheme="minorHAnsi" w:cstheme="minorHAnsi"/>
                <w:color w:val="auto"/>
                <w:szCs w:val="22"/>
              </w:rPr>
              <w:t>přehled</w:t>
            </w:r>
            <w:r>
              <w:rPr>
                <w:rFonts w:asciiTheme="minorHAnsi" w:hAnsiTheme="minorHAnsi" w:cstheme="minorHAnsi"/>
                <w:color w:val="auto"/>
                <w:szCs w:val="22"/>
              </w:rPr>
              <w:t>u</w:t>
            </w:r>
            <w:r w:rsidRPr="002941D0">
              <w:rPr>
                <w:rFonts w:asciiTheme="minorHAnsi" w:hAnsiTheme="minorHAnsi" w:cstheme="minorHAnsi"/>
                <w:color w:val="auto"/>
                <w:szCs w:val="22"/>
              </w:rPr>
              <w:t xml:space="preserve"> nástrojů či pomůcek, provozních a technických zařízení, které bude mít dodavatel při plnění veřejné zakázky k dispozici</w:t>
            </w:r>
            <w:r w:rsidRPr="007A241B">
              <w:rPr>
                <w:rFonts w:asciiTheme="minorHAnsi" w:hAnsiTheme="minorHAnsi" w:cstheme="minorHAnsi"/>
                <w:color w:val="auto"/>
                <w:szCs w:val="22"/>
              </w:rPr>
              <w:t>.</w:t>
            </w:r>
          </w:p>
          <w:p w14:paraId="3E35C2C2" w14:textId="77777777" w:rsidR="00F30E1C" w:rsidRPr="002941D0" w:rsidRDefault="00F30E1C" w:rsidP="00F30E1C">
            <w:pPr>
              <w:spacing w:before="240" w:after="240"/>
              <w:ind w:left="786" w:right="147" w:hanging="360"/>
              <w:jc w:val="both"/>
              <w:rPr>
                <w:rFonts w:asciiTheme="minorHAnsi" w:hAnsiTheme="minorHAnsi" w:cstheme="minorHAnsi"/>
                <w:color w:val="auto"/>
                <w:szCs w:val="22"/>
              </w:rPr>
            </w:pPr>
            <w:r w:rsidRPr="007A241B">
              <w:rPr>
                <w:rFonts w:asciiTheme="minorHAnsi" w:hAnsiTheme="minorHAnsi" w:cstheme="minorHAnsi"/>
                <w:color w:val="auto"/>
                <w:szCs w:val="22"/>
              </w:rPr>
              <w:t>Zadavatel po</w:t>
            </w:r>
            <w:r>
              <w:rPr>
                <w:rFonts w:asciiTheme="minorHAnsi" w:hAnsiTheme="minorHAnsi" w:cstheme="minorHAnsi"/>
                <w:color w:val="auto"/>
                <w:szCs w:val="22"/>
              </w:rPr>
              <w:t xml:space="preserve">žaduje, aby měl dodavatel pro účely plnění veřejné zakázky k dispozici alespoň: </w:t>
            </w:r>
          </w:p>
          <w:p w14:paraId="2F7D69C3" w14:textId="77777777" w:rsidR="00F30E1C" w:rsidRPr="007A241B" w:rsidRDefault="00F30E1C" w:rsidP="00BA3AA4">
            <w:pPr>
              <w:widowControl w:val="0"/>
              <w:numPr>
                <w:ilvl w:val="0"/>
                <w:numId w:val="55"/>
              </w:numPr>
              <w:spacing w:after="120" w:line="280" w:lineRule="atLeast"/>
              <w:jc w:val="both"/>
              <w:rPr>
                <w:rFonts w:asciiTheme="minorHAnsi" w:hAnsiTheme="minorHAnsi" w:cstheme="minorHAnsi"/>
                <w:color w:val="auto"/>
                <w:szCs w:val="22"/>
              </w:rPr>
            </w:pPr>
            <w:r>
              <w:rPr>
                <w:rFonts w:asciiTheme="minorHAnsi" w:hAnsiTheme="minorHAnsi" w:cstheme="minorHAnsi"/>
                <w:color w:val="auto"/>
                <w:szCs w:val="22"/>
              </w:rPr>
              <w:t>následující vozový park</w:t>
            </w:r>
            <w:r w:rsidRPr="007A241B">
              <w:rPr>
                <w:rFonts w:asciiTheme="minorHAnsi" w:hAnsiTheme="minorHAnsi" w:cstheme="minorHAnsi"/>
                <w:color w:val="auto"/>
                <w:szCs w:val="22"/>
              </w:rPr>
              <w:t>:</w:t>
            </w:r>
          </w:p>
          <w:p w14:paraId="794F3D25" w14:textId="12853709" w:rsidR="00F30E1C" w:rsidRPr="007B24FC" w:rsidRDefault="00904F85" w:rsidP="00047D19">
            <w:pPr>
              <w:widowControl w:val="0"/>
              <w:numPr>
                <w:ilvl w:val="0"/>
                <w:numId w:val="30"/>
              </w:numPr>
              <w:spacing w:after="120" w:line="280" w:lineRule="atLeast"/>
              <w:jc w:val="both"/>
              <w:rPr>
                <w:rFonts w:asciiTheme="minorHAnsi" w:hAnsiTheme="minorHAnsi" w:cstheme="minorHAnsi"/>
                <w:color w:val="auto"/>
                <w:szCs w:val="22"/>
              </w:rPr>
            </w:pPr>
            <w:r>
              <w:rPr>
                <w:rFonts w:asciiTheme="minorHAnsi" w:hAnsiTheme="minorHAnsi" w:cstheme="minorHAnsi"/>
                <w:color w:val="auto"/>
                <w:szCs w:val="22"/>
              </w:rPr>
              <w:t>čtyři</w:t>
            </w:r>
            <w:r w:rsidR="00F30E1C" w:rsidRPr="00F00E7E">
              <w:rPr>
                <w:rFonts w:asciiTheme="minorHAnsi" w:hAnsiTheme="minorHAnsi" w:cstheme="minorHAnsi"/>
                <w:color w:val="auto"/>
                <w:szCs w:val="22"/>
              </w:rPr>
              <w:t xml:space="preserve"> (</w:t>
            </w:r>
            <w:r>
              <w:rPr>
                <w:rFonts w:asciiTheme="minorHAnsi" w:hAnsiTheme="minorHAnsi" w:cstheme="minorHAnsi"/>
                <w:color w:val="auto"/>
                <w:szCs w:val="22"/>
              </w:rPr>
              <w:t>4</w:t>
            </w:r>
            <w:r w:rsidR="00F30E1C" w:rsidRPr="00F00E7E">
              <w:rPr>
                <w:rFonts w:asciiTheme="minorHAnsi" w:hAnsiTheme="minorHAnsi" w:cstheme="minorHAnsi"/>
                <w:color w:val="auto"/>
                <w:szCs w:val="22"/>
              </w:rPr>
              <w:t>) vozid</w:t>
            </w:r>
            <w:r>
              <w:rPr>
                <w:rFonts w:asciiTheme="minorHAnsi" w:hAnsiTheme="minorHAnsi" w:cstheme="minorHAnsi"/>
                <w:color w:val="auto"/>
                <w:szCs w:val="22"/>
              </w:rPr>
              <w:t>la</w:t>
            </w:r>
            <w:r w:rsidR="00F30E1C" w:rsidRPr="00F00E7E">
              <w:rPr>
                <w:rFonts w:asciiTheme="minorHAnsi" w:hAnsiTheme="minorHAnsi" w:cstheme="minorHAnsi"/>
                <w:color w:val="auto"/>
                <w:szCs w:val="22"/>
              </w:rPr>
              <w:t xml:space="preserve"> na svoz </w:t>
            </w:r>
            <w:r w:rsidR="00047D19" w:rsidRPr="00047D19">
              <w:rPr>
                <w:rFonts w:asciiTheme="minorHAnsi" w:hAnsiTheme="minorHAnsi" w:cstheme="minorHAnsi"/>
                <w:color w:val="auto"/>
                <w:szCs w:val="22"/>
              </w:rPr>
              <w:t xml:space="preserve">tříděného odpadu, svoz objemného </w:t>
            </w:r>
            <w:proofErr w:type="gramStart"/>
            <w:r w:rsidR="00047D19" w:rsidRPr="00047D19">
              <w:rPr>
                <w:rFonts w:asciiTheme="minorHAnsi" w:hAnsiTheme="minorHAnsi" w:cstheme="minorHAnsi"/>
                <w:color w:val="auto"/>
                <w:szCs w:val="22"/>
              </w:rPr>
              <w:t>odpadu,</w:t>
            </w:r>
            <w:proofErr w:type="gramEnd"/>
            <w:r w:rsidR="00047D19" w:rsidRPr="00047D19">
              <w:rPr>
                <w:rFonts w:asciiTheme="minorHAnsi" w:hAnsiTheme="minorHAnsi" w:cstheme="minorHAnsi"/>
                <w:color w:val="auto"/>
                <w:szCs w:val="22"/>
              </w:rPr>
              <w:t xml:space="preserve"> apod.</w:t>
            </w:r>
            <w:r w:rsidR="00F30E1C" w:rsidRPr="00F00E7E">
              <w:rPr>
                <w:rFonts w:asciiTheme="minorHAnsi" w:hAnsiTheme="minorHAnsi" w:cstheme="minorHAnsi"/>
                <w:color w:val="auto"/>
                <w:szCs w:val="22"/>
              </w:rPr>
              <w:t xml:space="preserve">, splňujících emisní normu min. EURO </w:t>
            </w:r>
            <w:r w:rsidR="00F53E8C">
              <w:rPr>
                <w:rFonts w:asciiTheme="minorHAnsi" w:hAnsiTheme="minorHAnsi" w:cstheme="minorHAnsi"/>
                <w:color w:val="auto"/>
                <w:szCs w:val="22"/>
              </w:rPr>
              <w:t>VI</w:t>
            </w:r>
            <w:r w:rsidR="00F30E1C" w:rsidRPr="00F00E7E">
              <w:rPr>
                <w:rFonts w:asciiTheme="minorHAnsi" w:hAnsiTheme="minorHAnsi" w:cstheme="minorHAnsi"/>
                <w:color w:val="auto"/>
                <w:szCs w:val="22"/>
              </w:rPr>
              <w:t xml:space="preserve">, z toho </w:t>
            </w:r>
            <w:r w:rsidR="00047D19">
              <w:rPr>
                <w:rFonts w:asciiTheme="minorHAnsi" w:hAnsiTheme="minorHAnsi" w:cstheme="minorHAnsi"/>
                <w:color w:val="auto"/>
                <w:szCs w:val="22"/>
              </w:rPr>
              <w:t>jedno</w:t>
            </w:r>
            <w:r w:rsidR="00F30E1C" w:rsidRPr="00F00E7E">
              <w:rPr>
                <w:rFonts w:asciiTheme="minorHAnsi" w:hAnsiTheme="minorHAnsi" w:cstheme="minorHAnsi"/>
                <w:color w:val="auto"/>
                <w:szCs w:val="22"/>
              </w:rPr>
              <w:t xml:space="preserve"> (</w:t>
            </w:r>
            <w:r w:rsidR="00047D19">
              <w:rPr>
                <w:rFonts w:asciiTheme="minorHAnsi" w:hAnsiTheme="minorHAnsi" w:cstheme="minorHAnsi"/>
                <w:color w:val="auto"/>
                <w:szCs w:val="22"/>
              </w:rPr>
              <w:t>1</w:t>
            </w:r>
            <w:r w:rsidR="00F30E1C" w:rsidRPr="00F00E7E">
              <w:rPr>
                <w:rFonts w:asciiTheme="minorHAnsi" w:hAnsiTheme="minorHAnsi" w:cstheme="minorHAnsi"/>
                <w:color w:val="auto"/>
                <w:szCs w:val="22"/>
              </w:rPr>
              <w:t>) vozidl</w:t>
            </w:r>
            <w:r w:rsidR="00047D19">
              <w:rPr>
                <w:rFonts w:asciiTheme="minorHAnsi" w:hAnsiTheme="minorHAnsi" w:cstheme="minorHAnsi"/>
                <w:color w:val="auto"/>
                <w:szCs w:val="22"/>
              </w:rPr>
              <w:t>o</w:t>
            </w:r>
            <w:r w:rsidR="00F30E1C" w:rsidRPr="00F00E7E">
              <w:rPr>
                <w:rFonts w:asciiTheme="minorHAnsi" w:hAnsiTheme="minorHAnsi" w:cstheme="minorHAnsi"/>
                <w:color w:val="auto"/>
                <w:szCs w:val="22"/>
              </w:rPr>
              <w:t xml:space="preserve"> s objemem nákladového prostoru do 10 m</w:t>
            </w:r>
            <w:r w:rsidR="00F30E1C" w:rsidRPr="00F00E7E">
              <w:rPr>
                <w:rFonts w:asciiTheme="minorHAnsi" w:hAnsiTheme="minorHAnsi" w:cstheme="minorHAnsi"/>
                <w:color w:val="auto"/>
                <w:szCs w:val="22"/>
                <w:vertAlign w:val="superscript"/>
              </w:rPr>
              <w:t>3</w:t>
            </w:r>
            <w:r w:rsidR="00F30E1C" w:rsidRPr="00F00E7E">
              <w:rPr>
                <w:rFonts w:asciiTheme="minorHAnsi" w:hAnsiTheme="minorHAnsi" w:cstheme="minorHAnsi"/>
                <w:color w:val="auto"/>
                <w:szCs w:val="22"/>
              </w:rPr>
              <w:t xml:space="preserve"> a </w:t>
            </w:r>
            <w:r w:rsidR="00047D19">
              <w:rPr>
                <w:rFonts w:asciiTheme="minorHAnsi" w:hAnsiTheme="minorHAnsi" w:cstheme="minorHAnsi"/>
                <w:color w:val="auto"/>
                <w:szCs w:val="22"/>
              </w:rPr>
              <w:t>tři</w:t>
            </w:r>
            <w:r w:rsidR="00047D19" w:rsidRPr="00F00E7E">
              <w:rPr>
                <w:rFonts w:asciiTheme="minorHAnsi" w:hAnsiTheme="minorHAnsi" w:cstheme="minorHAnsi"/>
                <w:color w:val="auto"/>
                <w:szCs w:val="22"/>
              </w:rPr>
              <w:t xml:space="preserve"> </w:t>
            </w:r>
            <w:r w:rsidR="00F30E1C" w:rsidRPr="00F00E7E">
              <w:rPr>
                <w:rFonts w:asciiTheme="minorHAnsi" w:hAnsiTheme="minorHAnsi" w:cstheme="minorHAnsi"/>
                <w:color w:val="auto"/>
                <w:szCs w:val="22"/>
              </w:rPr>
              <w:t>(</w:t>
            </w:r>
            <w:r w:rsidR="00047D19">
              <w:rPr>
                <w:rFonts w:asciiTheme="minorHAnsi" w:hAnsiTheme="minorHAnsi" w:cstheme="minorHAnsi"/>
                <w:color w:val="auto"/>
                <w:szCs w:val="22"/>
              </w:rPr>
              <w:t>3</w:t>
            </w:r>
            <w:r w:rsidR="00F30E1C" w:rsidRPr="00F00E7E">
              <w:rPr>
                <w:rFonts w:asciiTheme="minorHAnsi" w:hAnsiTheme="minorHAnsi" w:cstheme="minorHAnsi"/>
                <w:color w:val="auto"/>
                <w:szCs w:val="22"/>
              </w:rPr>
              <w:t>) s objemem nákladového prostoru nad 10 m</w:t>
            </w:r>
            <w:r w:rsidR="00F30E1C" w:rsidRPr="00F00E7E">
              <w:rPr>
                <w:rFonts w:asciiTheme="minorHAnsi" w:hAnsiTheme="minorHAnsi" w:cstheme="minorHAnsi"/>
                <w:color w:val="auto"/>
                <w:szCs w:val="22"/>
                <w:vertAlign w:val="superscript"/>
              </w:rPr>
              <w:t>3</w:t>
            </w:r>
            <w:r w:rsidR="00F30E1C" w:rsidRPr="00977D6E">
              <w:rPr>
                <w:rFonts w:asciiTheme="minorHAnsi" w:hAnsiTheme="minorHAnsi" w:cstheme="minorHAnsi"/>
                <w:color w:val="auto"/>
                <w:szCs w:val="22"/>
                <w:lang w:val="pl-PL"/>
              </w:rPr>
              <w:t>;</w:t>
            </w:r>
            <w:r w:rsidR="00F30E1C" w:rsidRPr="00977D6E">
              <w:rPr>
                <w:rFonts w:asciiTheme="minorHAnsi" w:hAnsiTheme="minorHAnsi" w:cstheme="minorHAnsi"/>
                <w:color w:val="auto"/>
                <w:szCs w:val="22"/>
                <w:vertAlign w:val="superscript"/>
                <w:lang w:val="pl-PL"/>
              </w:rPr>
              <w:t>1</w:t>
            </w:r>
          </w:p>
          <w:p w14:paraId="6FE9B670" w14:textId="7809FC82" w:rsidR="00F30E1C" w:rsidRDefault="006E7F0F" w:rsidP="00B32275">
            <w:pPr>
              <w:widowControl w:val="0"/>
              <w:numPr>
                <w:ilvl w:val="0"/>
                <w:numId w:val="30"/>
              </w:numPr>
              <w:spacing w:after="120" w:line="280" w:lineRule="atLeast"/>
              <w:jc w:val="both"/>
              <w:rPr>
                <w:rFonts w:asciiTheme="minorHAnsi" w:hAnsiTheme="minorHAnsi" w:cstheme="minorHAnsi"/>
                <w:color w:val="auto"/>
                <w:szCs w:val="22"/>
              </w:rPr>
            </w:pPr>
            <w:r>
              <w:rPr>
                <w:rFonts w:asciiTheme="minorHAnsi" w:hAnsiTheme="minorHAnsi" w:cstheme="minorHAnsi"/>
                <w:color w:val="auto"/>
                <w:szCs w:val="22"/>
              </w:rPr>
              <w:t>tři</w:t>
            </w:r>
            <w:r w:rsidR="00F30E1C">
              <w:rPr>
                <w:rFonts w:asciiTheme="minorHAnsi" w:hAnsiTheme="minorHAnsi" w:cstheme="minorHAnsi"/>
                <w:color w:val="auto"/>
                <w:szCs w:val="22"/>
              </w:rPr>
              <w:t xml:space="preserve"> (</w:t>
            </w:r>
            <w:r>
              <w:rPr>
                <w:rFonts w:asciiTheme="minorHAnsi" w:hAnsiTheme="minorHAnsi" w:cstheme="minorHAnsi"/>
                <w:color w:val="auto"/>
                <w:szCs w:val="22"/>
              </w:rPr>
              <w:t>3</w:t>
            </w:r>
            <w:r w:rsidR="00F30E1C">
              <w:rPr>
                <w:rFonts w:asciiTheme="minorHAnsi" w:hAnsiTheme="minorHAnsi" w:cstheme="minorHAnsi"/>
                <w:color w:val="auto"/>
                <w:szCs w:val="22"/>
              </w:rPr>
              <w:t xml:space="preserve">) hákové nakladače kontejnerů s hydraulickou rukou v kategorii nad 3,5 tuny, splňující emisní normu min. EURO </w:t>
            </w:r>
            <w:r w:rsidR="00375A2D">
              <w:rPr>
                <w:rFonts w:asciiTheme="minorHAnsi" w:hAnsiTheme="minorHAnsi" w:cstheme="minorHAnsi"/>
                <w:color w:val="auto"/>
                <w:szCs w:val="22"/>
              </w:rPr>
              <w:t>VI</w:t>
            </w:r>
            <w:r w:rsidR="00F30E1C">
              <w:rPr>
                <w:rFonts w:asciiTheme="minorHAnsi" w:hAnsiTheme="minorHAnsi" w:cstheme="minorHAnsi"/>
                <w:color w:val="auto"/>
                <w:szCs w:val="22"/>
              </w:rPr>
              <w:t xml:space="preserve"> a požadavky dohody o přepravě nebezpečných nákladů ADR</w:t>
            </w:r>
            <w:r w:rsidR="00F30E1C" w:rsidRPr="007436F7">
              <w:rPr>
                <w:rFonts w:asciiTheme="minorHAnsi" w:hAnsiTheme="minorHAnsi" w:cstheme="minorHAnsi"/>
                <w:color w:val="auto"/>
                <w:szCs w:val="22"/>
              </w:rPr>
              <w:t>;</w:t>
            </w:r>
            <w:r w:rsidR="00F30E1C" w:rsidRPr="007436F7">
              <w:rPr>
                <w:rFonts w:asciiTheme="minorHAnsi" w:hAnsiTheme="minorHAnsi" w:cstheme="minorHAnsi"/>
                <w:color w:val="auto"/>
                <w:szCs w:val="22"/>
                <w:vertAlign w:val="superscript"/>
              </w:rPr>
              <w:t>1</w:t>
            </w:r>
          </w:p>
          <w:p w14:paraId="37980B91" w14:textId="4FE8714B" w:rsidR="00047D19" w:rsidRPr="00047D19" w:rsidRDefault="00047D19" w:rsidP="00B32275">
            <w:pPr>
              <w:widowControl w:val="0"/>
              <w:numPr>
                <w:ilvl w:val="0"/>
                <w:numId w:val="30"/>
              </w:numPr>
              <w:spacing w:after="120" w:line="280" w:lineRule="atLeast"/>
              <w:jc w:val="both"/>
              <w:rPr>
                <w:rFonts w:asciiTheme="minorHAnsi" w:hAnsiTheme="minorHAnsi" w:cstheme="minorHAnsi"/>
                <w:color w:val="auto"/>
                <w:szCs w:val="22"/>
              </w:rPr>
            </w:pPr>
            <w:r w:rsidRPr="00AF1C55">
              <w:rPr>
                <w:rFonts w:asciiTheme="minorHAnsi" w:hAnsiTheme="minorHAnsi" w:cstheme="minorHAnsi"/>
                <w:color w:val="auto"/>
                <w:szCs w:val="22"/>
              </w:rPr>
              <w:t xml:space="preserve">jeden (1) ramenový nakladač kontejnerů v kategorii nad 3,5 t, splňující emisní normu min. EURO </w:t>
            </w:r>
            <w:r w:rsidR="00F53E8C">
              <w:rPr>
                <w:rFonts w:asciiTheme="minorHAnsi" w:hAnsiTheme="minorHAnsi" w:cstheme="minorHAnsi"/>
                <w:color w:val="auto"/>
                <w:szCs w:val="22"/>
              </w:rPr>
              <w:t>VI</w:t>
            </w:r>
            <w:r w:rsidR="00EA3ACD" w:rsidRPr="00AF1C55">
              <w:rPr>
                <w:rFonts w:asciiTheme="minorHAnsi" w:hAnsiTheme="minorHAnsi" w:cstheme="minorHAnsi"/>
                <w:color w:val="auto"/>
                <w:szCs w:val="22"/>
              </w:rPr>
              <w:t xml:space="preserve"> </w:t>
            </w:r>
            <w:r w:rsidRPr="00AF1C55">
              <w:rPr>
                <w:rFonts w:asciiTheme="minorHAnsi" w:hAnsiTheme="minorHAnsi" w:cstheme="minorHAnsi"/>
                <w:color w:val="auto"/>
                <w:szCs w:val="22"/>
              </w:rPr>
              <w:t>a požadavky dohody o přepravě nebezpečných nákladů ADR</w:t>
            </w:r>
            <w:r w:rsidRPr="007436F7">
              <w:rPr>
                <w:rFonts w:asciiTheme="minorHAnsi" w:hAnsiTheme="minorHAnsi" w:cstheme="minorHAnsi"/>
                <w:color w:val="auto"/>
                <w:szCs w:val="22"/>
              </w:rPr>
              <w:t>;</w:t>
            </w:r>
            <w:r w:rsidRPr="007436F7">
              <w:rPr>
                <w:rFonts w:asciiTheme="minorHAnsi" w:hAnsiTheme="minorHAnsi" w:cstheme="minorHAnsi"/>
                <w:color w:val="auto"/>
                <w:szCs w:val="22"/>
                <w:vertAlign w:val="superscript"/>
              </w:rPr>
              <w:t>1</w:t>
            </w:r>
          </w:p>
          <w:p w14:paraId="247B6B1F" w14:textId="1AF6C810" w:rsidR="00047D19" w:rsidRPr="00047D19" w:rsidRDefault="00047D19" w:rsidP="00B32275">
            <w:pPr>
              <w:widowControl w:val="0"/>
              <w:numPr>
                <w:ilvl w:val="0"/>
                <w:numId w:val="30"/>
              </w:numPr>
              <w:spacing w:after="120" w:line="280" w:lineRule="atLeast"/>
              <w:jc w:val="both"/>
              <w:rPr>
                <w:rFonts w:asciiTheme="minorHAnsi" w:hAnsiTheme="minorHAnsi" w:cstheme="minorHAnsi"/>
                <w:color w:val="auto"/>
                <w:szCs w:val="22"/>
              </w:rPr>
            </w:pPr>
            <w:r w:rsidRPr="00AF1C55">
              <w:rPr>
                <w:rFonts w:asciiTheme="minorHAnsi" w:hAnsiTheme="minorHAnsi" w:cstheme="minorHAnsi"/>
                <w:color w:val="auto"/>
                <w:szCs w:val="22"/>
              </w:rPr>
              <w:t xml:space="preserve">jeden (1) nákladní automobil se sklápěcí nástavbou </w:t>
            </w:r>
            <w:r w:rsidR="000E5780">
              <w:rPr>
                <w:rFonts w:asciiTheme="minorHAnsi" w:hAnsiTheme="minorHAnsi" w:cstheme="minorHAnsi"/>
                <w:color w:val="auto"/>
                <w:szCs w:val="22"/>
              </w:rPr>
              <w:t>o nosnosti minimálně 5 t</w:t>
            </w:r>
            <w:r w:rsidR="008B6873">
              <w:rPr>
                <w:rFonts w:asciiTheme="minorHAnsi" w:hAnsiTheme="minorHAnsi" w:cstheme="minorHAnsi"/>
                <w:color w:val="auto"/>
                <w:szCs w:val="22"/>
              </w:rPr>
              <w:t xml:space="preserve"> (</w:t>
            </w:r>
            <w:r w:rsidR="008B6873" w:rsidRPr="008B6873">
              <w:rPr>
                <w:rFonts w:asciiTheme="minorHAnsi" w:hAnsiTheme="minorHAnsi" w:cstheme="minorHAnsi"/>
                <w:color w:val="auto"/>
                <w:szCs w:val="22"/>
              </w:rPr>
              <w:t xml:space="preserve">automobil se sklopkou </w:t>
            </w:r>
            <w:r w:rsidR="008B6873">
              <w:rPr>
                <w:rFonts w:asciiTheme="minorHAnsi" w:hAnsiTheme="minorHAnsi" w:cstheme="minorHAnsi"/>
                <w:color w:val="auto"/>
                <w:szCs w:val="22"/>
              </w:rPr>
              <w:t>[</w:t>
            </w:r>
            <w:r w:rsidR="008B6873" w:rsidRPr="008B6873">
              <w:rPr>
                <w:rFonts w:asciiTheme="minorHAnsi" w:hAnsiTheme="minorHAnsi" w:cstheme="minorHAnsi"/>
                <w:color w:val="auto"/>
                <w:szCs w:val="22"/>
              </w:rPr>
              <w:t>tzv. sklápěč</w:t>
            </w:r>
            <w:r w:rsidR="008B6873">
              <w:rPr>
                <w:rFonts w:asciiTheme="minorHAnsi" w:hAnsiTheme="minorHAnsi" w:cstheme="minorHAnsi"/>
                <w:color w:val="auto"/>
                <w:szCs w:val="22"/>
              </w:rPr>
              <w:t>]</w:t>
            </w:r>
            <w:r w:rsidR="008B6873" w:rsidRPr="008B6873">
              <w:rPr>
                <w:rFonts w:asciiTheme="minorHAnsi" w:hAnsiTheme="minorHAnsi" w:cstheme="minorHAnsi"/>
                <w:color w:val="auto"/>
                <w:szCs w:val="22"/>
              </w:rPr>
              <w:t xml:space="preserve"> s nosností sklápěcí nástavby </w:t>
            </w:r>
            <w:r w:rsidR="008B6873">
              <w:rPr>
                <w:rFonts w:asciiTheme="minorHAnsi" w:hAnsiTheme="minorHAnsi" w:cstheme="minorHAnsi"/>
                <w:color w:val="auto"/>
                <w:szCs w:val="22"/>
              </w:rPr>
              <w:t>[</w:t>
            </w:r>
            <w:r w:rsidR="008B6873" w:rsidRPr="008B6873">
              <w:rPr>
                <w:rFonts w:asciiTheme="minorHAnsi" w:hAnsiTheme="minorHAnsi" w:cstheme="minorHAnsi"/>
                <w:color w:val="auto"/>
                <w:szCs w:val="22"/>
              </w:rPr>
              <w:t>sklopky</w:t>
            </w:r>
            <w:r w:rsidR="008B6873">
              <w:rPr>
                <w:rFonts w:asciiTheme="minorHAnsi" w:hAnsiTheme="minorHAnsi" w:cstheme="minorHAnsi"/>
                <w:color w:val="auto"/>
                <w:szCs w:val="22"/>
              </w:rPr>
              <w:t>]</w:t>
            </w:r>
            <w:r w:rsidR="008B6873" w:rsidRPr="008B6873">
              <w:rPr>
                <w:rFonts w:asciiTheme="minorHAnsi" w:hAnsiTheme="minorHAnsi" w:cstheme="minorHAnsi"/>
                <w:color w:val="auto"/>
                <w:szCs w:val="22"/>
              </w:rPr>
              <w:t xml:space="preserve"> alespoň 5 tun</w:t>
            </w:r>
            <w:r w:rsidR="008B6873">
              <w:rPr>
                <w:rFonts w:asciiTheme="minorHAnsi" w:hAnsiTheme="minorHAnsi" w:cstheme="minorHAnsi"/>
                <w:color w:val="auto"/>
                <w:szCs w:val="22"/>
              </w:rPr>
              <w:t>)</w:t>
            </w:r>
            <w:r w:rsidRPr="00AF1C55">
              <w:rPr>
                <w:rFonts w:asciiTheme="minorHAnsi" w:hAnsiTheme="minorHAnsi" w:cstheme="minorHAnsi"/>
                <w:color w:val="auto"/>
                <w:szCs w:val="22"/>
              </w:rPr>
              <w:t xml:space="preserve">, splňující emisní normu min. EURO </w:t>
            </w:r>
            <w:r w:rsidR="00F53E8C">
              <w:rPr>
                <w:rFonts w:asciiTheme="minorHAnsi" w:hAnsiTheme="minorHAnsi" w:cstheme="minorHAnsi"/>
                <w:color w:val="auto"/>
                <w:szCs w:val="22"/>
              </w:rPr>
              <w:t>VI</w:t>
            </w:r>
            <w:r w:rsidRPr="00AF1C55">
              <w:rPr>
                <w:rFonts w:asciiTheme="minorHAnsi" w:hAnsiTheme="minorHAnsi" w:cstheme="minorHAnsi"/>
                <w:color w:val="auto"/>
                <w:szCs w:val="22"/>
                <w:lang w:val="en-US"/>
              </w:rPr>
              <w:t>;</w:t>
            </w:r>
            <w:r w:rsidRPr="00AF1C55">
              <w:rPr>
                <w:rFonts w:asciiTheme="minorHAnsi" w:hAnsiTheme="minorHAnsi" w:cstheme="minorHAnsi"/>
                <w:color w:val="auto"/>
                <w:szCs w:val="22"/>
                <w:vertAlign w:val="superscript"/>
                <w:lang w:val="en-US"/>
              </w:rPr>
              <w:t>1</w:t>
            </w:r>
          </w:p>
          <w:p w14:paraId="7408EC95" w14:textId="78D456AE" w:rsidR="00F30E1C" w:rsidRPr="00F00E7E" w:rsidRDefault="00F30E1C" w:rsidP="00B32275">
            <w:pPr>
              <w:widowControl w:val="0"/>
              <w:numPr>
                <w:ilvl w:val="0"/>
                <w:numId w:val="30"/>
              </w:numPr>
              <w:spacing w:after="120" w:line="280" w:lineRule="atLeast"/>
              <w:jc w:val="both"/>
              <w:rPr>
                <w:rFonts w:asciiTheme="minorHAnsi" w:hAnsiTheme="minorHAnsi" w:cstheme="minorHAnsi"/>
                <w:color w:val="auto"/>
                <w:szCs w:val="22"/>
              </w:rPr>
            </w:pPr>
            <w:r>
              <w:rPr>
                <w:rFonts w:asciiTheme="minorHAnsi" w:hAnsiTheme="minorHAnsi" w:cstheme="minorHAnsi"/>
                <w:color w:val="auto"/>
                <w:szCs w:val="22"/>
              </w:rPr>
              <w:t>jedno (1) skříňové vozidlo s objemem nákladového prostoru alespoň 10 m</w:t>
            </w:r>
            <w:r>
              <w:rPr>
                <w:rFonts w:asciiTheme="minorHAnsi" w:hAnsiTheme="minorHAnsi" w:cstheme="minorHAnsi"/>
                <w:color w:val="auto"/>
                <w:szCs w:val="22"/>
                <w:vertAlign w:val="superscript"/>
              </w:rPr>
              <w:t>3</w:t>
            </w:r>
            <w:r>
              <w:rPr>
                <w:rFonts w:asciiTheme="minorHAnsi" w:hAnsiTheme="minorHAnsi" w:cstheme="minorHAnsi"/>
                <w:color w:val="auto"/>
                <w:szCs w:val="22"/>
              </w:rPr>
              <w:t xml:space="preserve"> splňující požadavky dohody o přepravě nebezpečných nákladů ADR</w:t>
            </w:r>
            <w:r w:rsidRPr="007436F7">
              <w:rPr>
                <w:rFonts w:asciiTheme="minorHAnsi" w:hAnsiTheme="minorHAnsi" w:cstheme="minorHAnsi"/>
                <w:color w:val="auto"/>
                <w:szCs w:val="22"/>
              </w:rPr>
              <w:t>.</w:t>
            </w:r>
            <w:r w:rsidRPr="007436F7">
              <w:rPr>
                <w:rFonts w:asciiTheme="minorHAnsi" w:hAnsiTheme="minorHAnsi" w:cstheme="minorHAnsi"/>
                <w:color w:val="auto"/>
                <w:szCs w:val="22"/>
                <w:vertAlign w:val="superscript"/>
              </w:rPr>
              <w:t>1</w:t>
            </w:r>
          </w:p>
          <w:p w14:paraId="156900C0" w14:textId="77777777" w:rsidR="00F30E1C" w:rsidRPr="007A241B" w:rsidRDefault="00F30E1C" w:rsidP="00BA3AA4">
            <w:pPr>
              <w:widowControl w:val="0"/>
              <w:numPr>
                <w:ilvl w:val="0"/>
                <w:numId w:val="55"/>
              </w:numPr>
              <w:spacing w:after="120" w:line="280" w:lineRule="atLeast"/>
              <w:jc w:val="both"/>
              <w:rPr>
                <w:rFonts w:asciiTheme="minorHAnsi" w:hAnsiTheme="minorHAnsi" w:cstheme="minorHAnsi"/>
                <w:color w:val="auto"/>
                <w:szCs w:val="22"/>
              </w:rPr>
            </w:pPr>
            <w:r>
              <w:rPr>
                <w:rFonts w:asciiTheme="minorHAnsi" w:hAnsiTheme="minorHAnsi" w:cstheme="minorHAnsi"/>
                <w:color w:val="auto"/>
                <w:szCs w:val="22"/>
              </w:rPr>
              <w:lastRenderedPageBreak/>
              <w:t>následující zařízení pro nakládání s odpady</w:t>
            </w:r>
            <w:r w:rsidRPr="007A241B">
              <w:rPr>
                <w:rFonts w:asciiTheme="minorHAnsi" w:hAnsiTheme="minorHAnsi" w:cstheme="minorHAnsi"/>
                <w:color w:val="auto"/>
                <w:szCs w:val="22"/>
              </w:rPr>
              <w:t>:</w:t>
            </w:r>
          </w:p>
          <w:p w14:paraId="7598F739" w14:textId="550880A9" w:rsidR="00F30E1C" w:rsidRPr="00AF1C55" w:rsidRDefault="00F30E1C" w:rsidP="00F30E1C">
            <w:pPr>
              <w:widowControl w:val="0"/>
              <w:numPr>
                <w:ilvl w:val="0"/>
                <w:numId w:val="30"/>
              </w:numPr>
              <w:spacing w:after="120" w:line="280" w:lineRule="atLeast"/>
              <w:ind w:left="709" w:hanging="283"/>
              <w:jc w:val="both"/>
              <w:rPr>
                <w:rFonts w:asciiTheme="minorHAnsi" w:hAnsiTheme="minorHAnsi" w:cstheme="minorHAnsi"/>
                <w:color w:val="auto"/>
                <w:szCs w:val="22"/>
              </w:rPr>
            </w:pPr>
            <w:r w:rsidRPr="000824B1">
              <w:rPr>
                <w:rFonts w:asciiTheme="minorHAnsi" w:hAnsiTheme="minorHAnsi" w:cstheme="minorHAnsi"/>
                <w:color w:val="auto"/>
                <w:szCs w:val="22"/>
              </w:rPr>
              <w:t xml:space="preserve">zařízení na </w:t>
            </w:r>
            <w:r w:rsidR="00FA7F18">
              <w:rPr>
                <w:rFonts w:asciiTheme="minorHAnsi" w:hAnsiTheme="minorHAnsi" w:cstheme="minorHAnsi"/>
                <w:color w:val="auto"/>
                <w:szCs w:val="22"/>
              </w:rPr>
              <w:t>využití</w:t>
            </w:r>
            <w:r w:rsidR="00FA7F18" w:rsidRPr="000824B1">
              <w:rPr>
                <w:rFonts w:asciiTheme="minorHAnsi" w:hAnsiTheme="minorHAnsi" w:cstheme="minorHAnsi"/>
                <w:color w:val="auto"/>
                <w:szCs w:val="22"/>
              </w:rPr>
              <w:t xml:space="preserve"> </w:t>
            </w:r>
            <w:r w:rsidRPr="000824B1">
              <w:rPr>
                <w:rFonts w:asciiTheme="minorHAnsi" w:hAnsiTheme="minorHAnsi" w:cstheme="minorHAnsi"/>
                <w:color w:val="auto"/>
                <w:szCs w:val="22"/>
              </w:rPr>
              <w:t xml:space="preserve">odpadů skupiny 20 dle Katalogu odpadů s </w:t>
            </w:r>
            <w:r>
              <w:rPr>
                <w:rFonts w:asciiTheme="minorHAnsi" w:hAnsiTheme="minorHAnsi" w:cstheme="minorHAnsi"/>
                <w:color w:val="auto"/>
                <w:szCs w:val="22"/>
              </w:rPr>
              <w:t>celkovou</w:t>
            </w:r>
            <w:r w:rsidRPr="000824B1">
              <w:rPr>
                <w:rFonts w:asciiTheme="minorHAnsi" w:hAnsiTheme="minorHAnsi" w:cstheme="minorHAnsi"/>
                <w:color w:val="auto"/>
                <w:szCs w:val="22"/>
              </w:rPr>
              <w:t xml:space="preserve"> kapacitou </w:t>
            </w:r>
            <w:r w:rsidRPr="00EA3ACD">
              <w:rPr>
                <w:rFonts w:asciiTheme="minorHAnsi" w:hAnsiTheme="minorHAnsi" w:cstheme="minorHAnsi"/>
                <w:color w:val="auto"/>
                <w:szCs w:val="22"/>
              </w:rPr>
              <w:t xml:space="preserve">vyhrazenou pro účely plnění veřejné zakázky alespoň </w:t>
            </w:r>
            <w:r w:rsidR="00FA7F18" w:rsidRPr="0064374D">
              <w:rPr>
                <w:rFonts w:asciiTheme="minorHAnsi" w:hAnsiTheme="minorHAnsi" w:cstheme="minorHAnsi"/>
                <w:color w:val="auto"/>
                <w:szCs w:val="22"/>
              </w:rPr>
              <w:t xml:space="preserve">40 </w:t>
            </w:r>
            <w:r w:rsidRPr="0064374D">
              <w:rPr>
                <w:rFonts w:asciiTheme="minorHAnsi" w:hAnsiTheme="minorHAnsi" w:cstheme="minorHAnsi"/>
                <w:color w:val="auto"/>
                <w:szCs w:val="22"/>
              </w:rPr>
              <w:t>000 tun</w:t>
            </w:r>
            <w:r w:rsidRPr="00AD756C">
              <w:rPr>
                <w:rFonts w:asciiTheme="minorHAnsi" w:hAnsiTheme="minorHAnsi" w:cstheme="minorHAnsi"/>
                <w:color w:val="auto"/>
                <w:szCs w:val="22"/>
              </w:rPr>
              <w:t>;</w:t>
            </w:r>
          </w:p>
          <w:p w14:paraId="1A1B0562" w14:textId="6AFF8CB1" w:rsidR="00FA7F18" w:rsidRPr="000E5780" w:rsidRDefault="00FA7F18" w:rsidP="00F30E1C">
            <w:pPr>
              <w:widowControl w:val="0"/>
              <w:numPr>
                <w:ilvl w:val="0"/>
                <w:numId w:val="30"/>
              </w:numPr>
              <w:spacing w:after="120" w:line="280" w:lineRule="atLeast"/>
              <w:ind w:left="709" w:hanging="283"/>
              <w:jc w:val="both"/>
              <w:rPr>
                <w:rFonts w:asciiTheme="minorHAnsi" w:hAnsiTheme="minorHAnsi" w:cstheme="minorHAnsi"/>
                <w:color w:val="auto"/>
                <w:szCs w:val="22"/>
              </w:rPr>
            </w:pPr>
            <w:r w:rsidRPr="007A2720">
              <w:rPr>
                <w:rFonts w:asciiTheme="minorHAnsi" w:hAnsiTheme="minorHAnsi" w:cstheme="minorHAnsi"/>
                <w:color w:val="auto"/>
                <w:szCs w:val="22"/>
              </w:rPr>
              <w:t>zařízení na odstranění odpadů zařazených do skupiny 20 dle Katalogu odpadů s celkovou kapacitou vyhrazenou pro účely plnění veřejné zakázky alespoň 25 000 tun</w:t>
            </w:r>
            <w:r w:rsidRPr="00AD756C">
              <w:rPr>
                <w:rFonts w:asciiTheme="minorHAnsi" w:hAnsiTheme="minorHAnsi" w:cstheme="minorHAnsi"/>
                <w:color w:val="auto"/>
                <w:szCs w:val="22"/>
              </w:rPr>
              <w:t>;</w:t>
            </w:r>
          </w:p>
          <w:p w14:paraId="085134FB" w14:textId="6156EE75" w:rsidR="00F30E1C" w:rsidRPr="00862A76" w:rsidRDefault="00F30E1C" w:rsidP="00F30E1C">
            <w:pPr>
              <w:widowControl w:val="0"/>
              <w:numPr>
                <w:ilvl w:val="0"/>
                <w:numId w:val="30"/>
              </w:numPr>
              <w:spacing w:after="120" w:line="280" w:lineRule="atLeast"/>
              <w:ind w:left="709" w:hanging="283"/>
              <w:jc w:val="both"/>
              <w:rPr>
                <w:rFonts w:asciiTheme="minorHAnsi" w:hAnsiTheme="minorHAnsi" w:cstheme="minorHAnsi"/>
                <w:color w:val="auto"/>
                <w:szCs w:val="22"/>
              </w:rPr>
            </w:pPr>
            <w:r w:rsidRPr="000824B1">
              <w:rPr>
                <w:rFonts w:asciiTheme="minorHAnsi" w:hAnsiTheme="minorHAnsi" w:cstheme="minorHAnsi"/>
                <w:color w:val="auto"/>
                <w:szCs w:val="22"/>
              </w:rPr>
              <w:t xml:space="preserve">kompostárna schválená k úpravě nebo využití </w:t>
            </w:r>
            <w:r w:rsidR="000E5780">
              <w:rPr>
                <w:rFonts w:asciiTheme="minorHAnsi" w:hAnsiTheme="minorHAnsi" w:cstheme="minorHAnsi"/>
                <w:color w:val="auto"/>
                <w:szCs w:val="22"/>
              </w:rPr>
              <w:t xml:space="preserve">biologicky rozložitelného </w:t>
            </w:r>
            <w:r w:rsidRPr="000824B1">
              <w:rPr>
                <w:rFonts w:asciiTheme="minorHAnsi" w:hAnsiTheme="minorHAnsi" w:cstheme="minorHAnsi"/>
                <w:color w:val="auto"/>
                <w:szCs w:val="22"/>
              </w:rPr>
              <w:t xml:space="preserve">komunálního odpadu </w:t>
            </w:r>
            <w:r>
              <w:rPr>
                <w:rFonts w:asciiTheme="minorHAnsi" w:hAnsiTheme="minorHAnsi" w:cstheme="minorHAnsi"/>
                <w:color w:val="auto"/>
                <w:szCs w:val="22"/>
              </w:rPr>
              <w:t xml:space="preserve">nebo odpadu </w:t>
            </w:r>
            <w:proofErr w:type="gramStart"/>
            <w:r>
              <w:rPr>
                <w:rFonts w:asciiTheme="minorHAnsi" w:hAnsiTheme="minorHAnsi" w:cstheme="minorHAnsi"/>
                <w:color w:val="auto"/>
                <w:szCs w:val="22"/>
              </w:rPr>
              <w:t>ze</w:t>
            </w:r>
            <w:proofErr w:type="gramEnd"/>
            <w:r>
              <w:rPr>
                <w:rFonts w:asciiTheme="minorHAnsi" w:hAnsiTheme="minorHAnsi" w:cstheme="minorHAnsi"/>
                <w:color w:val="auto"/>
                <w:szCs w:val="22"/>
              </w:rPr>
              <w:t xml:space="preserve"> zeleně </w:t>
            </w:r>
            <w:r w:rsidRPr="000824B1">
              <w:rPr>
                <w:rFonts w:asciiTheme="minorHAnsi" w:hAnsiTheme="minorHAnsi" w:cstheme="minorHAnsi"/>
                <w:color w:val="auto"/>
                <w:szCs w:val="22"/>
              </w:rPr>
              <w:t>vyhrazen</w:t>
            </w:r>
            <w:r>
              <w:rPr>
                <w:rFonts w:asciiTheme="minorHAnsi" w:hAnsiTheme="minorHAnsi" w:cstheme="minorHAnsi"/>
                <w:color w:val="auto"/>
                <w:szCs w:val="22"/>
              </w:rPr>
              <w:t>á</w:t>
            </w:r>
            <w:r w:rsidRPr="000824B1">
              <w:rPr>
                <w:rFonts w:asciiTheme="minorHAnsi" w:hAnsiTheme="minorHAnsi" w:cstheme="minorHAnsi"/>
                <w:color w:val="auto"/>
                <w:szCs w:val="22"/>
              </w:rPr>
              <w:t xml:space="preserve"> pro účely plnění veřejné zakázky</w:t>
            </w:r>
            <w:r>
              <w:rPr>
                <w:rFonts w:asciiTheme="minorHAnsi" w:hAnsiTheme="minorHAnsi" w:cstheme="minorHAnsi"/>
                <w:color w:val="auto"/>
                <w:szCs w:val="22"/>
              </w:rPr>
              <w:t>, či jiné takto vyhrazené a schválené zařízení k </w:t>
            </w:r>
            <w:r w:rsidR="008F3D40">
              <w:rPr>
                <w:rFonts w:asciiTheme="minorHAnsi" w:hAnsiTheme="minorHAnsi" w:cstheme="minorHAnsi"/>
                <w:color w:val="auto"/>
                <w:szCs w:val="22"/>
              </w:rPr>
              <w:t xml:space="preserve">využití </w:t>
            </w:r>
            <w:r>
              <w:rPr>
                <w:rFonts w:asciiTheme="minorHAnsi" w:hAnsiTheme="minorHAnsi" w:cstheme="minorHAnsi"/>
                <w:color w:val="auto"/>
                <w:szCs w:val="22"/>
              </w:rPr>
              <w:t>bioodpadu</w:t>
            </w:r>
            <w:r w:rsidR="008F3D40" w:rsidRPr="00AD756C">
              <w:rPr>
                <w:rFonts w:asciiTheme="minorHAnsi" w:hAnsiTheme="minorHAnsi" w:cstheme="minorHAnsi"/>
                <w:color w:val="auto"/>
                <w:szCs w:val="22"/>
              </w:rPr>
              <w:t>.</w:t>
            </w:r>
          </w:p>
          <w:p w14:paraId="2C6A810E" w14:textId="445DD5A6" w:rsidR="00F30E1C" w:rsidRDefault="00F30E1C" w:rsidP="00F30E1C">
            <w:pPr>
              <w:widowControl w:val="0"/>
              <w:spacing w:after="120" w:line="280" w:lineRule="atLeast"/>
              <w:jc w:val="both"/>
              <w:rPr>
                <w:rFonts w:asciiTheme="minorHAnsi" w:hAnsiTheme="minorHAnsi" w:cstheme="minorHAnsi"/>
                <w:color w:val="auto"/>
              </w:rPr>
            </w:pPr>
            <w:r w:rsidRPr="005A3F65">
              <w:rPr>
                <w:rFonts w:asciiTheme="minorHAnsi" w:hAnsiTheme="minorHAnsi" w:cstheme="minorHAnsi"/>
                <w:color w:val="auto"/>
                <w:szCs w:val="22"/>
                <w:vertAlign w:val="superscript"/>
              </w:rPr>
              <w:t>1</w:t>
            </w:r>
            <w:r w:rsidRPr="005A3F65">
              <w:rPr>
                <w:rFonts w:asciiTheme="minorHAnsi" w:hAnsiTheme="minorHAnsi" w:cstheme="minorHAnsi"/>
                <w:color w:val="auto"/>
                <w:szCs w:val="22"/>
              </w:rPr>
              <w:t>)</w:t>
            </w:r>
            <w:r>
              <w:rPr>
                <w:rFonts w:asciiTheme="minorHAnsi" w:hAnsiTheme="minorHAnsi" w:cstheme="minorHAnsi"/>
                <w:color w:val="auto"/>
              </w:rPr>
              <w:t xml:space="preserve"> </w:t>
            </w:r>
            <w:r w:rsidRPr="005A3F65">
              <w:rPr>
                <w:rFonts w:asciiTheme="minorHAnsi" w:hAnsiTheme="minorHAnsi" w:cstheme="minorHAnsi"/>
                <w:color w:val="auto"/>
              </w:rPr>
              <w:t>Ta</w:t>
            </w:r>
            <w:r>
              <w:rPr>
                <w:rFonts w:asciiTheme="minorHAnsi" w:hAnsiTheme="minorHAnsi" w:cstheme="minorHAnsi"/>
                <w:color w:val="auto"/>
              </w:rPr>
              <w:t xml:space="preserve">kto označená vozidla musí být vybavena modulem pro GPS sledování a záznam polohy vozidla </w:t>
            </w:r>
            <w:r w:rsidRPr="00E1445E">
              <w:rPr>
                <w:rFonts w:asciiTheme="minorHAnsi" w:hAnsiTheme="minorHAnsi" w:cstheme="minorHAnsi"/>
                <w:color w:val="auto"/>
              </w:rPr>
              <w:t>a činnosti vybavení instalovaného na vozidle</w:t>
            </w:r>
            <w:r>
              <w:rPr>
                <w:rFonts w:asciiTheme="minorHAnsi" w:hAnsiTheme="minorHAnsi" w:cstheme="minorHAnsi"/>
                <w:color w:val="auto"/>
              </w:rPr>
              <w:t>,</w:t>
            </w:r>
            <w:r w:rsidRPr="00E1445E">
              <w:rPr>
                <w:rFonts w:asciiTheme="minorHAnsi" w:hAnsiTheme="minorHAnsi" w:cstheme="minorHAnsi"/>
                <w:color w:val="auto"/>
              </w:rPr>
              <w:t xml:space="preserve"> </w:t>
            </w:r>
            <w:r>
              <w:rPr>
                <w:rFonts w:asciiTheme="minorHAnsi" w:hAnsiTheme="minorHAnsi" w:cstheme="minorHAnsi"/>
                <w:color w:val="auto"/>
              </w:rPr>
              <w:t>umožňujícím průběžnou datovou komunikaci s dispečinkem dodavatele prostřednictvím sítě GSM minimálně na bázi technologie GPRS. GPS modul musí odpovídat požadavkům zadavatele na implementaci GPS systému dle specifikace uvedené v příloze č. 3</w:t>
            </w:r>
            <w:r w:rsidR="002354FB">
              <w:rPr>
                <w:rFonts w:asciiTheme="minorHAnsi" w:hAnsiTheme="minorHAnsi" w:cstheme="minorHAnsi"/>
                <w:color w:val="auto"/>
              </w:rPr>
              <w:t>b</w:t>
            </w:r>
            <w:r>
              <w:rPr>
                <w:rFonts w:asciiTheme="minorHAnsi" w:hAnsiTheme="minorHAnsi" w:cstheme="minorHAnsi"/>
                <w:color w:val="auto"/>
              </w:rPr>
              <w:t xml:space="preserve"> zadávací dokumentace</w:t>
            </w:r>
            <w:r w:rsidR="002354FB">
              <w:rPr>
                <w:rFonts w:asciiTheme="minorHAnsi" w:hAnsiTheme="minorHAnsi" w:cstheme="minorHAnsi"/>
                <w:color w:val="auto"/>
              </w:rPr>
              <w:t xml:space="preserve"> a jejích přílohách</w:t>
            </w:r>
            <w:r>
              <w:rPr>
                <w:rFonts w:asciiTheme="minorHAnsi" w:hAnsiTheme="minorHAnsi" w:cstheme="minorHAnsi"/>
                <w:color w:val="auto"/>
              </w:rPr>
              <w:t>.</w:t>
            </w:r>
          </w:p>
          <w:p w14:paraId="50BD4FBB" w14:textId="7D04C9BB" w:rsidR="007B03AD" w:rsidRPr="002941D0" w:rsidRDefault="007B03AD" w:rsidP="00F30E1C">
            <w:pPr>
              <w:widowControl w:val="0"/>
              <w:spacing w:after="120" w:line="280" w:lineRule="atLeast"/>
              <w:jc w:val="both"/>
              <w:rPr>
                <w:rFonts w:asciiTheme="minorHAnsi" w:hAnsiTheme="minorHAnsi" w:cstheme="minorHAnsi"/>
                <w:color w:val="auto"/>
                <w:szCs w:val="22"/>
              </w:rPr>
            </w:pPr>
          </w:p>
        </w:tc>
        <w:tc>
          <w:tcPr>
            <w:tcW w:w="3854" w:type="dxa"/>
            <w:tcBorders>
              <w:top w:val="single" w:sz="4" w:space="0" w:color="auto"/>
              <w:left w:val="single" w:sz="4" w:space="0" w:color="auto"/>
              <w:bottom w:val="single" w:sz="4" w:space="0" w:color="auto"/>
              <w:right w:val="single" w:sz="4" w:space="0" w:color="auto"/>
            </w:tcBorders>
            <w:vAlign w:val="center"/>
          </w:tcPr>
          <w:p w14:paraId="09A8903B" w14:textId="77777777" w:rsidR="00F30E1C" w:rsidRDefault="00F30E1C" w:rsidP="00F30E1C">
            <w:pPr>
              <w:widowControl w:val="0"/>
              <w:spacing w:before="600" w:line="280" w:lineRule="atLeast"/>
              <w:jc w:val="both"/>
              <w:rPr>
                <w:rFonts w:asciiTheme="minorHAnsi" w:hAnsiTheme="minorHAnsi"/>
                <w:i/>
                <w:color w:val="auto"/>
                <w:szCs w:val="22"/>
              </w:rPr>
            </w:pPr>
            <w:r w:rsidRPr="007A241B">
              <w:rPr>
                <w:rFonts w:asciiTheme="minorHAnsi" w:hAnsiTheme="minorHAnsi"/>
                <w:i/>
                <w:color w:val="auto"/>
                <w:szCs w:val="22"/>
              </w:rPr>
              <w:lastRenderedPageBreak/>
              <w:t xml:space="preserve">Předložením </w:t>
            </w:r>
            <w:r w:rsidRPr="002941D0">
              <w:rPr>
                <w:rFonts w:asciiTheme="minorHAnsi" w:hAnsiTheme="minorHAnsi"/>
                <w:i/>
                <w:color w:val="auto"/>
                <w:szCs w:val="22"/>
              </w:rPr>
              <w:t>přehledu nástrojů či pomůcek, provozních a technických zařízení, které bude mít dodavatel při plnění veřejné zakázky k</w:t>
            </w:r>
            <w:r>
              <w:rPr>
                <w:rFonts w:asciiTheme="minorHAnsi" w:hAnsiTheme="minorHAnsi"/>
                <w:i/>
                <w:color w:val="auto"/>
                <w:szCs w:val="22"/>
              </w:rPr>
              <w:t> </w:t>
            </w:r>
            <w:r w:rsidRPr="002941D0">
              <w:rPr>
                <w:rFonts w:asciiTheme="minorHAnsi" w:hAnsiTheme="minorHAnsi"/>
                <w:i/>
                <w:color w:val="auto"/>
                <w:szCs w:val="22"/>
              </w:rPr>
              <w:t>dispozici</w:t>
            </w:r>
            <w:r>
              <w:rPr>
                <w:rFonts w:asciiTheme="minorHAnsi" w:hAnsiTheme="minorHAnsi"/>
                <w:i/>
                <w:color w:val="auto"/>
                <w:szCs w:val="22"/>
              </w:rPr>
              <w:t xml:space="preserve"> ve formě čestného prohlášení podepsaného osobou oprávněnou zastupovat dodavatele. </w:t>
            </w:r>
          </w:p>
          <w:p w14:paraId="22B1CC00" w14:textId="77777777" w:rsidR="00F30E1C" w:rsidRDefault="00F30E1C" w:rsidP="00F30E1C">
            <w:pPr>
              <w:widowControl w:val="0"/>
              <w:spacing w:before="600" w:line="280" w:lineRule="atLeast"/>
              <w:jc w:val="both"/>
              <w:rPr>
                <w:rFonts w:asciiTheme="minorHAnsi" w:hAnsiTheme="minorHAnsi"/>
                <w:i/>
                <w:color w:val="auto"/>
                <w:szCs w:val="22"/>
              </w:rPr>
            </w:pPr>
            <w:r>
              <w:rPr>
                <w:rFonts w:asciiTheme="minorHAnsi" w:hAnsiTheme="minorHAnsi"/>
                <w:i/>
                <w:color w:val="auto"/>
                <w:szCs w:val="22"/>
              </w:rPr>
              <w:t>V přehledu musí být v případě položek vozového parku a zařízení pro nakládání s odpady – movitých věcí jednoznačně specifikován typ daného zařízení. V případě zařízení pro nakládání s odpady – nemovitých věcí musí být uvedena jejich adresa a identifikace údaji dle katastru nemovitostí. Ke všem položkám bude specifikován právní vztah dodavatele.</w:t>
            </w:r>
          </w:p>
          <w:p w14:paraId="19EBE80E" w14:textId="77777777" w:rsidR="00F30E1C" w:rsidRDefault="00F30E1C" w:rsidP="00F30E1C">
            <w:pPr>
              <w:widowControl w:val="0"/>
              <w:spacing w:before="600" w:line="280" w:lineRule="atLeast"/>
              <w:jc w:val="both"/>
              <w:rPr>
                <w:rFonts w:asciiTheme="minorHAnsi" w:hAnsiTheme="minorHAnsi"/>
                <w:i/>
                <w:color w:val="auto"/>
                <w:szCs w:val="22"/>
              </w:rPr>
            </w:pPr>
            <w:r>
              <w:rPr>
                <w:rFonts w:asciiTheme="minorHAnsi" w:hAnsiTheme="minorHAnsi"/>
                <w:i/>
                <w:color w:val="auto"/>
                <w:szCs w:val="22"/>
              </w:rPr>
              <w:t xml:space="preserve">Z přehledu musí dále </w:t>
            </w:r>
            <w:r w:rsidRPr="007A241B">
              <w:rPr>
                <w:rFonts w:asciiTheme="minorHAnsi" w:hAnsiTheme="minorHAnsi"/>
                <w:i/>
                <w:color w:val="auto"/>
                <w:szCs w:val="22"/>
                <w:u w:val="single"/>
              </w:rPr>
              <w:t>prokazatelně a jednoznačně</w:t>
            </w:r>
            <w:r w:rsidRPr="007A241B">
              <w:rPr>
                <w:rFonts w:asciiTheme="minorHAnsi" w:hAnsiTheme="minorHAnsi"/>
                <w:i/>
                <w:color w:val="auto"/>
                <w:szCs w:val="22"/>
              </w:rPr>
              <w:t xml:space="preserve"> vyplývat splnění požadavků zadavatele.</w:t>
            </w:r>
            <w:r>
              <w:rPr>
                <w:rFonts w:asciiTheme="minorHAnsi" w:hAnsiTheme="minorHAnsi"/>
                <w:i/>
                <w:color w:val="auto"/>
                <w:szCs w:val="22"/>
              </w:rPr>
              <w:t xml:space="preserve"> Přílohou tohoto seznamu musí být v případě vozidel rovněž kopie technických průkazů k nim.</w:t>
            </w:r>
          </w:p>
          <w:p w14:paraId="0A322294" w14:textId="641B6239" w:rsidR="00904F85" w:rsidRDefault="00F30E1C" w:rsidP="00F30E1C">
            <w:pPr>
              <w:widowControl w:val="0"/>
              <w:spacing w:before="600" w:line="280" w:lineRule="atLeast"/>
              <w:jc w:val="center"/>
              <w:rPr>
                <w:rFonts w:asciiTheme="minorHAnsi" w:hAnsiTheme="minorHAnsi"/>
                <w:i/>
                <w:color w:val="auto"/>
                <w:szCs w:val="22"/>
              </w:rPr>
            </w:pPr>
            <w:r>
              <w:rPr>
                <w:rFonts w:asciiTheme="minorHAnsi" w:hAnsiTheme="minorHAnsi"/>
                <w:i/>
                <w:color w:val="auto"/>
                <w:szCs w:val="22"/>
              </w:rPr>
              <w:t xml:space="preserve"> </w:t>
            </w:r>
          </w:p>
          <w:p w14:paraId="2A39D2AF" w14:textId="77777777" w:rsidR="00904F85" w:rsidRPr="00BA3AA4" w:rsidRDefault="00904F85" w:rsidP="00BA3AA4">
            <w:pPr>
              <w:rPr>
                <w:rFonts w:asciiTheme="minorHAnsi" w:hAnsiTheme="minorHAnsi"/>
                <w:szCs w:val="22"/>
              </w:rPr>
            </w:pPr>
          </w:p>
          <w:p w14:paraId="4917EE1F" w14:textId="77777777" w:rsidR="00904F85" w:rsidRPr="00BA3AA4" w:rsidRDefault="00904F85" w:rsidP="00BA3AA4">
            <w:pPr>
              <w:rPr>
                <w:rFonts w:asciiTheme="minorHAnsi" w:hAnsiTheme="minorHAnsi"/>
                <w:szCs w:val="22"/>
              </w:rPr>
            </w:pPr>
          </w:p>
          <w:p w14:paraId="2A1ED41C" w14:textId="77777777" w:rsidR="00904F85" w:rsidRPr="00BA3AA4" w:rsidRDefault="00904F85" w:rsidP="00BA3AA4">
            <w:pPr>
              <w:rPr>
                <w:rFonts w:asciiTheme="minorHAnsi" w:hAnsiTheme="minorHAnsi"/>
                <w:szCs w:val="22"/>
              </w:rPr>
            </w:pPr>
          </w:p>
          <w:p w14:paraId="76C80B64" w14:textId="77777777" w:rsidR="00904F85" w:rsidRPr="00BA3AA4" w:rsidRDefault="00904F85" w:rsidP="00BA3AA4">
            <w:pPr>
              <w:rPr>
                <w:rFonts w:asciiTheme="minorHAnsi" w:hAnsiTheme="minorHAnsi"/>
                <w:szCs w:val="22"/>
              </w:rPr>
            </w:pPr>
          </w:p>
          <w:p w14:paraId="42ACF01F" w14:textId="77777777" w:rsidR="00904F85" w:rsidRPr="00BA3AA4" w:rsidRDefault="00904F85" w:rsidP="00BA3AA4">
            <w:pPr>
              <w:rPr>
                <w:rFonts w:asciiTheme="minorHAnsi" w:hAnsiTheme="minorHAnsi"/>
                <w:szCs w:val="22"/>
              </w:rPr>
            </w:pPr>
          </w:p>
          <w:p w14:paraId="1EF0D91F" w14:textId="77777777" w:rsidR="00904F85" w:rsidRPr="00BA3AA4" w:rsidRDefault="00904F85" w:rsidP="00BA3AA4">
            <w:pPr>
              <w:rPr>
                <w:rFonts w:asciiTheme="minorHAnsi" w:hAnsiTheme="minorHAnsi"/>
                <w:szCs w:val="22"/>
              </w:rPr>
            </w:pPr>
          </w:p>
          <w:p w14:paraId="099415ED" w14:textId="18C63EF9" w:rsidR="00904F85" w:rsidRDefault="00904F85" w:rsidP="00D84479">
            <w:pPr>
              <w:rPr>
                <w:rFonts w:asciiTheme="minorHAnsi" w:hAnsiTheme="minorHAnsi"/>
                <w:szCs w:val="22"/>
              </w:rPr>
            </w:pPr>
          </w:p>
          <w:p w14:paraId="086A9F97" w14:textId="77777777" w:rsidR="00F30E1C" w:rsidRPr="00BA3AA4" w:rsidRDefault="00F30E1C" w:rsidP="00BA3AA4">
            <w:pPr>
              <w:rPr>
                <w:rFonts w:asciiTheme="minorHAnsi" w:hAnsiTheme="minorHAnsi"/>
                <w:szCs w:val="22"/>
              </w:rPr>
            </w:pPr>
          </w:p>
        </w:tc>
      </w:tr>
    </w:tbl>
    <w:p w14:paraId="7897236F" w14:textId="77777777" w:rsidR="00B406B8" w:rsidRDefault="00B406B8" w:rsidP="00F30E1C">
      <w:pPr>
        <w:numPr>
          <w:ilvl w:val="1"/>
          <w:numId w:val="0"/>
        </w:numPr>
        <w:tabs>
          <w:tab w:val="left" w:pos="539"/>
          <w:tab w:val="num" w:pos="852"/>
        </w:tabs>
        <w:autoSpaceDE w:val="0"/>
        <w:autoSpaceDN w:val="0"/>
        <w:adjustRightInd w:val="0"/>
        <w:spacing w:before="240" w:after="120"/>
        <w:jc w:val="both"/>
        <w:outlineLvl w:val="1"/>
        <w:rPr>
          <w:rFonts w:asciiTheme="minorHAnsi" w:hAnsiTheme="minorHAnsi" w:cs="Garamond"/>
          <w:color w:val="auto"/>
          <w:szCs w:val="22"/>
        </w:rPr>
      </w:pPr>
    </w:p>
    <w:p w14:paraId="44A6B854" w14:textId="6E36A44B" w:rsidR="00F30E1C" w:rsidRPr="007A241B" w:rsidRDefault="002C0EDB" w:rsidP="00AD756C">
      <w:pPr>
        <w:keepNext/>
        <w:numPr>
          <w:ilvl w:val="1"/>
          <w:numId w:val="0"/>
        </w:numPr>
        <w:tabs>
          <w:tab w:val="left" w:pos="539"/>
          <w:tab w:val="num" w:pos="852"/>
        </w:tabs>
        <w:autoSpaceDE w:val="0"/>
        <w:autoSpaceDN w:val="0"/>
        <w:adjustRightInd w:val="0"/>
        <w:spacing w:before="240" w:after="120"/>
        <w:jc w:val="both"/>
        <w:outlineLvl w:val="1"/>
        <w:rPr>
          <w:rFonts w:asciiTheme="minorHAnsi" w:hAnsiTheme="minorHAnsi" w:cs="Garamond"/>
          <w:color w:val="auto"/>
          <w:szCs w:val="22"/>
        </w:rPr>
      </w:pPr>
      <w:r>
        <w:rPr>
          <w:rFonts w:asciiTheme="minorHAnsi" w:hAnsiTheme="minorHAnsi" w:cs="Garamond"/>
          <w:color w:val="auto"/>
          <w:szCs w:val="22"/>
        </w:rPr>
        <w:t>Společná ustanovení ke kvalifikaci</w:t>
      </w:r>
    </w:p>
    <w:p w14:paraId="4AFA5A43" w14:textId="77777777" w:rsidR="00F30E1C" w:rsidRPr="007A241B" w:rsidRDefault="00F30E1C" w:rsidP="00AD756C">
      <w:pPr>
        <w:keepNext/>
        <w:widowControl w:val="0"/>
        <w:numPr>
          <w:ilvl w:val="2"/>
          <w:numId w:val="27"/>
        </w:numPr>
        <w:tabs>
          <w:tab w:val="clear" w:pos="2509"/>
          <w:tab w:val="num" w:pos="1418"/>
          <w:tab w:val="num" w:pos="2160"/>
        </w:tabs>
        <w:spacing w:before="240" w:after="240" w:line="276" w:lineRule="auto"/>
        <w:ind w:left="1418" w:hanging="709"/>
        <w:jc w:val="both"/>
        <w:outlineLvl w:val="2"/>
        <w:rPr>
          <w:rFonts w:cs="NimbusSanNovTEE"/>
          <w:color w:val="auto"/>
          <w:szCs w:val="22"/>
        </w:rPr>
      </w:pPr>
      <w:r w:rsidRPr="007A241B">
        <w:rPr>
          <w:rFonts w:cs="NimbusSanNovTEE"/>
          <w:color w:val="auto"/>
          <w:szCs w:val="22"/>
        </w:rPr>
        <w:t>Forma prokazování splnění kvalifikace</w:t>
      </w:r>
    </w:p>
    <w:p w14:paraId="31429AD4" w14:textId="77777777" w:rsidR="00B406B8" w:rsidRPr="004B110C" w:rsidRDefault="00B406B8" w:rsidP="00B406B8">
      <w:pPr>
        <w:spacing w:before="240" w:after="240" w:line="276" w:lineRule="auto"/>
        <w:jc w:val="both"/>
        <w:rPr>
          <w:rFonts w:cs="Calibri"/>
          <w:color w:val="auto"/>
          <w:szCs w:val="22"/>
        </w:rPr>
      </w:pPr>
      <w:r w:rsidRPr="004B110C">
        <w:rPr>
          <w:rFonts w:cs="Calibri"/>
          <w:color w:val="auto"/>
          <w:szCs w:val="22"/>
        </w:rPr>
        <w:t>Pokud</w:t>
      </w:r>
      <w:r w:rsidRPr="004B110C">
        <w:rPr>
          <w:color w:val="auto"/>
        </w:rPr>
        <w:t xml:space="preserve"> není ZZVZ stanoveno jinak, předkládá dle § 45 odst. 1 ZZVZ dodavatel kopie dokladů prokazujících splnění kvalifikace</w:t>
      </w:r>
      <w:r w:rsidRPr="004B110C">
        <w:rPr>
          <w:rFonts w:cs="Calibri"/>
          <w:color w:val="auto"/>
          <w:szCs w:val="22"/>
        </w:rPr>
        <w:t>.</w:t>
      </w:r>
    </w:p>
    <w:p w14:paraId="633A7787" w14:textId="77777777" w:rsidR="00B406B8" w:rsidRPr="007A241B" w:rsidRDefault="00B406B8" w:rsidP="00B406B8">
      <w:pPr>
        <w:spacing w:before="240" w:after="240" w:line="276" w:lineRule="auto"/>
        <w:jc w:val="both"/>
        <w:rPr>
          <w:rFonts w:cs="Calibri"/>
          <w:color w:val="auto"/>
          <w:szCs w:val="22"/>
        </w:rPr>
      </w:pPr>
      <w:r w:rsidRPr="004B110C">
        <w:rPr>
          <w:rFonts w:cs="Calibri"/>
          <w:color w:val="auto"/>
          <w:szCs w:val="22"/>
        </w:rPr>
        <w:t>Doklady prokazující základní způsobilost podle § 74</w:t>
      </w:r>
      <w:r>
        <w:rPr>
          <w:rFonts w:cs="Calibri"/>
          <w:color w:val="auto"/>
          <w:szCs w:val="22"/>
        </w:rPr>
        <w:t xml:space="preserve"> ZZVZ</w:t>
      </w:r>
      <w:r w:rsidRPr="004B110C">
        <w:rPr>
          <w:rFonts w:cs="Calibri"/>
          <w:color w:val="auto"/>
          <w:szCs w:val="22"/>
        </w:rPr>
        <w:t xml:space="preserve"> a profesní způsobilost podle § 77 odst. 1 </w:t>
      </w:r>
      <w:r>
        <w:rPr>
          <w:rFonts w:cs="Calibri"/>
          <w:color w:val="auto"/>
          <w:szCs w:val="22"/>
        </w:rPr>
        <w:t xml:space="preserve">ZZVZ </w:t>
      </w:r>
      <w:r w:rsidRPr="004B110C">
        <w:rPr>
          <w:rFonts w:cs="Calibri"/>
          <w:color w:val="auto"/>
          <w:szCs w:val="22"/>
        </w:rPr>
        <w:t>musí prokazovat splnění požadovaného kritéria způsobilosti nejpozději v době 3 měsíců přede dnem zahájení zadávacího řízení</w:t>
      </w:r>
      <w:r w:rsidRPr="007A241B">
        <w:rPr>
          <w:rFonts w:cs="Calibri"/>
          <w:color w:val="auto"/>
          <w:szCs w:val="22"/>
        </w:rPr>
        <w:t>.</w:t>
      </w:r>
    </w:p>
    <w:p w14:paraId="55085EF1" w14:textId="77777777" w:rsidR="00B406B8" w:rsidRDefault="00B406B8" w:rsidP="00B406B8">
      <w:pPr>
        <w:spacing w:before="240" w:after="240" w:line="276" w:lineRule="auto"/>
        <w:jc w:val="both"/>
        <w:rPr>
          <w:rFonts w:cs="Calibri"/>
          <w:color w:val="auto"/>
          <w:szCs w:val="22"/>
        </w:rPr>
      </w:pPr>
      <w:r w:rsidRPr="004B110C">
        <w:rPr>
          <w:rFonts w:cs="Calibri"/>
          <w:color w:val="auto"/>
          <w:szCs w:val="22"/>
        </w:rPr>
        <w:t>V případě, kdy ZZVZ nebo zadavatel v rámci prokázání kvalifikace požaduje předložení čestného prohlášení dodavatele o splnění kvalifikace, musí takové prohlášení obsahovat zákonem a zadavatelem požadované údaje o splnění kvalifikačních předpokladů a musí být současně podepsáno osobou oprávněnou zastupovat dodavatele. Pokud za dodavatele jedná osoba odlišná od osoby oprávněné zastupovat dodavatele, musí být v nabídce předložena platná plná moc</w:t>
      </w:r>
      <w:r w:rsidRPr="007A241B">
        <w:rPr>
          <w:rFonts w:cs="Calibri"/>
          <w:color w:val="auto"/>
          <w:szCs w:val="22"/>
        </w:rPr>
        <w:t>.</w:t>
      </w:r>
    </w:p>
    <w:p w14:paraId="3D2F28C8" w14:textId="77777777" w:rsidR="00B406B8" w:rsidRDefault="00B406B8" w:rsidP="00AD756C">
      <w:pPr>
        <w:pStyle w:val="Stylodstavecslovan"/>
        <w:numPr>
          <w:ilvl w:val="0"/>
          <w:numId w:val="0"/>
        </w:numPr>
      </w:pPr>
      <w:r w:rsidRPr="00020394">
        <w:t xml:space="preserve">Zadavatel požaduje, aby dodavatel prokázal splnění kvalifikace doklady vyžadovanými zadavatelem v zadávací dokumentaci; zadavatel v souladu s § 86 odst. 2 větou první ZZVZ vylučuje oprávnění dodavatele nahradit předložení dokladů čestným prohlášením, s výjimkou postupu podle § 45 odst. 3 ZZVZ a § 77 odst. 3 ZZVZ (v případě, že se podle příslušného právního řádu požadovaný doklad </w:t>
      </w:r>
      <w:r w:rsidRPr="00020394">
        <w:lastRenderedPageBreak/>
        <w:t>nevydává). Pokud dodavatel není z důvodů, které mu nelze přičítat, schopen předložit požadovaný doklad, je v souladu s § 45 odst. 2 ZZVZ oprávněn předložit jiný rovnocenný doklad.</w:t>
      </w:r>
      <w:r>
        <w:t xml:space="preserve"> </w:t>
      </w:r>
      <w:r w:rsidRPr="00631DD2">
        <w:t>Dodavatel může vždy nahradit požadované doklady jednotným evropským osvědčením pro veřejné zakázky dle § 87 ZZVZ.</w:t>
      </w:r>
    </w:p>
    <w:p w14:paraId="553C4357" w14:textId="77777777" w:rsidR="00B406B8" w:rsidRDefault="00B406B8" w:rsidP="00AD756C">
      <w:pPr>
        <w:pStyle w:val="Stylodstavecslovan"/>
        <w:numPr>
          <w:ilvl w:val="0"/>
          <w:numId w:val="0"/>
        </w:numPr>
      </w:pPr>
      <w:r w:rsidRPr="00631DD2">
        <w:t>Povinnost předložit doklad (v nabídce i před uzavřením smlouvy) může dodavatel splnit odkazem na odpovídající informace vedené v informačním systému veřejné správy ve smyslu zákona č. 365/2000 Sb., o informačních systémech veřejné správy, v platném znění, nebo v obdobném systému vedeném v jiném členském státu, který umožňuje neomezený dálkový přístup. Takový odkaz musí obsahovat internetovou adresu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03F053C6" w14:textId="77777777" w:rsidR="00B406B8" w:rsidRDefault="00B406B8" w:rsidP="00AD756C">
      <w:pPr>
        <w:pStyle w:val="Stylodstavecslovan"/>
        <w:numPr>
          <w:ilvl w:val="0"/>
          <w:numId w:val="0"/>
        </w:numPr>
      </w:pPr>
      <w:r>
        <w:t>Před uzavřením smlouvy si zadavatel od vybraného dodavatele vyžádá předložení originálů nebo ověřených kopií dokladů o kvalifikaci, pokud již nebyly v zadávacím řízení předloženy.</w:t>
      </w:r>
    </w:p>
    <w:p w14:paraId="35CA8D60" w14:textId="77777777" w:rsidR="00B406B8" w:rsidRPr="007A241B" w:rsidRDefault="00B406B8" w:rsidP="00B406B8">
      <w:pPr>
        <w:spacing w:before="240" w:after="240" w:line="276" w:lineRule="auto"/>
        <w:jc w:val="both"/>
        <w:rPr>
          <w:rFonts w:cs="Calibri"/>
          <w:color w:val="auto"/>
          <w:szCs w:val="22"/>
        </w:rPr>
      </w:pPr>
    </w:p>
    <w:p w14:paraId="369E696D" w14:textId="77777777" w:rsidR="00B406B8" w:rsidRPr="007A241B" w:rsidRDefault="00B406B8" w:rsidP="00B406B8">
      <w:pPr>
        <w:widowControl w:val="0"/>
        <w:numPr>
          <w:ilvl w:val="2"/>
          <w:numId w:val="27"/>
        </w:numPr>
        <w:tabs>
          <w:tab w:val="clear" w:pos="2509"/>
          <w:tab w:val="num" w:pos="1418"/>
          <w:tab w:val="num" w:pos="2160"/>
        </w:tabs>
        <w:spacing w:before="240" w:after="240" w:line="276" w:lineRule="auto"/>
        <w:ind w:left="1418" w:hanging="709"/>
        <w:jc w:val="both"/>
        <w:outlineLvl w:val="2"/>
        <w:rPr>
          <w:rFonts w:cs="Calibri"/>
          <w:color w:val="auto"/>
          <w:szCs w:val="22"/>
        </w:rPr>
      </w:pPr>
      <w:r w:rsidRPr="007A241B">
        <w:rPr>
          <w:rFonts w:cs="Calibri"/>
          <w:color w:val="auto"/>
          <w:szCs w:val="22"/>
        </w:rPr>
        <w:t xml:space="preserve">Prokázání splnění části kvalifikace prostřednictvím </w:t>
      </w:r>
      <w:r>
        <w:rPr>
          <w:rFonts w:cs="Calibri"/>
          <w:color w:val="auto"/>
          <w:szCs w:val="22"/>
        </w:rPr>
        <w:t>jiných osob</w:t>
      </w:r>
    </w:p>
    <w:p w14:paraId="763F545C" w14:textId="77777777" w:rsidR="00B406B8" w:rsidRPr="004261A6" w:rsidRDefault="00B406B8" w:rsidP="00AD756C">
      <w:pPr>
        <w:pStyle w:val="Stylodstavecslovan"/>
        <w:numPr>
          <w:ilvl w:val="0"/>
          <w:numId w:val="0"/>
        </w:numPr>
      </w:pPr>
      <w:r w:rsidRPr="004261A6">
        <w:t>Dodavatel může prokázat určitou část ekonomické kvalifikace, technické kvalifikace nebo profesní způsobilosti (s výjimkou předložení výpisu z obchodního rejstříku podle § 77 odst. 1 ZZVZ) požadované zadavatelem prostřednictvím jiných osob. Dodavatel je v takovém případě povinen zadavateli předložit:</w:t>
      </w:r>
    </w:p>
    <w:p w14:paraId="76943E7C" w14:textId="77777777" w:rsidR="00B406B8" w:rsidRPr="004261A6" w:rsidRDefault="00B406B8" w:rsidP="00AD756C">
      <w:pPr>
        <w:pStyle w:val="Stylodstavecslovan"/>
        <w:numPr>
          <w:ilvl w:val="1"/>
          <w:numId w:val="92"/>
        </w:numPr>
        <w:ind w:left="426" w:hanging="426"/>
      </w:pPr>
      <w:r w:rsidRPr="004261A6">
        <w:t>výpis z obchodního rejstříku této osoby nebo výpis z jiné obdobné evidence, pokud jiný právní předpis zápis do takové evidence vyžaduje,</w:t>
      </w:r>
    </w:p>
    <w:p w14:paraId="302E1EFF" w14:textId="77777777" w:rsidR="00B406B8" w:rsidRPr="004261A6" w:rsidRDefault="00B406B8" w:rsidP="00AD756C">
      <w:pPr>
        <w:pStyle w:val="Stylodstavecslovan"/>
        <w:numPr>
          <w:ilvl w:val="1"/>
          <w:numId w:val="92"/>
        </w:numPr>
        <w:ind w:left="426" w:hanging="426"/>
      </w:pPr>
      <w:r w:rsidRPr="004261A6">
        <w:t>doklady prokazující splnění chybějící části kvalifikace prostřednictvím jiné osoby,</w:t>
      </w:r>
    </w:p>
    <w:p w14:paraId="7467F187" w14:textId="77777777" w:rsidR="00B406B8" w:rsidRPr="004261A6" w:rsidRDefault="00B406B8" w:rsidP="00AD756C">
      <w:pPr>
        <w:pStyle w:val="Stylodstavecslovan"/>
        <w:numPr>
          <w:ilvl w:val="1"/>
          <w:numId w:val="92"/>
        </w:numPr>
        <w:ind w:left="426" w:hanging="426"/>
      </w:pPr>
      <w:r w:rsidRPr="004261A6">
        <w:t>doklady o splnění základní způsobilosti jinou osobou,</w:t>
      </w:r>
    </w:p>
    <w:p w14:paraId="52A9C087" w14:textId="047839FE" w:rsidR="00B406B8" w:rsidRPr="004261A6" w:rsidRDefault="00B406B8" w:rsidP="00AD756C">
      <w:pPr>
        <w:pStyle w:val="Stylodstavecslovan"/>
        <w:numPr>
          <w:ilvl w:val="1"/>
          <w:numId w:val="92"/>
        </w:numPr>
        <w:ind w:left="426" w:hanging="426"/>
      </w:pPr>
      <w:bookmarkStart w:id="207" w:name="_Ref104297857"/>
      <w:r w:rsidRPr="004261A6">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bookmarkEnd w:id="207"/>
    </w:p>
    <w:p w14:paraId="554BD7E1" w14:textId="4EEF792F" w:rsidR="00B406B8" w:rsidRPr="004261A6" w:rsidRDefault="00B406B8" w:rsidP="00AD756C">
      <w:pPr>
        <w:pStyle w:val="Stylodstavecslovan"/>
        <w:numPr>
          <w:ilvl w:val="0"/>
          <w:numId w:val="0"/>
        </w:numPr>
      </w:pPr>
      <w:r w:rsidRPr="007F2583">
        <w:rPr>
          <w:rFonts w:ascii="Arial" w:hAnsi="Arial" w:cs="Arial"/>
          <w:sz w:val="20"/>
          <w:szCs w:val="20"/>
        </w:rPr>
        <w:t xml:space="preserve">Má se </w:t>
      </w:r>
      <w:r w:rsidRPr="004261A6">
        <w:t xml:space="preserve">za to, že požadavek podle písm. </w:t>
      </w:r>
      <w:r>
        <w:fldChar w:fldCharType="begin"/>
      </w:r>
      <w:r>
        <w:instrText xml:space="preserve"> REF _Ref104297857 \r \h </w:instrText>
      </w:r>
      <w:r>
        <w:fldChar w:fldCharType="separate"/>
      </w:r>
      <w:r w:rsidR="002F107E">
        <w:t>d)</w:t>
      </w:r>
      <w:r>
        <w:fldChar w:fldCharType="end"/>
      </w:r>
      <w:r>
        <w:t xml:space="preserve"> </w:t>
      </w:r>
      <w:r w:rsidRPr="004261A6">
        <w:t>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písm.</w:t>
      </w:r>
      <w:r>
        <w:t xml:space="preserve"> </w:t>
      </w:r>
      <w:r>
        <w:fldChar w:fldCharType="begin"/>
      </w:r>
      <w:r>
        <w:instrText xml:space="preserve"> REF _Ref104297857 \r \h </w:instrText>
      </w:r>
      <w:r>
        <w:fldChar w:fldCharType="separate"/>
      </w:r>
      <w:r w:rsidR="002F107E">
        <w:t>d)</w:t>
      </w:r>
      <w:r>
        <w:fldChar w:fldCharType="end"/>
      </w:r>
      <w:r w:rsidRPr="004261A6">
        <w:t xml:space="preserve"> obsahovat závazek, že jiná osoba bude vykonávat stavební práce či služby, ke kterým se prokazované kritérium kvalifikace vztahuje.</w:t>
      </w:r>
    </w:p>
    <w:p w14:paraId="59A5AE99" w14:textId="77777777" w:rsidR="00B406B8" w:rsidRPr="004261A6" w:rsidRDefault="00B406B8" w:rsidP="00AD756C">
      <w:pPr>
        <w:pStyle w:val="Stylodstavecslovan"/>
        <w:numPr>
          <w:ilvl w:val="0"/>
          <w:numId w:val="0"/>
        </w:numPr>
      </w:pPr>
      <w:r w:rsidRPr="004261A6">
        <w:t>Zadavatel upozorňuje, že povinnost doložit veškeré doklady uvedené výše v tomto článku platí i v případě, kdy je část kvalifikace prokazována poddodavatelem poddodavatele (pod-poddodavatelem).</w:t>
      </w:r>
    </w:p>
    <w:p w14:paraId="5B16E2FE" w14:textId="77777777" w:rsidR="002C0EDB" w:rsidRPr="004261A6" w:rsidRDefault="002C0EDB" w:rsidP="00AD756C">
      <w:pPr>
        <w:pStyle w:val="Stylodstavecslovan"/>
        <w:numPr>
          <w:ilvl w:val="0"/>
          <w:numId w:val="0"/>
        </w:numPr>
      </w:pPr>
      <w:r w:rsidRPr="004261A6">
        <w:lastRenderedPageBreak/>
        <w:t xml:space="preserve">Zadavatel upozorňuje, že pokud dodavatel bude prokazovat prostřednictvím jiné osoby splnění ekonomické kvalifikace, </w:t>
      </w:r>
      <w:r>
        <w:t>je povinen předložit</w:t>
      </w:r>
      <w:r w:rsidRPr="004261A6">
        <w:t xml:space="preserve"> doklad, který prok</w:t>
      </w:r>
      <w:r>
        <w:t>áže</w:t>
      </w:r>
      <w:r w:rsidRPr="004261A6">
        <w:t xml:space="preserve"> společnou a nerozdílnou odpovědnost dodavatele a této jiné osoby </w:t>
      </w:r>
      <w:r>
        <w:t xml:space="preserve">za plnění části 1 veřejné zakázky </w:t>
      </w:r>
      <w:r w:rsidRPr="004261A6">
        <w:t xml:space="preserve">(dle § 83 odst. 3 ZZVZ).  </w:t>
      </w:r>
    </w:p>
    <w:p w14:paraId="512B7C20" w14:textId="77777777" w:rsidR="00B406B8" w:rsidRPr="007A241B" w:rsidRDefault="00B406B8" w:rsidP="00B406B8">
      <w:pPr>
        <w:widowControl w:val="0"/>
        <w:spacing w:before="240" w:after="200" w:line="276" w:lineRule="auto"/>
        <w:contextualSpacing/>
        <w:jc w:val="both"/>
        <w:rPr>
          <w:rFonts w:cs="Calibri"/>
          <w:color w:val="auto"/>
          <w:szCs w:val="22"/>
          <w:lang w:eastAsia="en-US"/>
        </w:rPr>
      </w:pPr>
    </w:p>
    <w:p w14:paraId="0C45AFF8" w14:textId="77777777" w:rsidR="00B406B8" w:rsidRPr="007A241B" w:rsidRDefault="00B406B8" w:rsidP="00B406B8">
      <w:pPr>
        <w:widowControl w:val="0"/>
        <w:numPr>
          <w:ilvl w:val="2"/>
          <w:numId w:val="27"/>
        </w:numPr>
        <w:tabs>
          <w:tab w:val="clear" w:pos="2509"/>
          <w:tab w:val="num" w:pos="1418"/>
          <w:tab w:val="num" w:pos="2160"/>
        </w:tabs>
        <w:spacing w:before="240" w:after="240" w:line="276" w:lineRule="auto"/>
        <w:ind w:left="1418" w:hanging="709"/>
        <w:outlineLvl w:val="2"/>
        <w:rPr>
          <w:rFonts w:cs="Calibri"/>
          <w:color w:val="auto"/>
          <w:szCs w:val="22"/>
        </w:rPr>
      </w:pPr>
      <w:r w:rsidRPr="007A241B">
        <w:rPr>
          <w:rFonts w:cs="Calibri"/>
          <w:color w:val="auto"/>
          <w:szCs w:val="22"/>
        </w:rPr>
        <w:t xml:space="preserve">Splnění kvalifikace dodavateli, kteří podávají společnou </w:t>
      </w:r>
      <w:r>
        <w:rPr>
          <w:rFonts w:cs="Calibri"/>
          <w:color w:val="auto"/>
          <w:szCs w:val="22"/>
        </w:rPr>
        <w:t>nabídku</w:t>
      </w:r>
    </w:p>
    <w:p w14:paraId="687C767D" w14:textId="3BECD3F7" w:rsidR="00B406B8" w:rsidRPr="004261A6" w:rsidRDefault="00B406B8" w:rsidP="00B406B8">
      <w:pPr>
        <w:spacing w:before="240" w:after="240" w:line="276" w:lineRule="auto"/>
        <w:jc w:val="both"/>
        <w:rPr>
          <w:rFonts w:cs="Calibri"/>
          <w:color w:val="auto"/>
          <w:szCs w:val="22"/>
        </w:rPr>
      </w:pPr>
      <w:r w:rsidRPr="004261A6">
        <w:t>Má-</w:t>
      </w:r>
      <w:r w:rsidRPr="004261A6">
        <w:rPr>
          <w:rFonts w:cs="Calibri"/>
          <w:color w:val="auto"/>
          <w:szCs w:val="22"/>
        </w:rPr>
        <w:t xml:space="preserve">li být předmět veřejné zakázky plněn několika dodavateli společně a za tímto účelem podávají či hodlají podat společnou nabídku, je každý z dodavatelů povinen prokázat splnění základní způsobilosti podle § 74 ZZVZ a profesní způsobilosti podle § 77 odst. 1 ZZVZ v plném rozsahu. Splnění další kvalifikace musí prokázat všichni dodavatelé společně. </w:t>
      </w:r>
    </w:p>
    <w:p w14:paraId="1D4D66DF" w14:textId="2D187E97" w:rsidR="00B406B8" w:rsidRPr="007A241B" w:rsidRDefault="00B406B8" w:rsidP="00B406B8">
      <w:pPr>
        <w:spacing w:before="240" w:after="240" w:line="276" w:lineRule="auto"/>
        <w:jc w:val="both"/>
        <w:rPr>
          <w:rFonts w:cs="Calibri"/>
          <w:color w:val="auto"/>
          <w:szCs w:val="22"/>
        </w:rPr>
      </w:pPr>
    </w:p>
    <w:p w14:paraId="43F76164" w14:textId="64B4D9BB" w:rsidR="00301F23" w:rsidRPr="007A241B" w:rsidRDefault="00301F23" w:rsidP="00B406B8">
      <w:pPr>
        <w:widowControl w:val="0"/>
        <w:numPr>
          <w:ilvl w:val="2"/>
          <w:numId w:val="27"/>
        </w:numPr>
        <w:tabs>
          <w:tab w:val="clear" w:pos="2509"/>
          <w:tab w:val="num" w:pos="1418"/>
          <w:tab w:val="num" w:pos="2160"/>
        </w:tabs>
        <w:spacing w:before="240" w:after="240" w:line="276" w:lineRule="auto"/>
        <w:ind w:left="1418" w:hanging="709"/>
        <w:outlineLvl w:val="2"/>
        <w:rPr>
          <w:rFonts w:cs="Calibri"/>
          <w:color w:val="auto"/>
          <w:szCs w:val="22"/>
        </w:rPr>
      </w:pPr>
      <w:r>
        <w:t>Prokázání kvalifikace získané v zahraničí</w:t>
      </w:r>
    </w:p>
    <w:p w14:paraId="16196A0C" w14:textId="0911BAC5" w:rsidR="00B406B8" w:rsidRDefault="00B406B8">
      <w:pPr>
        <w:pStyle w:val="Stylodstavecslovan"/>
        <w:numPr>
          <w:ilvl w:val="0"/>
          <w:numId w:val="0"/>
        </w:numPr>
      </w:pPr>
      <w:r w:rsidRPr="00020394">
        <w:t>V</w:t>
      </w:r>
      <w:r w:rsidR="00301F23">
        <w:t xml:space="preserve"> </w:t>
      </w:r>
      <w:r w:rsidRPr="00020394">
        <w:t>případě, že byla kvalifikace získána v zahraničí, prokazuje se doklady vydanými podle právního řádu země, ve které byla získána, a to v rozsahu požadovaném zadavatelem. Pokud se podle právního řádu platného v zemi sídla, místa podnikání nebo bydliště zahraničního dodavatele určitý doklad nevydává, je zahraniční dodavatel povinen prokázat splnění takové části kvalifikace čestným prohlášením.</w:t>
      </w:r>
    </w:p>
    <w:p w14:paraId="2EB2BB12" w14:textId="77777777" w:rsidR="00301F23" w:rsidRPr="00184750" w:rsidRDefault="00301F23" w:rsidP="00301F23">
      <w:pPr>
        <w:spacing w:after="120" w:line="340" w:lineRule="exact"/>
        <w:ind w:hanging="11"/>
        <w:jc w:val="both"/>
        <w:rPr>
          <w:rFonts w:asciiTheme="minorHAnsi" w:hAnsiTheme="minorHAnsi" w:cstheme="minorHAnsi"/>
          <w:noProof/>
          <w:color w:val="000000"/>
          <w:szCs w:val="22"/>
        </w:rPr>
      </w:pPr>
      <w:r w:rsidRPr="00184750">
        <w:rPr>
          <w:rFonts w:asciiTheme="minorHAnsi" w:hAnsiTheme="minorHAnsi" w:cstheme="minorHAnsi"/>
          <w:noProof/>
          <w:color w:val="000000"/>
          <w:szCs w:val="22"/>
        </w:rPr>
        <w:t>Doklady prokazující splnění kvalifikace předkládá zahraniční dodavatel v původním jazyce s připojením jejich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Doklady ve slovenském jazyce a doklady o vzdělání v latinském jazyce se předkládají bez překladu.</w:t>
      </w:r>
    </w:p>
    <w:p w14:paraId="19BF5AF0" w14:textId="77777777" w:rsidR="00301F23" w:rsidRPr="00AA608B" w:rsidRDefault="00301F23" w:rsidP="00301F23">
      <w:pPr>
        <w:widowControl w:val="0"/>
        <w:numPr>
          <w:ilvl w:val="2"/>
          <w:numId w:val="27"/>
        </w:numPr>
        <w:tabs>
          <w:tab w:val="clear" w:pos="2509"/>
          <w:tab w:val="num" w:pos="1418"/>
          <w:tab w:val="num" w:pos="2160"/>
        </w:tabs>
        <w:spacing w:before="240" w:after="240" w:line="276" w:lineRule="auto"/>
        <w:ind w:left="1418" w:hanging="709"/>
        <w:outlineLvl w:val="2"/>
      </w:pPr>
      <w:r w:rsidRPr="00AA608B">
        <w:rPr>
          <w:rFonts w:cs="Calibri"/>
          <w:color w:val="auto"/>
          <w:szCs w:val="22"/>
        </w:rPr>
        <w:t>Seznam kvalifikovaných dodavatelů</w:t>
      </w:r>
    </w:p>
    <w:p w14:paraId="680609C7" w14:textId="77777777" w:rsidR="00B406B8" w:rsidRDefault="00B406B8" w:rsidP="00AD756C">
      <w:pPr>
        <w:pStyle w:val="Stylodstavecslovan"/>
        <w:numPr>
          <w:ilvl w:val="0"/>
          <w:numId w:val="0"/>
        </w:numPr>
      </w:pPr>
      <w:r>
        <w:t xml:space="preserve">V případě, že dodavatel </w:t>
      </w:r>
      <w:proofErr w:type="gramStart"/>
      <w:r>
        <w:t>předloží</w:t>
      </w:r>
      <w:proofErr w:type="gramEnd"/>
      <w:r>
        <w:t xml:space="preserve"> zadavateli výpis ze seznamu kvalifikovaných dodavatelů dle § 228 a násl. ZZVZ ve lhůtě pro prokázání splnění kvalifikace, nahrazuje tento výpis ze seznamu kvalifikovaných dodavatelů doklady prokazující:</w:t>
      </w:r>
    </w:p>
    <w:p w14:paraId="4AB1F2B5" w14:textId="77777777" w:rsidR="00B406B8" w:rsidRDefault="00B406B8" w:rsidP="00AD756C">
      <w:pPr>
        <w:pStyle w:val="Stylodstavecslovan"/>
        <w:numPr>
          <w:ilvl w:val="1"/>
          <w:numId w:val="93"/>
        </w:numPr>
        <w:ind w:left="426" w:hanging="426"/>
      </w:pPr>
      <w:r>
        <w:t>základní způsobilost podle § 74 ZZVZ a</w:t>
      </w:r>
    </w:p>
    <w:p w14:paraId="27B8D44F" w14:textId="77777777" w:rsidR="00B406B8" w:rsidRDefault="00B406B8" w:rsidP="00AD756C">
      <w:pPr>
        <w:pStyle w:val="Stylodstavecslovan"/>
        <w:numPr>
          <w:ilvl w:val="1"/>
          <w:numId w:val="93"/>
        </w:numPr>
        <w:ind w:left="426" w:hanging="426"/>
      </w:pPr>
      <w:r>
        <w:t xml:space="preserve">profesní způsobilost podle § 77 ZZVZ v tom rozsahu, v jakém údaje ve výpisu ze seznamu kvalifikovaných dodavatelů prokazují splnění kritérií profesní způsobilosti. </w:t>
      </w:r>
    </w:p>
    <w:p w14:paraId="78B5AA45" w14:textId="04839932" w:rsidR="00B406B8" w:rsidRDefault="00B406B8">
      <w:pPr>
        <w:pStyle w:val="Stylodstavecslovan"/>
        <w:numPr>
          <w:ilvl w:val="0"/>
          <w:numId w:val="0"/>
        </w:numPr>
      </w:pPr>
      <w:r>
        <w:t xml:space="preserve">Zadavatel je povinen přijmout výpis ze seznamu kvalifikovaných dodavatelů, pokud k poslednímu dni, ke kterému má být prokázána základní způsobilost nebo profesní způsobilost, není výpis ze seznamu kvalifikovaných dodavatelů starší než 3 měsíce. Zadavatel nemusí přijmout výpis ze seznamu kvalifikovaných dodavatelů, na kterém je vyznačeno zahájení řízení o změně údajů nebo o vyřazení dodavatele ze seznamu kvalifikovaných dodavatelů. </w:t>
      </w:r>
    </w:p>
    <w:p w14:paraId="4C7382F4" w14:textId="77777777" w:rsidR="00301F23" w:rsidRPr="00AA608B" w:rsidRDefault="00301F23" w:rsidP="00301F23">
      <w:pPr>
        <w:widowControl w:val="0"/>
        <w:numPr>
          <w:ilvl w:val="2"/>
          <w:numId w:val="27"/>
        </w:numPr>
        <w:tabs>
          <w:tab w:val="clear" w:pos="2509"/>
          <w:tab w:val="num" w:pos="1418"/>
          <w:tab w:val="num" w:pos="2160"/>
        </w:tabs>
        <w:spacing w:before="240" w:after="240" w:line="276" w:lineRule="auto"/>
        <w:ind w:left="1418" w:hanging="709"/>
        <w:outlineLvl w:val="2"/>
      </w:pPr>
      <w:r w:rsidRPr="00AA608B">
        <w:rPr>
          <w:rFonts w:cs="Calibri"/>
          <w:color w:val="auto"/>
          <w:szCs w:val="22"/>
        </w:rPr>
        <w:t>Systém certifikovaných dodavatelů</w:t>
      </w:r>
    </w:p>
    <w:p w14:paraId="6C521585" w14:textId="77777777" w:rsidR="00B406B8" w:rsidRDefault="00B406B8" w:rsidP="00AD756C">
      <w:pPr>
        <w:pStyle w:val="Stylodstavecslovan"/>
        <w:numPr>
          <w:ilvl w:val="0"/>
          <w:numId w:val="0"/>
        </w:numPr>
      </w:pPr>
      <w:r>
        <w:lastRenderedPageBreak/>
        <w:t>V souladu s § 234 a násl. ZZVZ lze platným certifikátem vydaným v rámci schváleného systému certifikovaných dodavatelů prokázat kvalifikaci v zadávacím řízení. Má se za to, že dodavatel je kvalifikovaný v rozsahu uvedeném na certifikátu. Zadavatel bez zvláštních důvodů nezpochybňuje údaje uvedené v certifikátu. Před uzavřením smlouvy může zadavatel po dodavateli, který prokázal kvalifikaci certifikátem, požadovat předložení dokladů podle § 74 odst. 1 písm. b) až d) ZZVZ. Stejně jako certifikátem může dodavatel prokázat kvalifikaci osvědčením, které pochází z jiného členského státu, v němž má dodavatel sídlo, a které je obdobou certifikátu vydaného v rámci systému certifikovaných dodavatelů.</w:t>
      </w:r>
    </w:p>
    <w:p w14:paraId="24108448" w14:textId="77777777" w:rsidR="00B406B8" w:rsidRPr="007A241B" w:rsidRDefault="00B406B8" w:rsidP="00B406B8">
      <w:pPr>
        <w:widowControl w:val="0"/>
        <w:numPr>
          <w:ilvl w:val="2"/>
          <w:numId w:val="27"/>
        </w:numPr>
        <w:tabs>
          <w:tab w:val="clear" w:pos="2509"/>
          <w:tab w:val="num" w:pos="1418"/>
          <w:tab w:val="num" w:pos="2160"/>
        </w:tabs>
        <w:spacing w:before="240" w:after="240" w:line="276" w:lineRule="auto"/>
        <w:ind w:left="1418" w:hanging="709"/>
        <w:outlineLvl w:val="2"/>
        <w:rPr>
          <w:rFonts w:cs="Calibri"/>
          <w:color w:val="auto"/>
          <w:szCs w:val="22"/>
        </w:rPr>
      </w:pPr>
      <w:r w:rsidRPr="007A241B">
        <w:rPr>
          <w:rFonts w:cs="Calibri"/>
          <w:color w:val="auto"/>
          <w:szCs w:val="22"/>
        </w:rPr>
        <w:t>Důsledek nesplnění kvalifikace</w:t>
      </w:r>
    </w:p>
    <w:p w14:paraId="28AF8677" w14:textId="77777777" w:rsidR="00B406B8" w:rsidRPr="007A241B" w:rsidRDefault="00B406B8" w:rsidP="00B406B8">
      <w:pPr>
        <w:spacing w:line="276" w:lineRule="auto"/>
        <w:jc w:val="both"/>
        <w:rPr>
          <w:rFonts w:cs="Calibri"/>
          <w:color w:val="auto"/>
          <w:szCs w:val="22"/>
        </w:rPr>
      </w:pPr>
      <w:r w:rsidRPr="007A241B">
        <w:rPr>
          <w:rFonts w:cs="Calibri"/>
          <w:color w:val="auto"/>
          <w:szCs w:val="22"/>
        </w:rPr>
        <w:t xml:space="preserve">Neprokáže-li dodavatel splnění kvalifikace v plném rozsahu, bude s přihlédnutím k § </w:t>
      </w:r>
      <w:r>
        <w:rPr>
          <w:rFonts w:cs="Calibri"/>
          <w:color w:val="auto"/>
          <w:szCs w:val="22"/>
        </w:rPr>
        <w:t>48</w:t>
      </w:r>
      <w:r w:rsidRPr="007A241B">
        <w:rPr>
          <w:rFonts w:cs="Calibri"/>
          <w:color w:val="auto"/>
          <w:szCs w:val="22"/>
        </w:rPr>
        <w:t xml:space="preserve"> odst. </w:t>
      </w:r>
      <w:r>
        <w:rPr>
          <w:rFonts w:cs="Calibri"/>
          <w:color w:val="auto"/>
          <w:szCs w:val="22"/>
        </w:rPr>
        <w:t>2 písm. a)</w:t>
      </w:r>
      <w:r w:rsidRPr="007A241B">
        <w:rPr>
          <w:rFonts w:cs="Calibri"/>
          <w:color w:val="auto"/>
          <w:szCs w:val="22"/>
        </w:rPr>
        <w:t xml:space="preserve"> </w:t>
      </w:r>
      <w:r>
        <w:rPr>
          <w:rFonts w:cs="Calibri"/>
          <w:color w:val="auto"/>
          <w:szCs w:val="22"/>
        </w:rPr>
        <w:t>Z</w:t>
      </w:r>
      <w:r w:rsidRPr="007A241B">
        <w:rPr>
          <w:rFonts w:cs="Calibri"/>
          <w:color w:val="auto"/>
          <w:szCs w:val="22"/>
        </w:rPr>
        <w:t>ZVZ vyloučen z účasti v zadávacím řízení. Zadavatel bezodkladně písemně oznámí dodavateli své rozhodnutí o jeho vyloučení s uvedením důvodu.</w:t>
      </w:r>
    </w:p>
    <w:p w14:paraId="1ABED741" w14:textId="77777777" w:rsidR="00F30E1C" w:rsidRDefault="00F30E1C">
      <w:pPr>
        <w:rPr>
          <w:rFonts w:cs="Calibri"/>
          <w:b/>
          <w:bCs/>
          <w:color w:val="auto"/>
          <w:szCs w:val="22"/>
        </w:rPr>
      </w:pPr>
      <w:r>
        <w:rPr>
          <w:rFonts w:cs="Calibri"/>
          <w:b/>
          <w:bCs/>
          <w:color w:val="auto"/>
          <w:szCs w:val="22"/>
        </w:rPr>
        <w:br w:type="page"/>
      </w:r>
    </w:p>
    <w:p w14:paraId="30A000C5" w14:textId="7C9928CA" w:rsidR="00FF6104" w:rsidRPr="00FA4DCD" w:rsidRDefault="00FF6104" w:rsidP="00FF6104">
      <w:pPr>
        <w:jc w:val="center"/>
        <w:rPr>
          <w:rFonts w:cs="Calibri"/>
          <w:b/>
          <w:bCs/>
          <w:color w:val="auto"/>
          <w:szCs w:val="22"/>
        </w:rPr>
      </w:pPr>
      <w:r w:rsidRPr="00FA4DCD">
        <w:rPr>
          <w:rFonts w:cs="Calibri"/>
          <w:b/>
          <w:bCs/>
          <w:color w:val="auto"/>
          <w:szCs w:val="22"/>
        </w:rPr>
        <w:lastRenderedPageBreak/>
        <w:t xml:space="preserve">Příloha č. </w:t>
      </w:r>
      <w:r>
        <w:rPr>
          <w:rFonts w:cs="Calibri"/>
          <w:b/>
          <w:bCs/>
          <w:color w:val="auto"/>
          <w:szCs w:val="22"/>
        </w:rPr>
        <w:t>3a</w:t>
      </w:r>
    </w:p>
    <w:p w14:paraId="054A5658" w14:textId="5A8BF320" w:rsidR="00FF6104" w:rsidRPr="00FF6104" w:rsidRDefault="00FF6104" w:rsidP="00FF6104">
      <w:pPr>
        <w:jc w:val="center"/>
        <w:rPr>
          <w:rFonts w:cs="Calibri"/>
          <w:b/>
          <w:bCs/>
          <w:color w:val="auto"/>
          <w:szCs w:val="22"/>
        </w:rPr>
      </w:pPr>
      <w:r w:rsidRPr="00FF6104">
        <w:rPr>
          <w:b/>
          <w:color w:val="auto"/>
          <w:szCs w:val="22"/>
        </w:rPr>
        <w:t>Závazný vzor smlouvy pro část 1 veřejné zakázky</w:t>
      </w:r>
    </w:p>
    <w:p w14:paraId="461A6AB0" w14:textId="77777777" w:rsidR="00FF6104" w:rsidRPr="00FF6104" w:rsidRDefault="00FF6104" w:rsidP="00FF6104">
      <w:pPr>
        <w:jc w:val="center"/>
        <w:rPr>
          <w:rFonts w:cs="Calibri"/>
          <w:b/>
          <w:bCs/>
          <w:color w:val="auto"/>
          <w:szCs w:val="22"/>
        </w:rPr>
      </w:pPr>
    </w:p>
    <w:p w14:paraId="57C29895" w14:textId="5ED7A0BB" w:rsidR="00FF6104" w:rsidRDefault="00FF6104" w:rsidP="005D50D8">
      <w:pPr>
        <w:jc w:val="center"/>
        <w:rPr>
          <w:rFonts w:cs="Calibri"/>
          <w:bCs/>
          <w:color w:val="auto"/>
          <w:szCs w:val="22"/>
        </w:rPr>
      </w:pPr>
      <w:r>
        <w:rPr>
          <w:rFonts w:cs="Calibri"/>
          <w:bCs/>
          <w:color w:val="auto"/>
          <w:szCs w:val="22"/>
        </w:rPr>
        <w:t>(</w:t>
      </w:r>
      <w:proofErr w:type="gramStart"/>
      <w:r>
        <w:rPr>
          <w:rFonts w:cs="Calibri"/>
          <w:bCs/>
          <w:color w:val="auto"/>
          <w:szCs w:val="22"/>
        </w:rPr>
        <w:t>tvoří</w:t>
      </w:r>
      <w:proofErr w:type="gramEnd"/>
      <w:r>
        <w:rPr>
          <w:rFonts w:cs="Calibri"/>
          <w:bCs/>
          <w:color w:val="auto"/>
          <w:szCs w:val="22"/>
        </w:rPr>
        <w:t xml:space="preserve"> samostatný dokument)</w:t>
      </w:r>
    </w:p>
    <w:p w14:paraId="113E0DF0" w14:textId="77777777" w:rsidR="00FF6104" w:rsidRDefault="00FF6104">
      <w:pPr>
        <w:rPr>
          <w:rFonts w:cs="Calibri"/>
          <w:bCs/>
          <w:color w:val="auto"/>
          <w:szCs w:val="22"/>
        </w:rPr>
      </w:pPr>
      <w:r>
        <w:rPr>
          <w:rFonts w:cs="Calibri"/>
          <w:bCs/>
          <w:color w:val="auto"/>
          <w:szCs w:val="22"/>
        </w:rPr>
        <w:br w:type="page"/>
      </w:r>
    </w:p>
    <w:p w14:paraId="14A96829" w14:textId="42E1BFD9" w:rsidR="00FF6104" w:rsidRPr="00FA4DCD" w:rsidRDefault="00FF6104" w:rsidP="00FF6104">
      <w:pPr>
        <w:jc w:val="center"/>
        <w:rPr>
          <w:rFonts w:cs="Calibri"/>
          <w:b/>
          <w:bCs/>
          <w:color w:val="auto"/>
          <w:szCs w:val="22"/>
        </w:rPr>
      </w:pPr>
      <w:r w:rsidRPr="00FA4DCD">
        <w:rPr>
          <w:rFonts w:cs="Calibri"/>
          <w:b/>
          <w:bCs/>
          <w:color w:val="auto"/>
          <w:szCs w:val="22"/>
        </w:rPr>
        <w:lastRenderedPageBreak/>
        <w:t xml:space="preserve">Příloha č. </w:t>
      </w:r>
      <w:r>
        <w:rPr>
          <w:rFonts w:cs="Calibri"/>
          <w:b/>
          <w:bCs/>
          <w:color w:val="auto"/>
          <w:szCs w:val="22"/>
        </w:rPr>
        <w:t>3b</w:t>
      </w:r>
    </w:p>
    <w:p w14:paraId="420DBAAC" w14:textId="6ED394F1" w:rsidR="00FF6104" w:rsidRPr="00FF6104" w:rsidRDefault="00FF6104" w:rsidP="00FF6104">
      <w:pPr>
        <w:jc w:val="center"/>
        <w:rPr>
          <w:rFonts w:cs="Calibri"/>
          <w:b/>
          <w:bCs/>
          <w:color w:val="auto"/>
          <w:szCs w:val="22"/>
        </w:rPr>
      </w:pPr>
      <w:r w:rsidRPr="00FF6104">
        <w:rPr>
          <w:b/>
          <w:color w:val="auto"/>
          <w:szCs w:val="22"/>
        </w:rPr>
        <w:t xml:space="preserve">Závazný vzor smlouvy pro část </w:t>
      </w:r>
      <w:r>
        <w:rPr>
          <w:b/>
          <w:color w:val="auto"/>
          <w:szCs w:val="22"/>
        </w:rPr>
        <w:t>2</w:t>
      </w:r>
      <w:r w:rsidRPr="00FF6104">
        <w:rPr>
          <w:b/>
          <w:color w:val="auto"/>
          <w:szCs w:val="22"/>
        </w:rPr>
        <w:t xml:space="preserve"> veřejné zakázky</w:t>
      </w:r>
    </w:p>
    <w:p w14:paraId="23BF20CB" w14:textId="77777777" w:rsidR="00FF6104" w:rsidRPr="00FF6104" w:rsidRDefault="00FF6104" w:rsidP="00FF6104">
      <w:pPr>
        <w:jc w:val="center"/>
        <w:rPr>
          <w:rFonts w:cs="Calibri"/>
          <w:b/>
          <w:bCs/>
          <w:color w:val="auto"/>
          <w:szCs w:val="22"/>
        </w:rPr>
      </w:pPr>
    </w:p>
    <w:p w14:paraId="7659CA15" w14:textId="51B78035" w:rsidR="00FF6104" w:rsidRDefault="00FF6104" w:rsidP="00FF6104">
      <w:pPr>
        <w:jc w:val="center"/>
        <w:rPr>
          <w:rFonts w:cs="Calibri"/>
          <w:bCs/>
          <w:color w:val="auto"/>
          <w:szCs w:val="22"/>
        </w:rPr>
      </w:pPr>
      <w:r>
        <w:rPr>
          <w:rFonts w:cs="Calibri"/>
          <w:bCs/>
          <w:color w:val="auto"/>
          <w:szCs w:val="22"/>
        </w:rPr>
        <w:t>(</w:t>
      </w:r>
      <w:proofErr w:type="gramStart"/>
      <w:r>
        <w:rPr>
          <w:rFonts w:cs="Calibri"/>
          <w:bCs/>
          <w:color w:val="auto"/>
          <w:szCs w:val="22"/>
        </w:rPr>
        <w:t>tvoří</w:t>
      </w:r>
      <w:proofErr w:type="gramEnd"/>
      <w:r>
        <w:rPr>
          <w:rFonts w:cs="Calibri"/>
          <w:bCs/>
          <w:color w:val="auto"/>
          <w:szCs w:val="22"/>
        </w:rPr>
        <w:t xml:space="preserve"> samostatný dokument)</w:t>
      </w:r>
    </w:p>
    <w:p w14:paraId="07BE4B06" w14:textId="77777777" w:rsidR="00FF6104" w:rsidRDefault="00FF6104">
      <w:pPr>
        <w:rPr>
          <w:rFonts w:cs="Calibri"/>
          <w:bCs/>
          <w:color w:val="auto"/>
          <w:szCs w:val="22"/>
        </w:rPr>
      </w:pPr>
      <w:r>
        <w:rPr>
          <w:rFonts w:cs="Calibri"/>
          <w:bCs/>
          <w:color w:val="auto"/>
          <w:szCs w:val="22"/>
        </w:rPr>
        <w:br w:type="page"/>
      </w:r>
    </w:p>
    <w:p w14:paraId="51BAAD0A" w14:textId="109AD9B1" w:rsidR="00FF6104" w:rsidRDefault="00FF6104" w:rsidP="00FF6104">
      <w:pPr>
        <w:jc w:val="center"/>
        <w:rPr>
          <w:rFonts w:cs="Calibri"/>
          <w:b/>
          <w:bCs/>
          <w:color w:val="auto"/>
          <w:szCs w:val="22"/>
        </w:rPr>
      </w:pPr>
      <w:r>
        <w:rPr>
          <w:rFonts w:cs="Calibri"/>
          <w:b/>
          <w:bCs/>
          <w:color w:val="auto"/>
          <w:szCs w:val="22"/>
        </w:rPr>
        <w:lastRenderedPageBreak/>
        <w:t>Příloha č. 4</w:t>
      </w:r>
    </w:p>
    <w:p w14:paraId="0BE3870C" w14:textId="0836D742" w:rsidR="00EF5ED5" w:rsidRDefault="00B72508" w:rsidP="00FF6104">
      <w:pPr>
        <w:jc w:val="center"/>
        <w:rPr>
          <w:rFonts w:cs="Calibri"/>
          <w:b/>
          <w:bCs/>
          <w:color w:val="auto"/>
          <w:szCs w:val="22"/>
        </w:rPr>
      </w:pPr>
      <w:r w:rsidRPr="00B72508">
        <w:rPr>
          <w:rFonts w:cs="Calibri"/>
          <w:b/>
          <w:bCs/>
          <w:color w:val="auto"/>
          <w:szCs w:val="22"/>
        </w:rPr>
        <w:t xml:space="preserve">Informace o rozsahu </w:t>
      </w:r>
      <w:r w:rsidR="0073073D">
        <w:rPr>
          <w:rFonts w:cs="Calibri"/>
          <w:b/>
          <w:bCs/>
          <w:color w:val="auto"/>
          <w:szCs w:val="22"/>
        </w:rPr>
        <w:t>služeb odpadového hospodářství</w:t>
      </w:r>
      <w:r w:rsidRPr="00B72508">
        <w:rPr>
          <w:rFonts w:cs="Calibri"/>
          <w:b/>
          <w:bCs/>
          <w:color w:val="auto"/>
          <w:szCs w:val="22"/>
        </w:rPr>
        <w:t xml:space="preserve"> poskytovaných zadavateli v minulých obdobích</w:t>
      </w:r>
    </w:p>
    <w:p w14:paraId="486A130C" w14:textId="77777777" w:rsidR="00FC527E" w:rsidRDefault="00FC527E" w:rsidP="00FC527E">
      <w:pPr>
        <w:jc w:val="center"/>
        <w:rPr>
          <w:rFonts w:cs="Calibri"/>
          <w:bCs/>
          <w:color w:val="auto"/>
          <w:szCs w:val="22"/>
        </w:rPr>
      </w:pPr>
      <w:r>
        <w:rPr>
          <w:rFonts w:cs="Calibri"/>
          <w:bCs/>
          <w:color w:val="auto"/>
          <w:szCs w:val="22"/>
        </w:rPr>
        <w:t>(</w:t>
      </w:r>
      <w:proofErr w:type="gramStart"/>
      <w:r>
        <w:rPr>
          <w:rFonts w:cs="Calibri"/>
          <w:bCs/>
          <w:color w:val="auto"/>
          <w:szCs w:val="22"/>
        </w:rPr>
        <w:t>tvoří</w:t>
      </w:r>
      <w:proofErr w:type="gramEnd"/>
      <w:r>
        <w:rPr>
          <w:rFonts w:cs="Calibri"/>
          <w:bCs/>
          <w:color w:val="auto"/>
          <w:szCs w:val="22"/>
        </w:rPr>
        <w:t xml:space="preserve"> samostatný dokument)</w:t>
      </w:r>
    </w:p>
    <w:p w14:paraId="17F9A264" w14:textId="13B78F7B" w:rsidR="00C61D95" w:rsidRDefault="00C61D95">
      <w:pPr>
        <w:rPr>
          <w:rFonts w:cs="Calibri"/>
          <w:bCs/>
          <w:color w:val="auto"/>
          <w:szCs w:val="22"/>
        </w:rPr>
      </w:pPr>
      <w:r>
        <w:rPr>
          <w:rFonts w:cs="Calibri"/>
          <w:bCs/>
          <w:color w:val="auto"/>
          <w:szCs w:val="22"/>
        </w:rPr>
        <w:br w:type="page"/>
      </w:r>
    </w:p>
    <w:p w14:paraId="244B8383" w14:textId="05D9A2FA" w:rsidR="00C61D95" w:rsidRPr="00CA2814" w:rsidRDefault="00C61D95" w:rsidP="00AD756C">
      <w:pPr>
        <w:jc w:val="center"/>
        <w:rPr>
          <w:rFonts w:cs="Calibri"/>
          <w:b/>
          <w:snapToGrid w:val="0"/>
          <w:color w:val="auto"/>
          <w:szCs w:val="22"/>
        </w:rPr>
      </w:pPr>
      <w:r w:rsidRPr="00CA2814">
        <w:rPr>
          <w:rFonts w:cs="Calibri"/>
          <w:b/>
          <w:snapToGrid w:val="0"/>
          <w:color w:val="auto"/>
          <w:szCs w:val="22"/>
        </w:rPr>
        <w:lastRenderedPageBreak/>
        <w:t xml:space="preserve">Příloha č. </w:t>
      </w:r>
      <w:r w:rsidR="00B406B8">
        <w:rPr>
          <w:rFonts w:cs="Calibri"/>
          <w:b/>
          <w:snapToGrid w:val="0"/>
          <w:color w:val="auto"/>
          <w:szCs w:val="22"/>
        </w:rPr>
        <w:t>5</w:t>
      </w:r>
    </w:p>
    <w:p w14:paraId="1969FB4D" w14:textId="094DF158" w:rsidR="00C61D95" w:rsidRPr="00CA2814" w:rsidRDefault="00C61D95" w:rsidP="00C61D95">
      <w:pPr>
        <w:spacing w:after="120" w:line="320" w:lineRule="atLeast"/>
        <w:jc w:val="center"/>
        <w:rPr>
          <w:rFonts w:cs="Calibri"/>
          <w:b/>
          <w:snapToGrid w:val="0"/>
          <w:color w:val="auto"/>
          <w:szCs w:val="22"/>
        </w:rPr>
      </w:pPr>
      <w:r w:rsidRPr="00CA2814">
        <w:rPr>
          <w:rFonts w:cs="Calibri"/>
          <w:b/>
          <w:snapToGrid w:val="0"/>
          <w:color w:val="auto"/>
          <w:szCs w:val="22"/>
        </w:rPr>
        <w:t>Vzor čestného prohlášení o splnění základní</w:t>
      </w:r>
      <w:r w:rsidR="00B406B8">
        <w:rPr>
          <w:rFonts w:cs="Calibri"/>
          <w:b/>
          <w:snapToGrid w:val="0"/>
          <w:color w:val="auto"/>
          <w:szCs w:val="22"/>
        </w:rPr>
        <w:t xml:space="preserve"> způsobilosti</w:t>
      </w:r>
    </w:p>
    <w:p w14:paraId="11DA7631" w14:textId="77777777" w:rsidR="00C61D95" w:rsidRPr="00CA2814" w:rsidRDefault="00C61D95" w:rsidP="00C61D95">
      <w:pPr>
        <w:spacing w:after="120" w:line="320" w:lineRule="atLeast"/>
        <w:jc w:val="center"/>
        <w:rPr>
          <w:rFonts w:cs="Calibri"/>
          <w:b/>
          <w:snapToGrid w:val="0"/>
          <w:color w:val="auto"/>
          <w:szCs w:val="22"/>
        </w:rPr>
      </w:pPr>
    </w:p>
    <w:p w14:paraId="04F4F8A4" w14:textId="77777777" w:rsidR="00C61D95" w:rsidRPr="00CA2814" w:rsidRDefault="00C61D95" w:rsidP="00C61D95">
      <w:pPr>
        <w:autoSpaceDE w:val="0"/>
        <w:autoSpaceDN w:val="0"/>
        <w:adjustRightInd w:val="0"/>
        <w:spacing w:after="120" w:line="320" w:lineRule="atLeast"/>
        <w:jc w:val="center"/>
        <w:rPr>
          <w:rFonts w:cs="Calibri"/>
          <w:color w:val="auto"/>
          <w:szCs w:val="22"/>
        </w:rPr>
      </w:pPr>
      <w:r w:rsidRPr="00CA2814">
        <w:rPr>
          <w:rFonts w:cs="Calibri"/>
          <w:b/>
          <w:bCs/>
          <w:color w:val="auto"/>
          <w:szCs w:val="22"/>
        </w:rPr>
        <w:t>Čestné prohlášení</w:t>
      </w:r>
    </w:p>
    <w:p w14:paraId="44F35FF4" w14:textId="77777777" w:rsidR="00C61D95" w:rsidRPr="00CA2814" w:rsidRDefault="00C61D95" w:rsidP="00C61D95">
      <w:pPr>
        <w:autoSpaceDE w:val="0"/>
        <w:autoSpaceDN w:val="0"/>
        <w:adjustRightInd w:val="0"/>
        <w:spacing w:after="120" w:line="320" w:lineRule="atLeast"/>
        <w:jc w:val="center"/>
        <w:rPr>
          <w:rFonts w:cs="Calibri"/>
          <w:color w:val="auto"/>
          <w:szCs w:val="22"/>
        </w:rPr>
      </w:pPr>
    </w:p>
    <w:p w14:paraId="47B4EC35" w14:textId="77777777" w:rsidR="00C61D95" w:rsidRPr="00CA2814" w:rsidRDefault="00C61D95" w:rsidP="00C61D95">
      <w:pPr>
        <w:autoSpaceDE w:val="0"/>
        <w:autoSpaceDN w:val="0"/>
        <w:adjustRightInd w:val="0"/>
        <w:spacing w:line="320" w:lineRule="atLeast"/>
        <w:jc w:val="center"/>
        <w:rPr>
          <w:rFonts w:cs="Calibri"/>
          <w:i/>
          <w:color w:val="auto"/>
          <w:szCs w:val="22"/>
        </w:rPr>
      </w:pPr>
      <w:r w:rsidRPr="00CB0991">
        <w:rPr>
          <w:rFonts w:cs="Calibri"/>
          <w:i/>
          <w:color w:val="auto"/>
          <w:szCs w:val="22"/>
          <w:highlight w:val="yellow"/>
        </w:rPr>
        <w:t>obchodní firma / jméno a příjmení</w:t>
      </w:r>
      <w:r w:rsidRPr="00CA2814">
        <w:rPr>
          <w:rFonts w:cs="Calibri"/>
          <w:i/>
          <w:color w:val="auto"/>
          <w:szCs w:val="22"/>
          <w:vertAlign w:val="superscript"/>
        </w:rPr>
        <w:footnoteReference w:id="2"/>
      </w:r>
    </w:p>
    <w:p w14:paraId="02D67B8F" w14:textId="5C7D5BAA" w:rsidR="00C61D95" w:rsidRPr="00CA2814" w:rsidRDefault="00C61D95" w:rsidP="00C61D95">
      <w:pPr>
        <w:autoSpaceDE w:val="0"/>
        <w:autoSpaceDN w:val="0"/>
        <w:adjustRightInd w:val="0"/>
        <w:spacing w:line="320" w:lineRule="atLeast"/>
        <w:jc w:val="center"/>
        <w:rPr>
          <w:rFonts w:cs="Calibri"/>
          <w:color w:val="auto"/>
          <w:szCs w:val="22"/>
        </w:rPr>
      </w:pPr>
      <w:r w:rsidRPr="00CA2814">
        <w:rPr>
          <w:rFonts w:cs="Calibri"/>
          <w:color w:val="auto"/>
          <w:szCs w:val="22"/>
        </w:rPr>
        <w:t>se sídlem</w:t>
      </w:r>
      <w:r w:rsidRPr="00CA2814">
        <w:rPr>
          <w:rFonts w:cs="Calibri"/>
          <w:color w:val="auto"/>
          <w:szCs w:val="22"/>
        </w:rPr>
        <w:softHyphen/>
      </w:r>
      <w:r w:rsidRPr="00CA2814">
        <w:rPr>
          <w:rFonts w:cs="Calibri"/>
          <w:color w:val="auto"/>
          <w:szCs w:val="22"/>
        </w:rPr>
        <w:softHyphen/>
        <w:t xml:space="preserve"> / trvale bytem</w:t>
      </w:r>
      <w:r w:rsidR="00EC3F21">
        <w:rPr>
          <w:rFonts w:cs="Calibri"/>
          <w:color w:val="auto"/>
          <w:szCs w:val="22"/>
        </w:rPr>
        <w:t xml:space="preserve">: </w:t>
      </w:r>
      <w:r w:rsidR="00EC3F21" w:rsidRPr="00977D6E">
        <w:rPr>
          <w:rFonts w:asciiTheme="minorHAnsi" w:hAnsiTheme="minorHAnsi" w:cstheme="minorHAnsi"/>
          <w:color w:val="auto"/>
          <w:szCs w:val="22"/>
          <w:highlight w:val="yellow"/>
          <w:lang w:val="pl-PL"/>
        </w:rPr>
        <w:t>[DOPLNÍ DODAVATEL]</w:t>
      </w:r>
    </w:p>
    <w:p w14:paraId="794EC94E" w14:textId="50327F72" w:rsidR="00C61D95" w:rsidRPr="00CA2814" w:rsidRDefault="00C61D95" w:rsidP="00C61D95">
      <w:pPr>
        <w:autoSpaceDE w:val="0"/>
        <w:autoSpaceDN w:val="0"/>
        <w:adjustRightInd w:val="0"/>
        <w:spacing w:line="320" w:lineRule="atLeast"/>
        <w:jc w:val="center"/>
        <w:rPr>
          <w:rFonts w:cs="Calibri"/>
          <w:color w:val="auto"/>
          <w:szCs w:val="22"/>
        </w:rPr>
      </w:pPr>
      <w:r w:rsidRPr="00CA2814">
        <w:rPr>
          <w:rFonts w:cs="Calibri"/>
          <w:color w:val="auto"/>
          <w:szCs w:val="22"/>
        </w:rPr>
        <w:t>IČO:</w:t>
      </w:r>
      <w:r w:rsidR="00EC3F21" w:rsidRPr="00977D6E">
        <w:rPr>
          <w:rFonts w:asciiTheme="minorHAnsi" w:hAnsiTheme="minorHAnsi" w:cstheme="minorHAnsi"/>
          <w:color w:val="auto"/>
          <w:szCs w:val="22"/>
          <w:highlight w:val="yellow"/>
        </w:rPr>
        <w:t xml:space="preserve"> [DOPLNÍ DODAVATEL]</w:t>
      </w:r>
    </w:p>
    <w:p w14:paraId="5E8DA38E" w14:textId="3C500777" w:rsidR="00C61D95" w:rsidRPr="00CA2814" w:rsidRDefault="00C61D95" w:rsidP="00C61D95">
      <w:pPr>
        <w:autoSpaceDE w:val="0"/>
        <w:autoSpaceDN w:val="0"/>
        <w:adjustRightInd w:val="0"/>
        <w:spacing w:line="320" w:lineRule="atLeast"/>
        <w:jc w:val="center"/>
        <w:rPr>
          <w:rFonts w:cs="Calibri"/>
          <w:color w:val="auto"/>
          <w:szCs w:val="22"/>
        </w:rPr>
      </w:pPr>
      <w:r w:rsidRPr="00CA2814">
        <w:rPr>
          <w:rFonts w:cs="Calibri"/>
          <w:color w:val="auto"/>
          <w:szCs w:val="22"/>
        </w:rPr>
        <w:t xml:space="preserve">společnost zapsaná v obchodním rejstříku vedeném </w:t>
      </w:r>
      <w:r w:rsidR="00EC3F21" w:rsidRPr="00AD756C">
        <w:rPr>
          <w:rFonts w:asciiTheme="minorHAnsi" w:hAnsiTheme="minorHAnsi" w:cstheme="minorHAnsi"/>
          <w:color w:val="auto"/>
          <w:szCs w:val="22"/>
          <w:highlight w:val="yellow"/>
        </w:rPr>
        <w:t>[DOPLNÍ DODAVATEL]</w:t>
      </w:r>
      <w:r w:rsidRPr="00CA2814">
        <w:rPr>
          <w:rFonts w:cs="Calibri"/>
          <w:color w:val="auto"/>
          <w:szCs w:val="22"/>
        </w:rPr>
        <w:t>,</w:t>
      </w:r>
    </w:p>
    <w:p w14:paraId="7AC876D8" w14:textId="2A104EA8" w:rsidR="00C61D95" w:rsidRPr="00CA2814" w:rsidRDefault="00C61D95" w:rsidP="00C61D95">
      <w:pPr>
        <w:autoSpaceDE w:val="0"/>
        <w:autoSpaceDN w:val="0"/>
        <w:adjustRightInd w:val="0"/>
        <w:spacing w:line="320" w:lineRule="atLeast"/>
        <w:jc w:val="center"/>
        <w:rPr>
          <w:rFonts w:cs="Calibri"/>
          <w:color w:val="auto"/>
          <w:szCs w:val="22"/>
        </w:rPr>
      </w:pPr>
      <w:r w:rsidRPr="00CA2814">
        <w:rPr>
          <w:rFonts w:cs="Calibri"/>
          <w:color w:val="auto"/>
          <w:szCs w:val="22"/>
        </w:rPr>
        <w:t xml:space="preserve">oddíl </w:t>
      </w:r>
      <w:r w:rsidR="00EC3F21" w:rsidRPr="00AD756C">
        <w:rPr>
          <w:rFonts w:asciiTheme="minorHAnsi" w:hAnsiTheme="minorHAnsi" w:cstheme="minorHAnsi"/>
          <w:color w:val="auto"/>
          <w:szCs w:val="22"/>
          <w:highlight w:val="yellow"/>
        </w:rPr>
        <w:t>[DOPLNÍ DODAVATEL]</w:t>
      </w:r>
      <w:r w:rsidRPr="00CA2814">
        <w:rPr>
          <w:rFonts w:cs="Calibri"/>
          <w:color w:val="auto"/>
          <w:szCs w:val="22"/>
        </w:rPr>
        <w:t xml:space="preserve">, vložka </w:t>
      </w:r>
      <w:r w:rsidRPr="00CA2814">
        <w:rPr>
          <w:rFonts w:cs="Calibri"/>
          <w:color w:val="auto"/>
          <w:szCs w:val="22"/>
        </w:rPr>
        <w:softHyphen/>
      </w:r>
      <w:r w:rsidRPr="00CA2814">
        <w:rPr>
          <w:rFonts w:cs="Calibri"/>
          <w:color w:val="auto"/>
          <w:szCs w:val="22"/>
        </w:rPr>
        <w:softHyphen/>
      </w:r>
      <w:r w:rsidR="00EC3F21" w:rsidRPr="00AD756C">
        <w:rPr>
          <w:rFonts w:asciiTheme="minorHAnsi" w:hAnsiTheme="minorHAnsi" w:cstheme="minorHAnsi"/>
          <w:color w:val="auto"/>
          <w:szCs w:val="22"/>
          <w:highlight w:val="yellow"/>
        </w:rPr>
        <w:t>[DOPLNÍ DODAVATEL]</w:t>
      </w:r>
    </w:p>
    <w:p w14:paraId="77842AC3" w14:textId="4EA641AC" w:rsidR="00C61D95" w:rsidRPr="00CA2814" w:rsidRDefault="00C61D95" w:rsidP="00C61D95">
      <w:pPr>
        <w:autoSpaceDE w:val="0"/>
        <w:autoSpaceDN w:val="0"/>
        <w:adjustRightInd w:val="0"/>
        <w:spacing w:line="320" w:lineRule="atLeast"/>
        <w:jc w:val="center"/>
        <w:rPr>
          <w:rFonts w:cs="Calibri"/>
          <w:color w:val="auto"/>
          <w:szCs w:val="22"/>
        </w:rPr>
      </w:pPr>
      <w:r w:rsidRPr="00CA2814">
        <w:rPr>
          <w:rFonts w:cs="Calibri"/>
          <w:color w:val="auto"/>
          <w:szCs w:val="22"/>
        </w:rPr>
        <w:t xml:space="preserve">zastoupená: </w:t>
      </w:r>
      <w:r w:rsidR="00EC3F21" w:rsidRPr="00AD756C">
        <w:rPr>
          <w:rFonts w:asciiTheme="minorHAnsi" w:hAnsiTheme="minorHAnsi" w:cstheme="minorHAnsi"/>
          <w:color w:val="auto"/>
          <w:szCs w:val="22"/>
          <w:highlight w:val="yellow"/>
        </w:rPr>
        <w:t>[DOPLNÍ DODAVATEL]</w:t>
      </w:r>
    </w:p>
    <w:p w14:paraId="24696311" w14:textId="77777777" w:rsidR="00C61D95" w:rsidRPr="00CA2814" w:rsidRDefault="00C61D95" w:rsidP="00C61D95">
      <w:pPr>
        <w:autoSpaceDE w:val="0"/>
        <w:autoSpaceDN w:val="0"/>
        <w:adjustRightInd w:val="0"/>
        <w:spacing w:after="120" w:line="320" w:lineRule="atLeast"/>
        <w:jc w:val="center"/>
        <w:rPr>
          <w:rFonts w:cs="Calibri"/>
          <w:color w:val="auto"/>
          <w:szCs w:val="22"/>
        </w:rPr>
      </w:pPr>
    </w:p>
    <w:p w14:paraId="7A0A5020" w14:textId="77777777" w:rsidR="00C61D95" w:rsidRPr="00CA2814" w:rsidRDefault="00C61D95" w:rsidP="00C61D95">
      <w:pPr>
        <w:autoSpaceDE w:val="0"/>
        <w:autoSpaceDN w:val="0"/>
        <w:adjustRightInd w:val="0"/>
        <w:spacing w:after="120" w:line="320" w:lineRule="atLeast"/>
        <w:jc w:val="center"/>
        <w:rPr>
          <w:rFonts w:cs="Calibri"/>
          <w:color w:val="auto"/>
          <w:szCs w:val="22"/>
        </w:rPr>
      </w:pPr>
      <w:r w:rsidRPr="00CA2814">
        <w:rPr>
          <w:rFonts w:cs="Calibri"/>
          <w:color w:val="auto"/>
          <w:szCs w:val="22"/>
        </w:rPr>
        <w:t>čestně prohlašuje, že:</w:t>
      </w:r>
    </w:p>
    <w:p w14:paraId="02A138C9" w14:textId="77777777" w:rsidR="005D5000" w:rsidRDefault="005D5000" w:rsidP="005D5000">
      <w:pPr>
        <w:autoSpaceDE w:val="0"/>
        <w:autoSpaceDN w:val="0"/>
        <w:adjustRightInd w:val="0"/>
        <w:spacing w:after="120" w:line="320" w:lineRule="atLeast"/>
        <w:jc w:val="center"/>
        <w:rPr>
          <w:color w:val="000000"/>
        </w:rPr>
      </w:pPr>
      <w:r w:rsidRPr="00B94697">
        <w:rPr>
          <w:color w:val="000000"/>
        </w:rPr>
        <w:t xml:space="preserve">čestně prohlašuje, že splňuje základní způsobilost v rozsahu dle § 74 odst. 1 písm. c) a e) zákona č. </w:t>
      </w:r>
      <w:r>
        <w:rPr>
          <w:color w:val="000000"/>
        </w:rPr>
        <w:t> </w:t>
      </w:r>
      <w:r w:rsidRPr="00B94697">
        <w:rPr>
          <w:color w:val="000000"/>
        </w:rPr>
        <w:t>134/2016 Sb., o zadávání veřejných zakáz</w:t>
      </w:r>
      <w:r>
        <w:rPr>
          <w:color w:val="000000"/>
        </w:rPr>
        <w:t>e</w:t>
      </w:r>
      <w:r w:rsidRPr="00B94697">
        <w:rPr>
          <w:color w:val="000000"/>
        </w:rPr>
        <w:t>k (dále jen „</w:t>
      </w:r>
      <w:r w:rsidRPr="00CB0991">
        <w:rPr>
          <w:b/>
          <w:bCs/>
          <w:color w:val="000000"/>
        </w:rPr>
        <w:t>ZZVZ</w:t>
      </w:r>
      <w:r w:rsidRPr="00B94697">
        <w:rPr>
          <w:color w:val="000000"/>
        </w:rPr>
        <w:t>“), a v čás</w:t>
      </w:r>
      <w:r>
        <w:rPr>
          <w:color w:val="000000"/>
        </w:rPr>
        <w:t>ti týkající se spotřební daně § </w:t>
      </w:r>
      <w:r w:rsidRPr="00B94697">
        <w:rPr>
          <w:color w:val="000000"/>
        </w:rPr>
        <w:t>74 odst. 1 písm. b) ZZVZ, tedy že:</w:t>
      </w:r>
    </w:p>
    <w:p w14:paraId="7E0C21A6" w14:textId="77777777" w:rsidR="005D5000" w:rsidRPr="00D52FF6" w:rsidRDefault="005D5000" w:rsidP="005D5000">
      <w:pPr>
        <w:autoSpaceDE w:val="0"/>
        <w:autoSpaceDN w:val="0"/>
        <w:adjustRightInd w:val="0"/>
        <w:spacing w:after="120" w:line="320" w:lineRule="atLeast"/>
        <w:jc w:val="center"/>
        <w:rPr>
          <w:color w:val="000000"/>
        </w:rPr>
      </w:pPr>
    </w:p>
    <w:p w14:paraId="3273EB13" w14:textId="77777777" w:rsidR="005D5000" w:rsidRPr="00B94697" w:rsidRDefault="005D5000" w:rsidP="005D5000">
      <w:pPr>
        <w:numPr>
          <w:ilvl w:val="0"/>
          <w:numId w:val="25"/>
        </w:numPr>
        <w:autoSpaceDE w:val="0"/>
        <w:autoSpaceDN w:val="0"/>
        <w:adjustRightInd w:val="0"/>
        <w:spacing w:after="120" w:line="360" w:lineRule="auto"/>
        <w:jc w:val="both"/>
        <w:rPr>
          <w:color w:val="000000"/>
        </w:rPr>
      </w:pPr>
      <w:r w:rsidRPr="00B94697">
        <w:rPr>
          <w:color w:val="000000"/>
        </w:rPr>
        <w:t>nemá v České republice nebo v zemi svého sídla v evidenci daní zachycen splatný daňový nedoplatek týkající se spotřební daně;</w:t>
      </w:r>
    </w:p>
    <w:p w14:paraId="240DF592" w14:textId="77777777" w:rsidR="005D5000" w:rsidRPr="00B94697" w:rsidRDefault="005D5000" w:rsidP="005D5000">
      <w:pPr>
        <w:numPr>
          <w:ilvl w:val="0"/>
          <w:numId w:val="25"/>
        </w:numPr>
        <w:autoSpaceDE w:val="0"/>
        <w:autoSpaceDN w:val="0"/>
        <w:adjustRightInd w:val="0"/>
        <w:spacing w:after="120" w:line="360" w:lineRule="auto"/>
        <w:jc w:val="both"/>
        <w:rPr>
          <w:color w:val="000000"/>
        </w:rPr>
      </w:pPr>
      <w:r w:rsidRPr="00B94697">
        <w:rPr>
          <w:color w:val="000000"/>
        </w:rPr>
        <w:t>nemá v České republice nebo v zemi svého sídla splatný nedoplatek na pojistném nebo na penále na veřejné zdravotní pojištění;</w:t>
      </w:r>
    </w:p>
    <w:p w14:paraId="0FDC5809" w14:textId="725F6235" w:rsidR="005D5000" w:rsidRDefault="005D5000" w:rsidP="00CB0991">
      <w:pPr>
        <w:numPr>
          <w:ilvl w:val="0"/>
          <w:numId w:val="25"/>
        </w:numPr>
        <w:autoSpaceDE w:val="0"/>
        <w:autoSpaceDN w:val="0"/>
        <w:adjustRightInd w:val="0"/>
        <w:spacing w:after="120" w:line="360" w:lineRule="auto"/>
        <w:jc w:val="both"/>
        <w:rPr>
          <w:color w:val="000000"/>
        </w:rPr>
      </w:pPr>
      <w:r w:rsidRPr="00B94697">
        <w:rPr>
          <w:color w:val="000000"/>
        </w:rPr>
        <w:t xml:space="preserve">není v likvidaci, nebylo proti němu vydáno rozhodnutí o úpadku, nebyla vůči němu nařízena nucená správa podle </w:t>
      </w:r>
      <w:r>
        <w:rPr>
          <w:color w:val="000000"/>
        </w:rPr>
        <w:t>zvláštního</w:t>
      </w:r>
      <w:r w:rsidRPr="00B94697">
        <w:rPr>
          <w:color w:val="000000"/>
        </w:rPr>
        <w:t xml:space="preserve"> právního předpisu nebo není v obdobné situaci podle právního řádu země sídla dodavatele</w:t>
      </w:r>
      <w:r w:rsidRPr="008A2660">
        <w:rPr>
          <w:color w:val="000000"/>
          <w:vertAlign w:val="superscript"/>
        </w:rPr>
        <w:footnoteReference w:id="3"/>
      </w:r>
      <w:r w:rsidRPr="00B94697">
        <w:rPr>
          <w:color w:val="000000"/>
        </w:rPr>
        <w:t>.</w:t>
      </w:r>
    </w:p>
    <w:p w14:paraId="4CDCD261" w14:textId="77777777" w:rsidR="005D5000" w:rsidRPr="006F660B" w:rsidRDefault="005D5000" w:rsidP="00CB0991">
      <w:pPr>
        <w:autoSpaceDE w:val="0"/>
        <w:autoSpaceDN w:val="0"/>
        <w:adjustRightInd w:val="0"/>
        <w:spacing w:after="120" w:line="360" w:lineRule="auto"/>
        <w:jc w:val="both"/>
        <w:rPr>
          <w:rFonts w:cs="Calibri"/>
          <w:color w:val="auto"/>
          <w:szCs w:val="22"/>
        </w:rPr>
      </w:pPr>
    </w:p>
    <w:p w14:paraId="74A2ADC1" w14:textId="4A15A2D8" w:rsidR="00857F5E" w:rsidRPr="00CB0991" w:rsidRDefault="00857F5E" w:rsidP="00857F5E">
      <w:pPr>
        <w:pStyle w:val="Odstavecseseznamem"/>
        <w:widowControl w:val="0"/>
        <w:spacing w:before="120" w:line="300" w:lineRule="auto"/>
        <w:ind w:left="0" w:right="1"/>
        <w:jc w:val="both"/>
        <w:rPr>
          <w:rFonts w:cstheme="minorHAnsi"/>
          <w:bCs/>
          <w:color w:val="auto"/>
        </w:rPr>
      </w:pPr>
      <w:r w:rsidRPr="00CB0991">
        <w:rPr>
          <w:rFonts w:cstheme="minorHAnsi"/>
          <w:bCs/>
          <w:color w:val="auto"/>
        </w:rPr>
        <w:t xml:space="preserve">V </w:t>
      </w:r>
      <w:r w:rsidR="00EC3F21" w:rsidRPr="00AD756C">
        <w:rPr>
          <w:rFonts w:asciiTheme="minorHAnsi" w:hAnsiTheme="minorHAnsi" w:cstheme="minorHAnsi"/>
          <w:color w:val="auto"/>
          <w:highlight w:val="yellow"/>
        </w:rPr>
        <w:t>[DOPLNÍ DODAVATEL]</w:t>
      </w:r>
      <w:r w:rsidRPr="00CB0991">
        <w:rPr>
          <w:rFonts w:cstheme="minorHAnsi"/>
          <w:bCs/>
          <w:color w:val="auto"/>
        </w:rPr>
        <w:t xml:space="preserve"> dne </w:t>
      </w:r>
      <w:r w:rsidR="00EC3F21" w:rsidRPr="00AD756C">
        <w:rPr>
          <w:rFonts w:asciiTheme="minorHAnsi" w:hAnsiTheme="minorHAnsi" w:cstheme="minorHAnsi"/>
          <w:color w:val="auto"/>
          <w:highlight w:val="yellow"/>
        </w:rPr>
        <w:t>[DOPLNÍ DODAVATEL]</w:t>
      </w:r>
    </w:p>
    <w:p w14:paraId="1FF0CD56" w14:textId="77777777" w:rsidR="00857F5E" w:rsidRPr="00CB0991" w:rsidRDefault="00857F5E" w:rsidP="00857F5E">
      <w:pPr>
        <w:pStyle w:val="Odstavecseseznamem"/>
        <w:widowControl w:val="0"/>
        <w:spacing w:line="300" w:lineRule="auto"/>
        <w:ind w:left="0" w:right="553"/>
        <w:jc w:val="both"/>
        <w:rPr>
          <w:rFonts w:cstheme="minorHAnsi"/>
          <w:bCs/>
          <w:color w:val="auto"/>
        </w:rPr>
      </w:pPr>
    </w:p>
    <w:p w14:paraId="74021868" w14:textId="77777777" w:rsidR="00857F5E" w:rsidRPr="00CB0991" w:rsidRDefault="00857F5E" w:rsidP="00857F5E">
      <w:pPr>
        <w:pStyle w:val="Odstavecseseznamem"/>
        <w:widowControl w:val="0"/>
        <w:spacing w:line="300" w:lineRule="auto"/>
        <w:ind w:left="0" w:right="553"/>
        <w:jc w:val="both"/>
        <w:rPr>
          <w:rFonts w:cstheme="minorHAnsi"/>
          <w:bCs/>
          <w:color w:val="auto"/>
        </w:rPr>
      </w:pPr>
      <w:r w:rsidRPr="00CB0991">
        <w:rPr>
          <w:rFonts w:cstheme="minorHAnsi"/>
          <w:bCs/>
          <w:color w:val="auto"/>
        </w:rPr>
        <w:t>______________________________</w:t>
      </w:r>
    </w:p>
    <w:p w14:paraId="0F6F4884" w14:textId="77777777" w:rsidR="00857F5E" w:rsidRPr="00CB0991" w:rsidRDefault="00857F5E" w:rsidP="00857F5E">
      <w:pPr>
        <w:spacing w:line="300" w:lineRule="atLeast"/>
        <w:jc w:val="both"/>
        <w:rPr>
          <w:rFonts w:cstheme="minorHAnsi"/>
          <w:color w:val="auto"/>
        </w:rPr>
      </w:pPr>
      <w:r w:rsidRPr="00CB0991">
        <w:rPr>
          <w:rFonts w:cstheme="minorHAnsi"/>
          <w:bCs/>
          <w:color w:val="auto"/>
          <w:highlight w:val="yellow"/>
        </w:rPr>
        <w:t>[Jméno oprávněné osoby / označení funkce]</w:t>
      </w:r>
    </w:p>
    <w:p w14:paraId="4D1D7449" w14:textId="77777777" w:rsidR="00C61D95" w:rsidRDefault="00C61D95">
      <w:pPr>
        <w:rPr>
          <w:rFonts w:cs="Calibri"/>
          <w:color w:val="auto"/>
          <w:szCs w:val="22"/>
        </w:rPr>
      </w:pPr>
      <w:r>
        <w:rPr>
          <w:rFonts w:cs="Calibri"/>
          <w:color w:val="auto"/>
          <w:szCs w:val="22"/>
        </w:rPr>
        <w:br w:type="page"/>
      </w:r>
    </w:p>
    <w:p w14:paraId="6CD7EDDA" w14:textId="3AECC197" w:rsidR="005512A5" w:rsidRPr="00FA4DCD" w:rsidRDefault="005512A5" w:rsidP="005512A5">
      <w:pPr>
        <w:jc w:val="center"/>
        <w:rPr>
          <w:rFonts w:cs="Calibri"/>
          <w:b/>
          <w:bCs/>
          <w:color w:val="auto"/>
          <w:szCs w:val="22"/>
        </w:rPr>
      </w:pPr>
      <w:r w:rsidRPr="00FA4DCD">
        <w:rPr>
          <w:rFonts w:cs="Calibri"/>
          <w:b/>
          <w:bCs/>
          <w:color w:val="auto"/>
          <w:szCs w:val="22"/>
        </w:rPr>
        <w:lastRenderedPageBreak/>
        <w:t xml:space="preserve">Příloha č. </w:t>
      </w:r>
      <w:r w:rsidR="00B406B8">
        <w:rPr>
          <w:rFonts w:cs="Calibri"/>
          <w:b/>
          <w:bCs/>
          <w:color w:val="auto"/>
          <w:szCs w:val="22"/>
        </w:rPr>
        <w:t>6</w:t>
      </w:r>
      <w:r>
        <w:rPr>
          <w:rFonts w:cs="Calibri"/>
          <w:b/>
          <w:bCs/>
          <w:color w:val="auto"/>
          <w:szCs w:val="22"/>
        </w:rPr>
        <w:t>a</w:t>
      </w:r>
    </w:p>
    <w:p w14:paraId="32CCB3C4" w14:textId="6235D358" w:rsidR="005512A5" w:rsidRPr="00FF6104" w:rsidRDefault="005512A5" w:rsidP="005512A5">
      <w:pPr>
        <w:jc w:val="center"/>
        <w:rPr>
          <w:rFonts w:cs="Calibri"/>
          <w:b/>
          <w:bCs/>
          <w:color w:val="auto"/>
          <w:szCs w:val="22"/>
        </w:rPr>
      </w:pPr>
      <w:r w:rsidRPr="005512A5">
        <w:rPr>
          <w:b/>
          <w:color w:val="auto"/>
          <w:szCs w:val="22"/>
        </w:rPr>
        <w:t>Tabulk</w:t>
      </w:r>
      <w:r w:rsidR="00B817B4">
        <w:rPr>
          <w:b/>
          <w:color w:val="auto"/>
          <w:szCs w:val="22"/>
        </w:rPr>
        <w:t>y</w:t>
      </w:r>
      <w:r w:rsidRPr="005512A5">
        <w:rPr>
          <w:b/>
          <w:color w:val="auto"/>
          <w:szCs w:val="22"/>
        </w:rPr>
        <w:t xml:space="preserve"> pro výpočet nabídkové ceny – část 1 veřejné zakázky</w:t>
      </w:r>
    </w:p>
    <w:p w14:paraId="72192B82" w14:textId="77777777" w:rsidR="005512A5" w:rsidRPr="00FF6104" w:rsidRDefault="005512A5" w:rsidP="005512A5">
      <w:pPr>
        <w:jc w:val="center"/>
        <w:rPr>
          <w:rFonts w:cs="Calibri"/>
          <w:b/>
          <w:bCs/>
          <w:color w:val="auto"/>
          <w:szCs w:val="22"/>
        </w:rPr>
      </w:pPr>
    </w:p>
    <w:p w14:paraId="4AA71B1A" w14:textId="77777777" w:rsidR="005512A5" w:rsidRDefault="005512A5" w:rsidP="005512A5">
      <w:pPr>
        <w:jc w:val="center"/>
        <w:rPr>
          <w:rFonts w:cs="Calibri"/>
          <w:bCs/>
          <w:color w:val="auto"/>
          <w:szCs w:val="22"/>
        </w:rPr>
      </w:pPr>
      <w:r>
        <w:rPr>
          <w:rFonts w:cs="Calibri"/>
          <w:bCs/>
          <w:color w:val="auto"/>
          <w:szCs w:val="22"/>
        </w:rPr>
        <w:t>(</w:t>
      </w:r>
      <w:proofErr w:type="gramStart"/>
      <w:r>
        <w:rPr>
          <w:rFonts w:cs="Calibri"/>
          <w:bCs/>
          <w:color w:val="auto"/>
          <w:szCs w:val="22"/>
        </w:rPr>
        <w:t>tvoří</w:t>
      </w:r>
      <w:proofErr w:type="gramEnd"/>
      <w:r>
        <w:rPr>
          <w:rFonts w:cs="Calibri"/>
          <w:bCs/>
          <w:color w:val="auto"/>
          <w:szCs w:val="22"/>
        </w:rPr>
        <w:t xml:space="preserve"> samostatný dokument)</w:t>
      </w:r>
    </w:p>
    <w:p w14:paraId="7B339088" w14:textId="1D690ADF" w:rsidR="005512A5" w:rsidRDefault="005512A5">
      <w:pPr>
        <w:rPr>
          <w:rFonts w:cs="Calibri"/>
          <w:b/>
          <w:bCs/>
          <w:color w:val="auto"/>
          <w:szCs w:val="22"/>
        </w:rPr>
      </w:pPr>
      <w:r>
        <w:rPr>
          <w:rFonts w:cs="Calibri"/>
          <w:b/>
          <w:bCs/>
          <w:color w:val="auto"/>
          <w:szCs w:val="22"/>
        </w:rPr>
        <w:br w:type="page"/>
      </w:r>
    </w:p>
    <w:p w14:paraId="10E78227" w14:textId="27CB83B1" w:rsidR="005512A5" w:rsidRPr="00FA4DCD" w:rsidRDefault="005512A5" w:rsidP="005512A5">
      <w:pPr>
        <w:jc w:val="center"/>
        <w:rPr>
          <w:rFonts w:cs="Calibri"/>
          <w:b/>
          <w:bCs/>
          <w:color w:val="auto"/>
          <w:szCs w:val="22"/>
        </w:rPr>
      </w:pPr>
      <w:r w:rsidRPr="00FA4DCD">
        <w:rPr>
          <w:rFonts w:cs="Calibri"/>
          <w:b/>
          <w:bCs/>
          <w:color w:val="auto"/>
          <w:szCs w:val="22"/>
        </w:rPr>
        <w:lastRenderedPageBreak/>
        <w:t xml:space="preserve">Příloha č. </w:t>
      </w:r>
      <w:r w:rsidR="00B406B8">
        <w:rPr>
          <w:rFonts w:cs="Calibri"/>
          <w:b/>
          <w:bCs/>
          <w:color w:val="auto"/>
          <w:szCs w:val="22"/>
        </w:rPr>
        <w:t>6</w:t>
      </w:r>
      <w:r>
        <w:rPr>
          <w:rFonts w:cs="Calibri"/>
          <w:b/>
          <w:bCs/>
          <w:color w:val="auto"/>
          <w:szCs w:val="22"/>
        </w:rPr>
        <w:t>b</w:t>
      </w:r>
    </w:p>
    <w:p w14:paraId="1C78D049" w14:textId="74BC8685" w:rsidR="005512A5" w:rsidRPr="00FF6104" w:rsidRDefault="005512A5" w:rsidP="005512A5">
      <w:pPr>
        <w:jc w:val="center"/>
        <w:rPr>
          <w:rFonts w:cs="Calibri"/>
          <w:b/>
          <w:bCs/>
          <w:color w:val="auto"/>
          <w:szCs w:val="22"/>
        </w:rPr>
      </w:pPr>
      <w:r w:rsidRPr="005512A5">
        <w:rPr>
          <w:b/>
          <w:color w:val="auto"/>
          <w:szCs w:val="22"/>
        </w:rPr>
        <w:t>Tabulk</w:t>
      </w:r>
      <w:r w:rsidR="00DA38B8">
        <w:rPr>
          <w:b/>
          <w:color w:val="auto"/>
          <w:szCs w:val="22"/>
        </w:rPr>
        <w:t>y</w:t>
      </w:r>
      <w:r w:rsidRPr="005512A5">
        <w:rPr>
          <w:b/>
          <w:color w:val="auto"/>
          <w:szCs w:val="22"/>
        </w:rPr>
        <w:t xml:space="preserve"> pro výpočet nabídkové ceny – část </w:t>
      </w:r>
      <w:r>
        <w:rPr>
          <w:b/>
          <w:color w:val="auto"/>
          <w:szCs w:val="22"/>
        </w:rPr>
        <w:t>2</w:t>
      </w:r>
      <w:r w:rsidRPr="005512A5">
        <w:rPr>
          <w:b/>
          <w:color w:val="auto"/>
          <w:szCs w:val="22"/>
        </w:rPr>
        <w:t xml:space="preserve"> veřejné zakázky</w:t>
      </w:r>
    </w:p>
    <w:p w14:paraId="61DB4A3F" w14:textId="77777777" w:rsidR="005512A5" w:rsidRPr="00FF6104" w:rsidRDefault="005512A5" w:rsidP="005512A5">
      <w:pPr>
        <w:jc w:val="center"/>
        <w:rPr>
          <w:rFonts w:cs="Calibri"/>
          <w:b/>
          <w:bCs/>
          <w:color w:val="auto"/>
          <w:szCs w:val="22"/>
        </w:rPr>
      </w:pPr>
    </w:p>
    <w:p w14:paraId="34BC48E6" w14:textId="77777777" w:rsidR="005512A5" w:rsidRDefault="005512A5" w:rsidP="005512A5">
      <w:pPr>
        <w:jc w:val="center"/>
        <w:rPr>
          <w:rFonts w:cs="Calibri"/>
          <w:bCs/>
          <w:color w:val="auto"/>
          <w:szCs w:val="22"/>
        </w:rPr>
      </w:pPr>
      <w:r>
        <w:rPr>
          <w:rFonts w:cs="Calibri"/>
          <w:bCs/>
          <w:color w:val="auto"/>
          <w:szCs w:val="22"/>
        </w:rPr>
        <w:t>(</w:t>
      </w:r>
      <w:proofErr w:type="gramStart"/>
      <w:r>
        <w:rPr>
          <w:rFonts w:cs="Calibri"/>
          <w:bCs/>
          <w:color w:val="auto"/>
          <w:szCs w:val="22"/>
        </w:rPr>
        <w:t>tvoří</w:t>
      </w:r>
      <w:proofErr w:type="gramEnd"/>
      <w:r>
        <w:rPr>
          <w:rFonts w:cs="Calibri"/>
          <w:bCs/>
          <w:color w:val="auto"/>
          <w:szCs w:val="22"/>
        </w:rPr>
        <w:t xml:space="preserve"> samostatný dokument)</w:t>
      </w:r>
    </w:p>
    <w:p w14:paraId="447B4241" w14:textId="77777777" w:rsidR="00857F5E" w:rsidRDefault="00857F5E">
      <w:pPr>
        <w:rPr>
          <w:rFonts w:cs="Calibri"/>
          <w:b/>
          <w:bCs/>
          <w:color w:val="auto"/>
          <w:szCs w:val="22"/>
        </w:rPr>
      </w:pPr>
      <w:r>
        <w:rPr>
          <w:rFonts w:cs="Calibri"/>
          <w:b/>
          <w:bCs/>
          <w:color w:val="auto"/>
          <w:szCs w:val="22"/>
        </w:rPr>
        <w:br w:type="page"/>
      </w:r>
    </w:p>
    <w:p w14:paraId="6E7A1C09" w14:textId="7963E2A2" w:rsidR="00857F5E" w:rsidRPr="00A05C14" w:rsidRDefault="00857F5E" w:rsidP="00857F5E">
      <w:pPr>
        <w:spacing w:after="120" w:line="276" w:lineRule="auto"/>
        <w:jc w:val="center"/>
        <w:rPr>
          <w:rFonts w:cstheme="minorHAnsi"/>
          <w:b/>
          <w:bCs/>
          <w:color w:val="auto"/>
        </w:rPr>
      </w:pPr>
      <w:r w:rsidRPr="00A05C14">
        <w:rPr>
          <w:rFonts w:cstheme="minorHAnsi"/>
          <w:b/>
          <w:bCs/>
          <w:color w:val="auto"/>
        </w:rPr>
        <w:lastRenderedPageBreak/>
        <w:t>Příloha č. 7</w:t>
      </w:r>
    </w:p>
    <w:p w14:paraId="5D926B65" w14:textId="77777777" w:rsidR="00857F5E" w:rsidRPr="00A05C14" w:rsidRDefault="00857F5E" w:rsidP="00857F5E">
      <w:pPr>
        <w:spacing w:after="120" w:line="276" w:lineRule="auto"/>
        <w:jc w:val="center"/>
        <w:rPr>
          <w:rFonts w:cstheme="minorHAnsi"/>
          <w:b/>
          <w:bCs/>
          <w:color w:val="auto"/>
        </w:rPr>
      </w:pPr>
      <w:r w:rsidRPr="00A05C14">
        <w:rPr>
          <w:rFonts w:cstheme="minorHAnsi"/>
          <w:b/>
          <w:bCs/>
          <w:color w:val="auto"/>
        </w:rPr>
        <w:t>Čestné prohlášení k mezinárodním sankcím</w:t>
      </w:r>
    </w:p>
    <w:p w14:paraId="552EF1B5" w14:textId="77777777" w:rsidR="00857F5E" w:rsidRPr="00A05C14" w:rsidRDefault="00857F5E" w:rsidP="00857F5E">
      <w:pPr>
        <w:spacing w:line="300" w:lineRule="atLeast"/>
        <w:jc w:val="both"/>
        <w:rPr>
          <w:rFonts w:cstheme="minorHAnsi"/>
          <w:b/>
          <w:bCs/>
          <w:color w:val="auto"/>
        </w:rPr>
      </w:pPr>
    </w:p>
    <w:tbl>
      <w:tblPr>
        <w:tblW w:w="7170" w:type="dxa"/>
        <w:tblLayout w:type="fixed"/>
        <w:tblCellMar>
          <w:left w:w="0" w:type="dxa"/>
          <w:right w:w="0" w:type="dxa"/>
        </w:tblCellMar>
        <w:tblLook w:val="04A0" w:firstRow="1" w:lastRow="0" w:firstColumn="1" w:lastColumn="0" w:noHBand="0" w:noVBand="1"/>
      </w:tblPr>
      <w:tblGrid>
        <w:gridCol w:w="1845"/>
        <w:gridCol w:w="5325"/>
      </w:tblGrid>
      <w:tr w:rsidR="00857F5E" w:rsidRPr="006F660B" w14:paraId="3CEE8147" w14:textId="77777777" w:rsidTr="00726E43">
        <w:trPr>
          <w:trHeight w:val="396"/>
        </w:trPr>
        <w:tc>
          <w:tcPr>
            <w:tcW w:w="1843" w:type="dxa"/>
            <w:hideMark/>
          </w:tcPr>
          <w:p w14:paraId="04FB9BCD" w14:textId="77777777" w:rsidR="00857F5E" w:rsidRPr="00A05C14" w:rsidRDefault="00857F5E" w:rsidP="00726E43">
            <w:pPr>
              <w:widowControl w:val="0"/>
              <w:spacing w:before="120" w:line="300" w:lineRule="auto"/>
              <w:ind w:right="553"/>
              <w:jc w:val="both"/>
              <w:rPr>
                <w:rFonts w:cstheme="minorHAnsi"/>
                <w:bCs/>
                <w:color w:val="auto"/>
              </w:rPr>
            </w:pPr>
            <w:r w:rsidRPr="00A05C14">
              <w:rPr>
                <w:rFonts w:cstheme="minorHAnsi"/>
                <w:bCs/>
                <w:color w:val="auto"/>
              </w:rPr>
              <w:t xml:space="preserve">Dodavatel:  </w:t>
            </w:r>
          </w:p>
        </w:tc>
        <w:tc>
          <w:tcPr>
            <w:tcW w:w="5321" w:type="dxa"/>
            <w:hideMark/>
          </w:tcPr>
          <w:p w14:paraId="4394C24B" w14:textId="4C156CCD" w:rsidR="00857F5E" w:rsidRPr="00A05C14" w:rsidRDefault="00857F5E" w:rsidP="00726E43">
            <w:pPr>
              <w:widowControl w:val="0"/>
              <w:spacing w:before="120" w:line="300" w:lineRule="auto"/>
              <w:ind w:right="553"/>
              <w:jc w:val="both"/>
              <w:rPr>
                <w:rFonts w:cstheme="minorHAnsi"/>
                <w:bCs/>
                <w:color w:val="auto"/>
              </w:rPr>
            </w:pP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tc>
      </w:tr>
      <w:tr w:rsidR="00857F5E" w:rsidRPr="006F660B" w14:paraId="4D6B263F" w14:textId="77777777" w:rsidTr="00726E43">
        <w:trPr>
          <w:trHeight w:val="397"/>
        </w:trPr>
        <w:tc>
          <w:tcPr>
            <w:tcW w:w="1843" w:type="dxa"/>
            <w:hideMark/>
          </w:tcPr>
          <w:p w14:paraId="24E245F4" w14:textId="77777777" w:rsidR="00857F5E" w:rsidRPr="00A05C14" w:rsidRDefault="00857F5E" w:rsidP="00726E43">
            <w:pPr>
              <w:widowControl w:val="0"/>
              <w:spacing w:before="120" w:line="300" w:lineRule="auto"/>
              <w:ind w:right="553"/>
              <w:jc w:val="both"/>
              <w:rPr>
                <w:rFonts w:cstheme="minorHAnsi"/>
                <w:bCs/>
                <w:color w:val="auto"/>
              </w:rPr>
            </w:pPr>
            <w:r w:rsidRPr="00A05C14">
              <w:rPr>
                <w:rFonts w:cstheme="minorHAnsi"/>
                <w:bCs/>
                <w:color w:val="auto"/>
              </w:rPr>
              <w:t>IČO:</w:t>
            </w:r>
          </w:p>
        </w:tc>
        <w:tc>
          <w:tcPr>
            <w:tcW w:w="5321" w:type="dxa"/>
            <w:hideMark/>
          </w:tcPr>
          <w:p w14:paraId="17A26E38" w14:textId="453D86BD" w:rsidR="00857F5E" w:rsidRPr="00A05C14" w:rsidRDefault="00857F5E" w:rsidP="00726E43">
            <w:pPr>
              <w:widowControl w:val="0"/>
              <w:spacing w:before="120" w:line="300" w:lineRule="auto"/>
              <w:ind w:right="553"/>
              <w:jc w:val="both"/>
              <w:rPr>
                <w:rFonts w:cstheme="minorHAnsi"/>
                <w:bCs/>
                <w:color w:val="auto"/>
              </w:rPr>
            </w:pP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tc>
      </w:tr>
      <w:tr w:rsidR="00857F5E" w:rsidRPr="006F660B" w14:paraId="6B54B2CD" w14:textId="77777777" w:rsidTr="00726E43">
        <w:trPr>
          <w:trHeight w:val="306"/>
        </w:trPr>
        <w:tc>
          <w:tcPr>
            <w:tcW w:w="1843" w:type="dxa"/>
            <w:hideMark/>
          </w:tcPr>
          <w:p w14:paraId="22A718CE" w14:textId="77777777" w:rsidR="00857F5E" w:rsidRPr="00A05C14" w:rsidRDefault="00857F5E" w:rsidP="00726E43">
            <w:pPr>
              <w:widowControl w:val="0"/>
              <w:spacing w:before="120" w:line="300" w:lineRule="auto"/>
              <w:ind w:right="553"/>
              <w:jc w:val="both"/>
              <w:rPr>
                <w:rFonts w:cstheme="minorHAnsi"/>
                <w:bCs/>
                <w:color w:val="auto"/>
              </w:rPr>
            </w:pPr>
            <w:r w:rsidRPr="00A05C14">
              <w:rPr>
                <w:rFonts w:cstheme="minorHAnsi"/>
                <w:bCs/>
                <w:color w:val="auto"/>
              </w:rPr>
              <w:t>se sídlem:</w:t>
            </w:r>
          </w:p>
        </w:tc>
        <w:tc>
          <w:tcPr>
            <w:tcW w:w="5321" w:type="dxa"/>
            <w:hideMark/>
          </w:tcPr>
          <w:p w14:paraId="7F6F491C" w14:textId="04464C45" w:rsidR="00857F5E" w:rsidRPr="00A05C14" w:rsidRDefault="00857F5E" w:rsidP="00726E43">
            <w:pPr>
              <w:widowControl w:val="0"/>
              <w:spacing w:before="120" w:line="300" w:lineRule="auto"/>
              <w:ind w:right="553"/>
              <w:jc w:val="both"/>
              <w:rPr>
                <w:rFonts w:cstheme="minorHAnsi"/>
                <w:bCs/>
                <w:color w:val="auto"/>
              </w:rPr>
            </w:pP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tc>
      </w:tr>
    </w:tbl>
    <w:p w14:paraId="2B5C5796" w14:textId="2B7A214B" w:rsidR="00857F5E" w:rsidRPr="00A05C14" w:rsidRDefault="00857F5E" w:rsidP="00857F5E">
      <w:pPr>
        <w:widowControl w:val="0"/>
        <w:spacing w:before="120" w:line="300" w:lineRule="auto"/>
        <w:ind w:right="553"/>
        <w:jc w:val="both"/>
        <w:rPr>
          <w:rFonts w:cstheme="minorHAnsi"/>
          <w:bCs/>
          <w:color w:val="auto"/>
        </w:rPr>
      </w:pPr>
      <w:r w:rsidRPr="00A05C14">
        <w:rPr>
          <w:rFonts w:cstheme="minorHAnsi"/>
          <w:bCs/>
          <w:color w:val="auto"/>
        </w:rPr>
        <w:t xml:space="preserve">zapsaný v obchodním rejstříku vedeném </w:t>
      </w: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p w14:paraId="1098EBBD" w14:textId="77777777" w:rsidR="00857F5E" w:rsidRPr="00A05C14" w:rsidRDefault="00857F5E" w:rsidP="00857F5E">
      <w:pPr>
        <w:widowControl w:val="0"/>
        <w:spacing w:before="120" w:line="300" w:lineRule="auto"/>
        <w:ind w:right="553"/>
        <w:jc w:val="both"/>
        <w:rPr>
          <w:rFonts w:cstheme="minorHAnsi"/>
          <w:bCs/>
          <w:color w:val="auto"/>
        </w:rPr>
      </w:pPr>
      <w:r w:rsidRPr="00A05C14">
        <w:rPr>
          <w:rFonts w:cstheme="minorHAnsi"/>
          <w:bCs/>
          <w:color w:val="auto"/>
        </w:rPr>
        <w:t xml:space="preserve">(dále jen „dodavatel“)  </w:t>
      </w:r>
    </w:p>
    <w:p w14:paraId="559867C2" w14:textId="77777777" w:rsidR="00857F5E" w:rsidRPr="00A05C14" w:rsidRDefault="00857F5E" w:rsidP="00857F5E">
      <w:pPr>
        <w:widowControl w:val="0"/>
        <w:spacing w:before="120" w:after="94" w:line="252" w:lineRule="auto"/>
        <w:ind w:right="553"/>
        <w:jc w:val="both"/>
        <w:rPr>
          <w:rFonts w:cstheme="minorHAnsi"/>
          <w:color w:val="auto"/>
        </w:rPr>
      </w:pPr>
    </w:p>
    <w:p w14:paraId="52D15CDC" w14:textId="5CDCD399" w:rsidR="00857F5E" w:rsidRDefault="00857F5E" w:rsidP="00857F5E">
      <w:pPr>
        <w:autoSpaceDE w:val="0"/>
        <w:spacing w:line="276" w:lineRule="auto"/>
        <w:jc w:val="both"/>
        <w:rPr>
          <w:rFonts w:cstheme="minorHAnsi"/>
          <w:bCs/>
          <w:iCs/>
          <w:color w:val="auto"/>
        </w:rPr>
      </w:pPr>
      <w:r w:rsidRPr="00A05C14">
        <w:rPr>
          <w:rFonts w:cstheme="minorHAnsi"/>
          <w:bCs/>
          <w:color w:val="auto"/>
        </w:rPr>
        <w:t>tímto pro účely veřejné zakázky s názvem „</w:t>
      </w:r>
      <w:r w:rsidR="0073073D">
        <w:rPr>
          <w:rFonts w:cstheme="minorHAnsi"/>
          <w:bCs/>
          <w:color w:val="auto"/>
        </w:rPr>
        <w:t>Služby odpadového hospodářství</w:t>
      </w:r>
      <w:r w:rsidRPr="00857F5E">
        <w:rPr>
          <w:rFonts w:cstheme="minorHAnsi"/>
          <w:bCs/>
          <w:color w:val="auto"/>
        </w:rPr>
        <w:t xml:space="preserve"> pro Ústí nad Labem</w:t>
      </w:r>
      <w:r w:rsidRPr="00A05C14">
        <w:rPr>
          <w:rFonts w:cstheme="minorHAnsi"/>
          <w:bCs/>
          <w:color w:val="auto"/>
        </w:rPr>
        <w:t xml:space="preserve">“ čestně prohlašuje, že </w:t>
      </w:r>
      <w:r w:rsidRPr="00A05C14">
        <w:rPr>
          <w:rFonts w:cstheme="minorHAnsi"/>
          <w:bCs/>
          <w:iCs/>
          <w:color w:val="auto"/>
        </w:rPr>
        <w:t xml:space="preserve">výběrem jeho nabídky, uzavřením smlouvy ani plněním veřejné zakázky nedojde k porušení právních předpisů a rozhodnutí upravujících mezinárodní sankce, kterými jsou Česká republika nebo </w:t>
      </w:r>
      <w:r w:rsidR="00A05C14">
        <w:rPr>
          <w:rFonts w:cstheme="minorHAnsi"/>
          <w:bCs/>
          <w:iCs/>
          <w:color w:val="auto"/>
        </w:rPr>
        <w:t>z</w:t>
      </w:r>
      <w:r w:rsidRPr="00A05C14">
        <w:rPr>
          <w:rFonts w:cstheme="minorHAnsi"/>
          <w:bCs/>
          <w:iCs/>
          <w:color w:val="auto"/>
        </w:rPr>
        <w:t xml:space="preserve">adavatel vázáni. </w:t>
      </w:r>
    </w:p>
    <w:p w14:paraId="53C0ABAB" w14:textId="25473184" w:rsidR="00A05C14" w:rsidRDefault="00A05C14" w:rsidP="00857F5E">
      <w:pPr>
        <w:autoSpaceDE w:val="0"/>
        <w:spacing w:line="276" w:lineRule="auto"/>
        <w:jc w:val="both"/>
        <w:rPr>
          <w:rFonts w:cstheme="minorHAnsi"/>
          <w:bCs/>
          <w:iCs/>
          <w:color w:val="auto"/>
        </w:rPr>
      </w:pPr>
    </w:p>
    <w:p w14:paraId="229E419A" w14:textId="77777777" w:rsidR="00A05C14" w:rsidRPr="00A05C14" w:rsidRDefault="00A05C14" w:rsidP="00A05C14">
      <w:pPr>
        <w:autoSpaceDE w:val="0"/>
        <w:spacing w:line="276" w:lineRule="auto"/>
        <w:jc w:val="both"/>
        <w:rPr>
          <w:rFonts w:cstheme="minorHAnsi"/>
          <w:bCs/>
          <w:iCs/>
          <w:color w:val="auto"/>
        </w:rPr>
      </w:pPr>
      <w:bookmarkStart w:id="208" w:name="_Hlk110578219"/>
      <w:r w:rsidRPr="00A05C14">
        <w:rPr>
          <w:rFonts w:cstheme="minorHAnsi"/>
          <w:bCs/>
          <w:iCs/>
          <w:color w:val="auto"/>
        </w:rPr>
        <w:t>Zejména dodavatel prohlašuje, že:</w:t>
      </w:r>
    </w:p>
    <w:p w14:paraId="2C476D0A" w14:textId="6E8ABD2D" w:rsidR="00A05C14" w:rsidRPr="002F107E" w:rsidRDefault="00A05C14" w:rsidP="002F107E">
      <w:pPr>
        <w:pStyle w:val="Odstavecseseznamem"/>
        <w:numPr>
          <w:ilvl w:val="0"/>
          <w:numId w:val="124"/>
        </w:numPr>
        <w:autoSpaceDE w:val="0"/>
        <w:jc w:val="both"/>
        <w:rPr>
          <w:rFonts w:cstheme="minorHAnsi"/>
          <w:bCs/>
          <w:iCs/>
          <w:color w:val="auto"/>
        </w:rPr>
      </w:pPr>
      <w:bookmarkStart w:id="209" w:name="_Ref124867564"/>
      <w:r w:rsidRPr="002F107E">
        <w:rPr>
          <w:rFonts w:cstheme="minorHAnsi"/>
          <w:bCs/>
          <w:iCs/>
          <w:color w:val="auto"/>
        </w:rPr>
        <w:t>není ruským státním příslušníkem, fyzickou či právnickou osobou, subjektem či orgánem se sídlem v Rusku,</w:t>
      </w:r>
      <w:bookmarkEnd w:id="209"/>
    </w:p>
    <w:p w14:paraId="4B2EE609" w14:textId="5B886CF2" w:rsidR="00A05C14" w:rsidRPr="00A05C14" w:rsidRDefault="00A05C14" w:rsidP="002F107E">
      <w:pPr>
        <w:pStyle w:val="Odstavecseseznamem"/>
        <w:numPr>
          <w:ilvl w:val="0"/>
          <w:numId w:val="124"/>
        </w:numPr>
        <w:autoSpaceDE w:val="0"/>
        <w:jc w:val="both"/>
        <w:rPr>
          <w:rFonts w:cstheme="minorHAnsi"/>
          <w:bCs/>
          <w:iCs/>
          <w:color w:val="auto"/>
        </w:rPr>
      </w:pPr>
      <w:bookmarkStart w:id="210" w:name="_Ref124867570"/>
      <w:r w:rsidRPr="00A05C14">
        <w:rPr>
          <w:rFonts w:cstheme="minorHAnsi"/>
          <w:bCs/>
          <w:iCs/>
          <w:color w:val="auto"/>
        </w:rPr>
        <w:t>není právnickou osobou, subjektem či orgánem, které jsou z více než 50 % přímo či nepřímo vlastněny některým ze subjektů uvedených v písmeni a),</w:t>
      </w:r>
      <w:bookmarkEnd w:id="210"/>
    </w:p>
    <w:p w14:paraId="44E44687" w14:textId="6F649B94" w:rsidR="00857F5E" w:rsidRPr="002F107E" w:rsidRDefault="00A05C14" w:rsidP="002F107E">
      <w:pPr>
        <w:pStyle w:val="Odstavecseseznamem"/>
        <w:numPr>
          <w:ilvl w:val="0"/>
          <w:numId w:val="124"/>
        </w:numPr>
        <w:autoSpaceDE w:val="0"/>
        <w:jc w:val="both"/>
        <w:rPr>
          <w:rFonts w:cstheme="minorHAnsi"/>
          <w:bCs/>
          <w:color w:val="auto"/>
        </w:rPr>
      </w:pPr>
      <w:r w:rsidRPr="00A05C14">
        <w:rPr>
          <w:rFonts w:cstheme="minorHAnsi"/>
          <w:bCs/>
          <w:iCs/>
          <w:color w:val="auto"/>
        </w:rPr>
        <w:t>není fyzickou nebo právnickou osobou, subjektem či orgánem, které jednají jménem nebo na pokyn některého ze subjektů uvedených v písmeni a) nebo b) a</w:t>
      </w:r>
      <w:bookmarkStart w:id="211" w:name="_Ref124867572"/>
      <w:bookmarkEnd w:id="208"/>
    </w:p>
    <w:p w14:paraId="04728462" w14:textId="26F04625" w:rsidR="00857F5E" w:rsidRPr="00A05C14" w:rsidRDefault="00857F5E" w:rsidP="00857F5E">
      <w:pPr>
        <w:autoSpaceDE w:val="0"/>
        <w:spacing w:line="276" w:lineRule="auto"/>
        <w:jc w:val="both"/>
        <w:rPr>
          <w:rFonts w:cstheme="minorHAnsi"/>
          <w:bCs/>
          <w:color w:val="auto"/>
        </w:rPr>
      </w:pPr>
      <w:bookmarkStart w:id="212" w:name="_Hlk110578400"/>
      <w:bookmarkEnd w:id="211"/>
      <w:r w:rsidRPr="00A05C14">
        <w:rPr>
          <w:rFonts w:cstheme="minorHAnsi"/>
          <w:bCs/>
          <w:color w:val="auto"/>
        </w:rPr>
        <w:t>že ani žádný z poddodavatelů, dodavatelů nebo subjektů, jejichž prostřednictvím prokazuje část kvalifikace</w:t>
      </w:r>
      <w:r w:rsidR="00A05C14">
        <w:rPr>
          <w:rFonts w:cstheme="minorHAnsi"/>
          <w:bCs/>
          <w:color w:val="auto"/>
        </w:rPr>
        <w:t>,</w:t>
      </w:r>
      <w:r w:rsidRPr="00A05C14">
        <w:rPr>
          <w:rFonts w:cstheme="minorHAnsi"/>
          <w:bCs/>
          <w:color w:val="auto"/>
        </w:rPr>
        <w:t xml:space="preserve"> </w:t>
      </w:r>
      <w:r w:rsidR="00A05C14" w:rsidRPr="00A05C14">
        <w:rPr>
          <w:rFonts w:cstheme="minorHAnsi"/>
          <w:bCs/>
          <w:color w:val="auto"/>
        </w:rPr>
        <w:t xml:space="preserve">pokud jimi poskytované plnění bude představovat více než 10 % hodnoty zakázky, </w:t>
      </w:r>
      <w:r w:rsidRPr="00A05C14">
        <w:rPr>
          <w:rFonts w:cstheme="minorHAnsi"/>
          <w:bCs/>
          <w:color w:val="auto"/>
        </w:rPr>
        <w:t>není osobou</w:t>
      </w:r>
      <w:r w:rsidR="002A1315" w:rsidRPr="002A1315">
        <w:rPr>
          <w:rFonts w:asciiTheme="minorHAnsi" w:hAnsiTheme="minorHAnsi" w:cstheme="minorHAnsi"/>
          <w:bCs/>
          <w:color w:val="000000" w:themeColor="text1"/>
          <w:szCs w:val="22"/>
        </w:rPr>
        <w:t xml:space="preserve"> </w:t>
      </w:r>
      <w:r w:rsidR="002A1315" w:rsidRPr="003A3616">
        <w:rPr>
          <w:rFonts w:asciiTheme="minorHAnsi" w:hAnsiTheme="minorHAnsi" w:cstheme="minorHAnsi"/>
          <w:bCs/>
          <w:color w:val="000000" w:themeColor="text1"/>
          <w:szCs w:val="22"/>
        </w:rPr>
        <w:t xml:space="preserve">uvedenou v písmeni </w:t>
      </w:r>
      <w:r w:rsidR="00234110">
        <w:rPr>
          <w:rFonts w:asciiTheme="minorHAnsi" w:hAnsiTheme="minorHAnsi" w:cstheme="minorHAnsi"/>
          <w:bCs/>
          <w:color w:val="000000" w:themeColor="text1"/>
          <w:szCs w:val="22"/>
        </w:rPr>
        <w:fldChar w:fldCharType="begin"/>
      </w:r>
      <w:r w:rsidR="00234110">
        <w:rPr>
          <w:rFonts w:asciiTheme="minorHAnsi" w:hAnsiTheme="minorHAnsi" w:cstheme="minorHAnsi"/>
          <w:bCs/>
          <w:color w:val="000000" w:themeColor="text1"/>
          <w:szCs w:val="22"/>
        </w:rPr>
        <w:instrText xml:space="preserve"> REF _Ref124867564 \r \h </w:instrText>
      </w:r>
      <w:r w:rsidR="00234110">
        <w:rPr>
          <w:rFonts w:asciiTheme="minorHAnsi" w:hAnsiTheme="minorHAnsi" w:cstheme="minorHAnsi"/>
          <w:bCs/>
          <w:color w:val="000000" w:themeColor="text1"/>
          <w:szCs w:val="22"/>
        </w:rPr>
      </w:r>
      <w:r w:rsidR="00234110">
        <w:rPr>
          <w:rFonts w:asciiTheme="minorHAnsi" w:hAnsiTheme="minorHAnsi" w:cstheme="minorHAnsi"/>
          <w:bCs/>
          <w:color w:val="000000" w:themeColor="text1"/>
          <w:szCs w:val="22"/>
        </w:rPr>
        <w:fldChar w:fldCharType="separate"/>
      </w:r>
      <w:r w:rsidR="002F107E">
        <w:rPr>
          <w:rFonts w:asciiTheme="minorHAnsi" w:hAnsiTheme="minorHAnsi" w:cstheme="minorHAnsi"/>
          <w:bCs/>
          <w:color w:val="000000" w:themeColor="text1"/>
          <w:szCs w:val="22"/>
        </w:rPr>
        <w:t>a)</w:t>
      </w:r>
      <w:r w:rsidR="00234110">
        <w:rPr>
          <w:rFonts w:asciiTheme="minorHAnsi" w:hAnsiTheme="minorHAnsi" w:cstheme="minorHAnsi"/>
          <w:bCs/>
          <w:color w:val="000000" w:themeColor="text1"/>
          <w:szCs w:val="22"/>
        </w:rPr>
        <w:fldChar w:fldCharType="end"/>
      </w:r>
      <w:r w:rsidR="00234110">
        <w:rPr>
          <w:rFonts w:asciiTheme="minorHAnsi" w:hAnsiTheme="minorHAnsi" w:cstheme="minorHAnsi"/>
          <w:bCs/>
          <w:color w:val="000000" w:themeColor="text1"/>
          <w:szCs w:val="22"/>
        </w:rPr>
        <w:t xml:space="preserve">, </w:t>
      </w:r>
      <w:r w:rsidR="00234110">
        <w:rPr>
          <w:rFonts w:asciiTheme="minorHAnsi" w:hAnsiTheme="minorHAnsi" w:cstheme="minorHAnsi"/>
          <w:bCs/>
          <w:color w:val="000000" w:themeColor="text1"/>
          <w:szCs w:val="22"/>
        </w:rPr>
        <w:fldChar w:fldCharType="begin"/>
      </w:r>
      <w:r w:rsidR="00234110">
        <w:rPr>
          <w:rFonts w:asciiTheme="minorHAnsi" w:hAnsiTheme="minorHAnsi" w:cstheme="minorHAnsi"/>
          <w:bCs/>
          <w:color w:val="000000" w:themeColor="text1"/>
          <w:szCs w:val="22"/>
        </w:rPr>
        <w:instrText xml:space="preserve"> REF _Ref124867570 \r \h </w:instrText>
      </w:r>
      <w:r w:rsidR="00234110">
        <w:rPr>
          <w:rFonts w:asciiTheme="minorHAnsi" w:hAnsiTheme="minorHAnsi" w:cstheme="minorHAnsi"/>
          <w:bCs/>
          <w:color w:val="000000" w:themeColor="text1"/>
          <w:szCs w:val="22"/>
        </w:rPr>
      </w:r>
      <w:r w:rsidR="00234110">
        <w:rPr>
          <w:rFonts w:asciiTheme="minorHAnsi" w:hAnsiTheme="minorHAnsi" w:cstheme="minorHAnsi"/>
          <w:bCs/>
          <w:color w:val="000000" w:themeColor="text1"/>
          <w:szCs w:val="22"/>
        </w:rPr>
        <w:fldChar w:fldCharType="separate"/>
      </w:r>
      <w:r w:rsidR="002F107E">
        <w:rPr>
          <w:rFonts w:asciiTheme="minorHAnsi" w:hAnsiTheme="minorHAnsi" w:cstheme="minorHAnsi"/>
          <w:bCs/>
          <w:color w:val="000000" w:themeColor="text1"/>
          <w:szCs w:val="22"/>
        </w:rPr>
        <w:t>b)</w:t>
      </w:r>
      <w:r w:rsidR="00234110">
        <w:rPr>
          <w:rFonts w:asciiTheme="minorHAnsi" w:hAnsiTheme="minorHAnsi" w:cstheme="minorHAnsi"/>
          <w:bCs/>
          <w:color w:val="000000" w:themeColor="text1"/>
          <w:szCs w:val="22"/>
        </w:rPr>
        <w:fldChar w:fldCharType="end"/>
      </w:r>
      <w:r w:rsidR="00234110">
        <w:rPr>
          <w:rFonts w:asciiTheme="minorHAnsi" w:hAnsiTheme="minorHAnsi" w:cstheme="minorHAnsi"/>
          <w:bCs/>
          <w:color w:val="000000" w:themeColor="text1"/>
          <w:szCs w:val="22"/>
        </w:rPr>
        <w:t xml:space="preserve"> </w:t>
      </w:r>
      <w:r w:rsidR="002A1315" w:rsidRPr="003A3616">
        <w:rPr>
          <w:rFonts w:asciiTheme="minorHAnsi" w:hAnsiTheme="minorHAnsi" w:cstheme="minorHAnsi"/>
          <w:bCs/>
          <w:color w:val="000000" w:themeColor="text1"/>
          <w:szCs w:val="22"/>
        </w:rPr>
        <w:t>nebo</w:t>
      </w:r>
      <w:r w:rsidR="00234110">
        <w:rPr>
          <w:rFonts w:asciiTheme="minorHAnsi" w:hAnsiTheme="minorHAnsi" w:cstheme="minorHAnsi"/>
          <w:bCs/>
          <w:color w:val="000000" w:themeColor="text1"/>
          <w:szCs w:val="22"/>
        </w:rPr>
        <w:t xml:space="preserve"> </w:t>
      </w:r>
      <w:r w:rsidR="00234110">
        <w:rPr>
          <w:rFonts w:asciiTheme="minorHAnsi" w:hAnsiTheme="minorHAnsi" w:cstheme="minorHAnsi"/>
          <w:bCs/>
          <w:color w:val="000000" w:themeColor="text1"/>
          <w:szCs w:val="22"/>
        </w:rPr>
        <w:fldChar w:fldCharType="begin"/>
      </w:r>
      <w:r w:rsidR="00234110">
        <w:rPr>
          <w:rFonts w:asciiTheme="minorHAnsi" w:hAnsiTheme="minorHAnsi" w:cstheme="minorHAnsi"/>
          <w:bCs/>
          <w:color w:val="000000" w:themeColor="text1"/>
          <w:szCs w:val="22"/>
        </w:rPr>
        <w:instrText xml:space="preserve"> REF _Ref124867572 \r \h </w:instrText>
      </w:r>
      <w:r w:rsidR="00234110">
        <w:rPr>
          <w:rFonts w:asciiTheme="minorHAnsi" w:hAnsiTheme="minorHAnsi" w:cstheme="minorHAnsi"/>
          <w:bCs/>
          <w:color w:val="000000" w:themeColor="text1"/>
          <w:szCs w:val="22"/>
        </w:rPr>
      </w:r>
      <w:r w:rsidR="00234110">
        <w:rPr>
          <w:rFonts w:asciiTheme="minorHAnsi" w:hAnsiTheme="minorHAnsi" w:cstheme="minorHAnsi"/>
          <w:bCs/>
          <w:color w:val="000000" w:themeColor="text1"/>
          <w:szCs w:val="22"/>
        </w:rPr>
        <w:fldChar w:fldCharType="separate"/>
      </w:r>
      <w:r w:rsidR="002F107E">
        <w:rPr>
          <w:rFonts w:asciiTheme="minorHAnsi" w:hAnsiTheme="minorHAnsi" w:cstheme="minorHAnsi"/>
          <w:bCs/>
          <w:color w:val="000000" w:themeColor="text1"/>
          <w:szCs w:val="22"/>
        </w:rPr>
        <w:t>c)</w:t>
      </w:r>
      <w:r w:rsidR="00234110">
        <w:rPr>
          <w:rFonts w:asciiTheme="minorHAnsi" w:hAnsiTheme="minorHAnsi" w:cstheme="minorHAnsi"/>
          <w:bCs/>
          <w:color w:val="000000" w:themeColor="text1"/>
          <w:szCs w:val="22"/>
        </w:rPr>
        <w:fldChar w:fldCharType="end"/>
      </w:r>
      <w:r w:rsidR="00724DAB">
        <w:rPr>
          <w:rFonts w:asciiTheme="minorHAnsi" w:hAnsiTheme="minorHAnsi" w:cstheme="minorHAnsi"/>
          <w:bCs/>
          <w:color w:val="000000" w:themeColor="text1"/>
          <w:szCs w:val="22"/>
        </w:rPr>
        <w:t>.</w:t>
      </w:r>
    </w:p>
    <w:bookmarkEnd w:id="212"/>
    <w:p w14:paraId="384D6730" w14:textId="77777777" w:rsidR="00857F5E" w:rsidRPr="00A05C14" w:rsidRDefault="00857F5E" w:rsidP="00857F5E">
      <w:pPr>
        <w:autoSpaceDE w:val="0"/>
        <w:spacing w:line="276" w:lineRule="auto"/>
        <w:jc w:val="both"/>
        <w:rPr>
          <w:rFonts w:cstheme="minorHAnsi"/>
          <w:bCs/>
          <w:color w:val="auto"/>
          <w:highlight w:val="yellow"/>
        </w:rPr>
      </w:pPr>
    </w:p>
    <w:p w14:paraId="0C7C7023" w14:textId="77777777" w:rsidR="00857F5E" w:rsidRPr="00A05C14" w:rsidRDefault="00857F5E" w:rsidP="00857F5E">
      <w:pPr>
        <w:spacing w:line="300" w:lineRule="atLeast"/>
        <w:jc w:val="both"/>
        <w:rPr>
          <w:rFonts w:cstheme="minorHAnsi"/>
          <w:color w:val="auto"/>
        </w:rPr>
      </w:pPr>
    </w:p>
    <w:p w14:paraId="1CE69E12" w14:textId="77777777" w:rsidR="00857F5E" w:rsidRPr="00A05C14" w:rsidRDefault="00857F5E" w:rsidP="00857F5E">
      <w:pPr>
        <w:pStyle w:val="Odstavecseseznamem"/>
        <w:widowControl w:val="0"/>
        <w:spacing w:line="300" w:lineRule="auto"/>
        <w:ind w:left="0"/>
        <w:jc w:val="both"/>
        <w:rPr>
          <w:rFonts w:cstheme="minorHAnsi"/>
          <w:bCs/>
          <w:color w:val="auto"/>
        </w:rPr>
      </w:pPr>
    </w:p>
    <w:p w14:paraId="564AEA96" w14:textId="63D9B503" w:rsidR="00857F5E" w:rsidRPr="00A05C14" w:rsidRDefault="00857F5E" w:rsidP="00857F5E">
      <w:pPr>
        <w:pStyle w:val="Odstavecseseznamem"/>
        <w:widowControl w:val="0"/>
        <w:spacing w:before="120" w:line="300" w:lineRule="auto"/>
        <w:ind w:left="0" w:right="1"/>
        <w:jc w:val="both"/>
        <w:rPr>
          <w:rFonts w:cstheme="minorHAnsi"/>
          <w:bCs/>
          <w:color w:val="auto"/>
        </w:rPr>
      </w:pPr>
      <w:r w:rsidRPr="00A05C14">
        <w:rPr>
          <w:rFonts w:cstheme="minorHAnsi"/>
          <w:bCs/>
          <w:color w:val="auto"/>
        </w:rPr>
        <w:t xml:space="preserve">V </w:t>
      </w:r>
      <w:r w:rsidR="001C3C2F" w:rsidRPr="000911EE">
        <w:rPr>
          <w:rFonts w:asciiTheme="minorHAnsi" w:hAnsiTheme="minorHAnsi" w:cstheme="minorHAnsi"/>
          <w:color w:val="auto"/>
          <w:highlight w:val="yellow"/>
          <w:lang w:val="it-IT"/>
        </w:rPr>
        <w:t>[DOPLNÍ DODAVATEL]</w:t>
      </w:r>
      <w:r w:rsidRPr="00A05C14">
        <w:rPr>
          <w:rFonts w:cstheme="minorHAnsi"/>
          <w:bCs/>
          <w:color w:val="auto"/>
        </w:rPr>
        <w:t xml:space="preserve"> dne </w:t>
      </w:r>
      <w:r w:rsidR="001C3C2F" w:rsidRPr="000911EE">
        <w:rPr>
          <w:rFonts w:asciiTheme="minorHAnsi" w:hAnsiTheme="minorHAnsi" w:cstheme="minorHAnsi"/>
          <w:color w:val="auto"/>
          <w:highlight w:val="yellow"/>
          <w:lang w:val="it-IT"/>
        </w:rPr>
        <w:t>[DOPLNÍ DODAVATEL]</w:t>
      </w:r>
      <w:r w:rsidRPr="00A05C14">
        <w:rPr>
          <w:rFonts w:cstheme="minorHAnsi"/>
          <w:bCs/>
          <w:color w:val="auto"/>
        </w:rPr>
        <w:t xml:space="preserve"> </w:t>
      </w:r>
    </w:p>
    <w:p w14:paraId="1316525D" w14:textId="77777777" w:rsidR="00857F5E" w:rsidRPr="00A05C14" w:rsidRDefault="00857F5E" w:rsidP="00857F5E">
      <w:pPr>
        <w:pStyle w:val="Odstavecseseznamem"/>
        <w:widowControl w:val="0"/>
        <w:spacing w:line="300" w:lineRule="auto"/>
        <w:ind w:left="0" w:right="553"/>
        <w:jc w:val="both"/>
        <w:rPr>
          <w:rFonts w:cstheme="minorHAnsi"/>
          <w:bCs/>
          <w:color w:val="auto"/>
        </w:rPr>
      </w:pPr>
    </w:p>
    <w:p w14:paraId="5A627367" w14:textId="77777777" w:rsidR="00857F5E" w:rsidRPr="00A05C14" w:rsidRDefault="00857F5E" w:rsidP="00857F5E">
      <w:pPr>
        <w:pStyle w:val="Odstavecseseznamem"/>
        <w:widowControl w:val="0"/>
        <w:spacing w:line="300" w:lineRule="auto"/>
        <w:ind w:left="0" w:right="553"/>
        <w:jc w:val="both"/>
        <w:rPr>
          <w:rFonts w:cstheme="minorHAnsi"/>
          <w:bCs/>
          <w:color w:val="auto"/>
        </w:rPr>
      </w:pPr>
      <w:r w:rsidRPr="00A05C14">
        <w:rPr>
          <w:rFonts w:cstheme="minorHAnsi"/>
          <w:bCs/>
          <w:color w:val="auto"/>
        </w:rPr>
        <w:t>______________________________</w:t>
      </w:r>
    </w:p>
    <w:p w14:paraId="0DF22A69" w14:textId="77777777" w:rsidR="00857F5E" w:rsidRPr="00A05C14" w:rsidRDefault="00857F5E" w:rsidP="00857F5E">
      <w:pPr>
        <w:spacing w:line="300" w:lineRule="atLeast"/>
        <w:jc w:val="both"/>
        <w:rPr>
          <w:rFonts w:cstheme="minorHAnsi"/>
          <w:color w:val="auto"/>
        </w:rPr>
      </w:pPr>
      <w:r w:rsidRPr="00A05C14">
        <w:rPr>
          <w:rFonts w:cstheme="minorHAnsi"/>
          <w:bCs/>
          <w:color w:val="auto"/>
        </w:rPr>
        <w:t>[</w:t>
      </w:r>
      <w:r w:rsidRPr="00AD756C">
        <w:rPr>
          <w:rFonts w:cstheme="minorHAnsi"/>
          <w:bCs/>
          <w:color w:val="auto"/>
          <w:highlight w:val="yellow"/>
        </w:rPr>
        <w:t>Jméno oprávněné osoby / označení funkce]</w:t>
      </w:r>
    </w:p>
    <w:p w14:paraId="74195F32" w14:textId="3605E6C5" w:rsidR="00C61D95" w:rsidRDefault="00C61D95" w:rsidP="00A05C14">
      <w:pPr>
        <w:rPr>
          <w:rFonts w:cs="Calibri"/>
          <w:b/>
          <w:bCs/>
          <w:color w:val="auto"/>
          <w:szCs w:val="22"/>
        </w:rPr>
      </w:pPr>
    </w:p>
    <w:p w14:paraId="1B72D3EF" w14:textId="1F392C6D" w:rsidR="001C3C2F" w:rsidRDefault="001C3C2F" w:rsidP="00A05C14">
      <w:pPr>
        <w:rPr>
          <w:rFonts w:cs="Calibri"/>
          <w:b/>
          <w:bCs/>
          <w:color w:val="auto"/>
          <w:szCs w:val="22"/>
        </w:rPr>
      </w:pPr>
    </w:p>
    <w:p w14:paraId="6F6A18B4" w14:textId="544299B1" w:rsidR="001C3C2F" w:rsidRDefault="001C3C2F" w:rsidP="00A05C14">
      <w:pPr>
        <w:rPr>
          <w:rFonts w:cs="Calibri"/>
          <w:b/>
          <w:bCs/>
          <w:color w:val="auto"/>
          <w:szCs w:val="22"/>
        </w:rPr>
      </w:pPr>
    </w:p>
    <w:p w14:paraId="1A0EEF26" w14:textId="49F94219" w:rsidR="001C3C2F" w:rsidRDefault="001C3C2F" w:rsidP="00A05C14">
      <w:pPr>
        <w:rPr>
          <w:rFonts w:cs="Calibri"/>
          <w:b/>
          <w:bCs/>
          <w:color w:val="auto"/>
          <w:szCs w:val="22"/>
        </w:rPr>
      </w:pPr>
    </w:p>
    <w:p w14:paraId="7A6982E2" w14:textId="3CCF1515" w:rsidR="001C3C2F" w:rsidRDefault="001C3C2F" w:rsidP="00A05C14">
      <w:pPr>
        <w:rPr>
          <w:rFonts w:cs="Calibri"/>
          <w:b/>
          <w:bCs/>
          <w:color w:val="auto"/>
          <w:szCs w:val="22"/>
        </w:rPr>
      </w:pPr>
    </w:p>
    <w:p w14:paraId="6F689F91" w14:textId="1BBE6ED2" w:rsidR="001C3C2F" w:rsidRDefault="001C3C2F" w:rsidP="00A05C14">
      <w:pPr>
        <w:rPr>
          <w:rFonts w:cs="Calibri"/>
          <w:b/>
          <w:bCs/>
          <w:color w:val="auto"/>
          <w:szCs w:val="22"/>
        </w:rPr>
      </w:pPr>
    </w:p>
    <w:p w14:paraId="73AE2C8D" w14:textId="7BF01B40" w:rsidR="001C3C2F" w:rsidRDefault="001C3C2F" w:rsidP="00A05C14">
      <w:pPr>
        <w:rPr>
          <w:rFonts w:cs="Calibri"/>
          <w:b/>
          <w:bCs/>
          <w:color w:val="auto"/>
          <w:szCs w:val="22"/>
        </w:rPr>
      </w:pPr>
    </w:p>
    <w:p w14:paraId="3BF9D449" w14:textId="2D5588E4" w:rsidR="001C3C2F" w:rsidRPr="00A05C14" w:rsidRDefault="001C3C2F" w:rsidP="001C3C2F">
      <w:pPr>
        <w:spacing w:after="120" w:line="276" w:lineRule="auto"/>
        <w:jc w:val="center"/>
        <w:rPr>
          <w:rFonts w:cstheme="minorHAnsi"/>
          <w:b/>
          <w:bCs/>
          <w:color w:val="auto"/>
        </w:rPr>
      </w:pPr>
      <w:r w:rsidRPr="00A05C14">
        <w:rPr>
          <w:rFonts w:cstheme="minorHAnsi"/>
          <w:b/>
          <w:bCs/>
          <w:color w:val="auto"/>
        </w:rPr>
        <w:t xml:space="preserve">Příloha č. </w:t>
      </w:r>
      <w:r>
        <w:rPr>
          <w:rFonts w:cstheme="minorHAnsi"/>
          <w:b/>
          <w:bCs/>
          <w:color w:val="auto"/>
        </w:rPr>
        <w:t>8</w:t>
      </w:r>
    </w:p>
    <w:p w14:paraId="29FE3DD5" w14:textId="0D505916" w:rsidR="001C3C2F" w:rsidRDefault="001C3C2F" w:rsidP="001C3C2F">
      <w:pPr>
        <w:spacing w:after="120"/>
        <w:jc w:val="center"/>
        <w:rPr>
          <w:rFonts w:asciiTheme="minorHAnsi" w:hAnsiTheme="minorHAnsi" w:cstheme="minorHAnsi"/>
          <w:b/>
          <w:bCs/>
          <w:color w:val="auto"/>
          <w:szCs w:val="22"/>
        </w:rPr>
      </w:pPr>
      <w:r>
        <w:rPr>
          <w:rFonts w:asciiTheme="minorHAnsi" w:hAnsiTheme="minorHAnsi" w:cstheme="minorHAnsi"/>
          <w:b/>
          <w:bCs/>
          <w:color w:val="auto"/>
          <w:szCs w:val="22"/>
        </w:rPr>
        <w:t>Čestné prohlášení k neexistenci střetu zájmů</w:t>
      </w:r>
    </w:p>
    <w:p w14:paraId="5E76499A" w14:textId="77777777" w:rsidR="001C3C2F" w:rsidRDefault="001C3C2F" w:rsidP="001C3C2F">
      <w:pPr>
        <w:spacing w:after="120"/>
        <w:jc w:val="center"/>
        <w:rPr>
          <w:rFonts w:asciiTheme="minorHAnsi" w:hAnsiTheme="minorHAnsi" w:cstheme="minorHAnsi"/>
          <w:b/>
          <w:bCs/>
          <w:color w:val="auto"/>
          <w:szCs w:val="22"/>
        </w:rPr>
      </w:pPr>
    </w:p>
    <w:tbl>
      <w:tblPr>
        <w:tblW w:w="7170" w:type="dxa"/>
        <w:tblLayout w:type="fixed"/>
        <w:tblCellMar>
          <w:left w:w="0" w:type="dxa"/>
          <w:right w:w="0" w:type="dxa"/>
        </w:tblCellMar>
        <w:tblLook w:val="04A0" w:firstRow="1" w:lastRow="0" w:firstColumn="1" w:lastColumn="0" w:noHBand="0" w:noVBand="1"/>
      </w:tblPr>
      <w:tblGrid>
        <w:gridCol w:w="1845"/>
        <w:gridCol w:w="5325"/>
      </w:tblGrid>
      <w:tr w:rsidR="001C3C2F" w:rsidRPr="006F660B" w14:paraId="4CDBC25B" w14:textId="77777777" w:rsidTr="00726E43">
        <w:trPr>
          <w:trHeight w:val="396"/>
        </w:trPr>
        <w:tc>
          <w:tcPr>
            <w:tcW w:w="1843" w:type="dxa"/>
            <w:hideMark/>
          </w:tcPr>
          <w:p w14:paraId="6FA6FF90" w14:textId="77777777" w:rsidR="001C3C2F" w:rsidRPr="00A05C14" w:rsidRDefault="001C3C2F" w:rsidP="00726E43">
            <w:pPr>
              <w:widowControl w:val="0"/>
              <w:spacing w:before="120" w:line="300" w:lineRule="auto"/>
              <w:ind w:right="553"/>
              <w:jc w:val="both"/>
              <w:rPr>
                <w:rFonts w:cstheme="minorHAnsi"/>
                <w:bCs/>
                <w:color w:val="auto"/>
              </w:rPr>
            </w:pPr>
            <w:r w:rsidRPr="00A05C14">
              <w:rPr>
                <w:rFonts w:cstheme="minorHAnsi"/>
                <w:bCs/>
                <w:color w:val="auto"/>
              </w:rPr>
              <w:t xml:space="preserve">Dodavatel:  </w:t>
            </w:r>
          </w:p>
        </w:tc>
        <w:tc>
          <w:tcPr>
            <w:tcW w:w="5321" w:type="dxa"/>
            <w:hideMark/>
          </w:tcPr>
          <w:p w14:paraId="74A72FA5" w14:textId="77777777" w:rsidR="001C3C2F" w:rsidRPr="00A05C14" w:rsidRDefault="001C3C2F" w:rsidP="00726E43">
            <w:pPr>
              <w:widowControl w:val="0"/>
              <w:spacing w:before="120" w:line="300" w:lineRule="auto"/>
              <w:ind w:right="553"/>
              <w:jc w:val="both"/>
              <w:rPr>
                <w:rFonts w:cstheme="minorHAnsi"/>
                <w:bCs/>
                <w:color w:val="auto"/>
              </w:rPr>
            </w:pP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tc>
      </w:tr>
      <w:tr w:rsidR="001C3C2F" w:rsidRPr="006F660B" w14:paraId="73957203" w14:textId="77777777" w:rsidTr="00726E43">
        <w:trPr>
          <w:trHeight w:val="397"/>
        </w:trPr>
        <w:tc>
          <w:tcPr>
            <w:tcW w:w="1843" w:type="dxa"/>
            <w:hideMark/>
          </w:tcPr>
          <w:p w14:paraId="25BBE8D0" w14:textId="77777777" w:rsidR="001C3C2F" w:rsidRPr="00A05C14" w:rsidRDefault="001C3C2F" w:rsidP="00726E43">
            <w:pPr>
              <w:widowControl w:val="0"/>
              <w:spacing w:before="120" w:line="300" w:lineRule="auto"/>
              <w:ind w:right="553"/>
              <w:jc w:val="both"/>
              <w:rPr>
                <w:rFonts w:cstheme="minorHAnsi"/>
                <w:bCs/>
                <w:color w:val="auto"/>
              </w:rPr>
            </w:pPr>
            <w:r w:rsidRPr="00A05C14">
              <w:rPr>
                <w:rFonts w:cstheme="minorHAnsi"/>
                <w:bCs/>
                <w:color w:val="auto"/>
              </w:rPr>
              <w:t>IČO:</w:t>
            </w:r>
          </w:p>
        </w:tc>
        <w:tc>
          <w:tcPr>
            <w:tcW w:w="5321" w:type="dxa"/>
            <w:hideMark/>
          </w:tcPr>
          <w:p w14:paraId="34DF3F8A" w14:textId="77777777" w:rsidR="001C3C2F" w:rsidRPr="00A05C14" w:rsidRDefault="001C3C2F" w:rsidP="00726E43">
            <w:pPr>
              <w:widowControl w:val="0"/>
              <w:spacing w:before="120" w:line="300" w:lineRule="auto"/>
              <w:ind w:right="553"/>
              <w:jc w:val="both"/>
              <w:rPr>
                <w:rFonts w:cstheme="minorHAnsi"/>
                <w:bCs/>
                <w:color w:val="auto"/>
              </w:rPr>
            </w:pP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tc>
      </w:tr>
      <w:tr w:rsidR="001C3C2F" w:rsidRPr="006F660B" w14:paraId="60EB4D86" w14:textId="77777777" w:rsidTr="00726E43">
        <w:trPr>
          <w:trHeight w:val="306"/>
        </w:trPr>
        <w:tc>
          <w:tcPr>
            <w:tcW w:w="1843" w:type="dxa"/>
            <w:hideMark/>
          </w:tcPr>
          <w:p w14:paraId="4743D7F9" w14:textId="77777777" w:rsidR="001C3C2F" w:rsidRPr="00A05C14" w:rsidRDefault="001C3C2F" w:rsidP="00726E43">
            <w:pPr>
              <w:widowControl w:val="0"/>
              <w:spacing w:before="120" w:line="300" w:lineRule="auto"/>
              <w:ind w:right="553"/>
              <w:jc w:val="both"/>
              <w:rPr>
                <w:rFonts w:cstheme="minorHAnsi"/>
                <w:bCs/>
                <w:color w:val="auto"/>
              </w:rPr>
            </w:pPr>
            <w:r w:rsidRPr="00A05C14">
              <w:rPr>
                <w:rFonts w:cstheme="minorHAnsi"/>
                <w:bCs/>
                <w:color w:val="auto"/>
              </w:rPr>
              <w:t>se sídlem:</w:t>
            </w:r>
          </w:p>
        </w:tc>
        <w:tc>
          <w:tcPr>
            <w:tcW w:w="5321" w:type="dxa"/>
            <w:hideMark/>
          </w:tcPr>
          <w:p w14:paraId="10C1411A" w14:textId="77777777" w:rsidR="001C3C2F" w:rsidRPr="00A05C14" w:rsidRDefault="001C3C2F" w:rsidP="00726E43">
            <w:pPr>
              <w:widowControl w:val="0"/>
              <w:spacing w:before="120" w:line="300" w:lineRule="auto"/>
              <w:ind w:right="553"/>
              <w:jc w:val="both"/>
              <w:rPr>
                <w:rFonts w:cstheme="minorHAnsi"/>
                <w:bCs/>
                <w:color w:val="auto"/>
              </w:rPr>
            </w:pP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tc>
      </w:tr>
    </w:tbl>
    <w:p w14:paraId="3E09E7AB" w14:textId="77777777" w:rsidR="001C3C2F" w:rsidRPr="00A05C14" w:rsidRDefault="001C3C2F" w:rsidP="001C3C2F">
      <w:pPr>
        <w:widowControl w:val="0"/>
        <w:spacing w:before="120" w:line="300" w:lineRule="auto"/>
        <w:ind w:right="553"/>
        <w:jc w:val="both"/>
        <w:rPr>
          <w:rFonts w:cstheme="minorHAnsi"/>
          <w:bCs/>
          <w:color w:val="auto"/>
        </w:rPr>
      </w:pPr>
      <w:r w:rsidRPr="00A05C14">
        <w:rPr>
          <w:rFonts w:cstheme="minorHAnsi"/>
          <w:bCs/>
          <w:color w:val="auto"/>
        </w:rPr>
        <w:t xml:space="preserve">zapsaný v obchodním rejstříku vedeném </w:t>
      </w: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p w14:paraId="1D096ABB" w14:textId="77777777" w:rsidR="001C3C2F" w:rsidRPr="00A05C14" w:rsidRDefault="001C3C2F" w:rsidP="001C3C2F">
      <w:pPr>
        <w:widowControl w:val="0"/>
        <w:spacing w:before="120" w:line="300" w:lineRule="auto"/>
        <w:ind w:right="553"/>
        <w:jc w:val="both"/>
        <w:rPr>
          <w:rFonts w:cstheme="minorHAnsi"/>
          <w:bCs/>
          <w:color w:val="auto"/>
        </w:rPr>
      </w:pPr>
      <w:r w:rsidRPr="00A05C14">
        <w:rPr>
          <w:rFonts w:cstheme="minorHAnsi"/>
          <w:bCs/>
          <w:color w:val="auto"/>
        </w:rPr>
        <w:t xml:space="preserve">(dále jen „dodavatel“)  </w:t>
      </w:r>
    </w:p>
    <w:p w14:paraId="4552542B" w14:textId="47977555" w:rsidR="001C3C2F" w:rsidRDefault="001C3C2F" w:rsidP="00A05C14">
      <w:pPr>
        <w:rPr>
          <w:rFonts w:cs="Calibri"/>
          <w:b/>
          <w:bCs/>
          <w:color w:val="auto"/>
          <w:szCs w:val="22"/>
        </w:rPr>
      </w:pPr>
    </w:p>
    <w:p w14:paraId="6268366A" w14:textId="1B94F089" w:rsidR="001C3C2F" w:rsidRPr="00F2641F" w:rsidRDefault="001C3C2F" w:rsidP="00EC73E2">
      <w:pPr>
        <w:spacing w:before="120" w:after="240"/>
        <w:ind w:right="553"/>
        <w:jc w:val="both"/>
        <w:rPr>
          <w:color w:val="auto"/>
        </w:rPr>
      </w:pPr>
      <w:r w:rsidRPr="00BF6A88">
        <w:rPr>
          <w:color w:val="auto"/>
        </w:rPr>
        <w:t xml:space="preserve">tímto pro účely veřejné zakázky s názvem </w:t>
      </w:r>
      <w:r w:rsidRPr="00A05C14">
        <w:rPr>
          <w:rFonts w:cstheme="minorHAnsi"/>
          <w:bCs/>
          <w:color w:val="auto"/>
        </w:rPr>
        <w:t>„</w:t>
      </w:r>
      <w:r w:rsidR="0073073D">
        <w:rPr>
          <w:rFonts w:cstheme="minorHAnsi"/>
          <w:bCs/>
          <w:color w:val="auto"/>
        </w:rPr>
        <w:t>Služby odpadového ho</w:t>
      </w:r>
      <w:r w:rsidR="0092653E">
        <w:rPr>
          <w:rFonts w:cstheme="minorHAnsi"/>
          <w:bCs/>
          <w:color w:val="auto"/>
        </w:rPr>
        <w:t>s</w:t>
      </w:r>
      <w:r w:rsidR="0073073D">
        <w:rPr>
          <w:rFonts w:cstheme="minorHAnsi"/>
          <w:bCs/>
          <w:color w:val="auto"/>
        </w:rPr>
        <w:t>podářství</w:t>
      </w:r>
      <w:r w:rsidRPr="00857F5E">
        <w:rPr>
          <w:rFonts w:cstheme="minorHAnsi"/>
          <w:bCs/>
          <w:color w:val="auto"/>
        </w:rPr>
        <w:t xml:space="preserve"> pro Ústí nad Labem</w:t>
      </w:r>
      <w:r w:rsidRPr="00A05C14">
        <w:rPr>
          <w:rFonts w:cstheme="minorHAnsi"/>
          <w:bCs/>
          <w:color w:val="auto"/>
        </w:rPr>
        <w:t>“</w:t>
      </w:r>
      <w:r>
        <w:rPr>
          <w:rFonts w:cstheme="minorHAnsi"/>
          <w:bCs/>
          <w:color w:val="auto"/>
        </w:rPr>
        <w:t xml:space="preserve"> </w:t>
      </w:r>
      <w:r w:rsidRPr="00F2641F">
        <w:rPr>
          <w:color w:val="auto"/>
        </w:rPr>
        <w:t>čestně prohlašuje, že není obchodní společností, ve které veřejný funkcionář nebo jím ovládaná osoba vlastní podíl představující alespoň 25 % účasti společníka v této obchodní společnosti.</w:t>
      </w:r>
    </w:p>
    <w:p w14:paraId="52FC6463" w14:textId="77777777" w:rsidR="001C3C2F" w:rsidRPr="00F2641F" w:rsidRDefault="001C3C2F" w:rsidP="001C3C2F">
      <w:pPr>
        <w:spacing w:before="120" w:after="240"/>
        <w:ind w:right="553"/>
        <w:jc w:val="both"/>
        <w:rPr>
          <w:color w:val="auto"/>
        </w:rPr>
      </w:pPr>
      <w:r w:rsidRPr="00F2641F">
        <w:rPr>
          <w:color w:val="auto"/>
        </w:rPr>
        <w:t>Zároveň dodavatel prohlašuje, že ani poddodavatel, prostřednictvím kterého dodavatel proka</w:t>
      </w:r>
      <w:r>
        <w:rPr>
          <w:color w:val="auto"/>
        </w:rPr>
        <w:t>zoval</w:t>
      </w:r>
      <w:r w:rsidRPr="00F2641F">
        <w:rPr>
          <w:color w:val="auto"/>
        </w:rPr>
        <w:t xml:space="preserve"> kvalifikaci, není takovou výše popsanou obchodní společností.</w:t>
      </w:r>
    </w:p>
    <w:p w14:paraId="37A408AD" w14:textId="77777777" w:rsidR="001C3C2F" w:rsidRDefault="001C3C2F" w:rsidP="001C3C2F">
      <w:pPr>
        <w:spacing w:before="120" w:after="240"/>
        <w:ind w:right="553"/>
        <w:jc w:val="both"/>
        <w:rPr>
          <w:color w:val="auto"/>
        </w:rPr>
      </w:pPr>
    </w:p>
    <w:p w14:paraId="2AED9F1A" w14:textId="77777777" w:rsidR="001C3C2F" w:rsidRDefault="001C3C2F" w:rsidP="001C3C2F">
      <w:pPr>
        <w:spacing w:after="240"/>
        <w:ind w:right="553"/>
        <w:rPr>
          <w:rFonts w:asciiTheme="minorHAnsi" w:hAnsiTheme="minorHAnsi" w:cstheme="minorHAnsi"/>
          <w:color w:val="auto"/>
          <w:szCs w:val="22"/>
          <w:lang w:val="it-IT"/>
        </w:rPr>
      </w:pPr>
      <w:r w:rsidRPr="00462D8A">
        <w:rPr>
          <w:color w:val="auto"/>
        </w:rPr>
        <w:t xml:space="preserve">V </w:t>
      </w:r>
      <w:r w:rsidRPr="000911EE">
        <w:rPr>
          <w:rFonts w:asciiTheme="minorHAnsi" w:hAnsiTheme="minorHAnsi" w:cstheme="minorHAnsi"/>
          <w:color w:val="auto"/>
          <w:szCs w:val="22"/>
          <w:highlight w:val="yellow"/>
          <w:lang w:val="it-IT"/>
        </w:rPr>
        <w:t>[DOPLNÍ DODAVATEL]</w:t>
      </w:r>
      <w:r w:rsidRPr="000911EE">
        <w:rPr>
          <w:rFonts w:asciiTheme="minorHAnsi" w:hAnsiTheme="minorHAnsi" w:cstheme="minorHAnsi"/>
          <w:color w:val="auto"/>
          <w:szCs w:val="22"/>
          <w:lang w:val="it-IT"/>
        </w:rPr>
        <w:t xml:space="preserve"> </w:t>
      </w:r>
      <w:r w:rsidRPr="00462D8A">
        <w:rPr>
          <w:color w:val="auto"/>
        </w:rPr>
        <w:t xml:space="preserve">dne </w:t>
      </w:r>
      <w:r w:rsidRPr="000911EE">
        <w:rPr>
          <w:rFonts w:asciiTheme="minorHAnsi" w:hAnsiTheme="minorHAnsi" w:cstheme="minorHAnsi"/>
          <w:color w:val="auto"/>
          <w:szCs w:val="22"/>
          <w:highlight w:val="yellow"/>
          <w:lang w:val="it-IT"/>
        </w:rPr>
        <w:t>[DOPLNÍ DODAVATEL]</w:t>
      </w:r>
    </w:p>
    <w:p w14:paraId="78FD8282" w14:textId="77777777" w:rsidR="001C3C2F" w:rsidRPr="00462D8A" w:rsidRDefault="001C3C2F" w:rsidP="001C3C2F">
      <w:pPr>
        <w:spacing w:after="240"/>
        <w:ind w:right="553"/>
        <w:rPr>
          <w:color w:val="auto"/>
        </w:rPr>
      </w:pPr>
    </w:p>
    <w:p w14:paraId="30849BCE" w14:textId="77777777" w:rsidR="001C3C2F" w:rsidRPr="00462D8A" w:rsidRDefault="001C3C2F" w:rsidP="001C3C2F">
      <w:pPr>
        <w:spacing w:after="240"/>
        <w:ind w:right="553"/>
        <w:rPr>
          <w:color w:val="auto"/>
        </w:rPr>
      </w:pPr>
      <w:r w:rsidRPr="00462D8A">
        <w:rPr>
          <w:color w:val="auto"/>
        </w:rPr>
        <w:t xml:space="preserve">____________________________________ </w:t>
      </w:r>
    </w:p>
    <w:p w14:paraId="187D0CB5" w14:textId="70FD1207" w:rsidR="001C3C2F" w:rsidRDefault="001C3C2F" w:rsidP="001C3C2F">
      <w:pPr>
        <w:rPr>
          <w:color w:val="auto"/>
        </w:rPr>
      </w:pPr>
      <w:r w:rsidRPr="000911EE">
        <w:rPr>
          <w:color w:val="auto"/>
          <w:highlight w:val="yellow"/>
        </w:rPr>
        <w:t>[</w:t>
      </w:r>
      <w:r w:rsidRPr="00462D8A">
        <w:rPr>
          <w:color w:val="auto"/>
          <w:highlight w:val="yellow"/>
        </w:rPr>
        <w:t>Jméno oprávněné osoby / označení funkce</w:t>
      </w:r>
      <w:r w:rsidRPr="000911EE">
        <w:rPr>
          <w:color w:val="auto"/>
          <w:highlight w:val="yellow"/>
        </w:rPr>
        <w:t>]</w:t>
      </w:r>
    </w:p>
    <w:p w14:paraId="37A99B77" w14:textId="00BE0711" w:rsidR="0092653E" w:rsidRDefault="0092653E">
      <w:pPr>
        <w:rPr>
          <w:rFonts w:cs="Calibri"/>
          <w:b/>
          <w:bCs/>
          <w:color w:val="auto"/>
          <w:szCs w:val="22"/>
        </w:rPr>
      </w:pPr>
      <w:r>
        <w:rPr>
          <w:rFonts w:cs="Calibri"/>
          <w:b/>
          <w:bCs/>
          <w:color w:val="auto"/>
          <w:szCs w:val="22"/>
        </w:rPr>
        <w:br w:type="page"/>
      </w:r>
    </w:p>
    <w:p w14:paraId="08AADB4C" w14:textId="008D14E5" w:rsidR="0092653E" w:rsidRPr="00A05C14" w:rsidRDefault="0092653E" w:rsidP="0092653E">
      <w:pPr>
        <w:spacing w:after="120" w:line="276" w:lineRule="auto"/>
        <w:jc w:val="center"/>
        <w:rPr>
          <w:rFonts w:cstheme="minorHAnsi"/>
          <w:b/>
          <w:bCs/>
          <w:color w:val="auto"/>
        </w:rPr>
      </w:pPr>
      <w:r w:rsidRPr="00A05C14">
        <w:rPr>
          <w:rFonts w:cstheme="minorHAnsi"/>
          <w:b/>
          <w:bCs/>
          <w:color w:val="auto"/>
        </w:rPr>
        <w:lastRenderedPageBreak/>
        <w:t xml:space="preserve">Příloha č. </w:t>
      </w:r>
      <w:r>
        <w:rPr>
          <w:rFonts w:cstheme="minorHAnsi"/>
          <w:b/>
          <w:bCs/>
          <w:color w:val="auto"/>
        </w:rPr>
        <w:t>9</w:t>
      </w:r>
    </w:p>
    <w:p w14:paraId="1DABAC62" w14:textId="594B2958" w:rsidR="0092653E" w:rsidRDefault="0092653E" w:rsidP="0092653E">
      <w:pPr>
        <w:spacing w:after="120"/>
        <w:jc w:val="center"/>
        <w:rPr>
          <w:rFonts w:asciiTheme="minorHAnsi" w:hAnsiTheme="minorHAnsi" w:cstheme="minorHAnsi"/>
          <w:b/>
          <w:bCs/>
          <w:color w:val="auto"/>
          <w:szCs w:val="22"/>
        </w:rPr>
      </w:pPr>
      <w:r>
        <w:rPr>
          <w:rFonts w:asciiTheme="minorHAnsi" w:hAnsiTheme="minorHAnsi" w:cstheme="minorHAnsi"/>
          <w:b/>
          <w:bCs/>
          <w:color w:val="auto"/>
          <w:szCs w:val="22"/>
        </w:rPr>
        <w:t>Čestné prohlášení k odpovědnému zadávání</w:t>
      </w:r>
    </w:p>
    <w:tbl>
      <w:tblPr>
        <w:tblW w:w="7170" w:type="dxa"/>
        <w:tblLayout w:type="fixed"/>
        <w:tblCellMar>
          <w:left w:w="0" w:type="dxa"/>
          <w:right w:w="0" w:type="dxa"/>
        </w:tblCellMar>
        <w:tblLook w:val="04A0" w:firstRow="1" w:lastRow="0" w:firstColumn="1" w:lastColumn="0" w:noHBand="0" w:noVBand="1"/>
      </w:tblPr>
      <w:tblGrid>
        <w:gridCol w:w="1845"/>
        <w:gridCol w:w="5325"/>
      </w:tblGrid>
      <w:tr w:rsidR="0092653E" w:rsidRPr="006F660B" w14:paraId="73D06BA7" w14:textId="77777777" w:rsidTr="00CB0991">
        <w:trPr>
          <w:trHeight w:val="396"/>
        </w:trPr>
        <w:tc>
          <w:tcPr>
            <w:tcW w:w="1845" w:type="dxa"/>
            <w:hideMark/>
          </w:tcPr>
          <w:p w14:paraId="62BCF0F6" w14:textId="77777777" w:rsidR="0092653E" w:rsidRPr="00A05C14" w:rsidRDefault="0092653E" w:rsidP="00726E43">
            <w:pPr>
              <w:widowControl w:val="0"/>
              <w:spacing w:before="120" w:line="300" w:lineRule="auto"/>
              <w:ind w:right="553"/>
              <w:jc w:val="both"/>
              <w:rPr>
                <w:rFonts w:cstheme="minorHAnsi"/>
                <w:bCs/>
                <w:color w:val="auto"/>
              </w:rPr>
            </w:pPr>
            <w:r w:rsidRPr="00A05C14">
              <w:rPr>
                <w:rFonts w:cstheme="minorHAnsi"/>
                <w:bCs/>
                <w:color w:val="auto"/>
              </w:rPr>
              <w:t xml:space="preserve">Dodavatel:  </w:t>
            </w:r>
          </w:p>
        </w:tc>
        <w:tc>
          <w:tcPr>
            <w:tcW w:w="5325" w:type="dxa"/>
            <w:hideMark/>
          </w:tcPr>
          <w:p w14:paraId="0574FB11" w14:textId="77777777" w:rsidR="0092653E" w:rsidRPr="00A05C14" w:rsidRDefault="0092653E" w:rsidP="00726E43">
            <w:pPr>
              <w:widowControl w:val="0"/>
              <w:spacing w:before="120" w:line="300" w:lineRule="auto"/>
              <w:ind w:right="553"/>
              <w:jc w:val="both"/>
              <w:rPr>
                <w:rFonts w:cstheme="minorHAnsi"/>
                <w:bCs/>
                <w:color w:val="auto"/>
              </w:rPr>
            </w:pP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tc>
      </w:tr>
      <w:tr w:rsidR="0092653E" w:rsidRPr="006F660B" w14:paraId="7370147D" w14:textId="77777777" w:rsidTr="00CB0991">
        <w:trPr>
          <w:trHeight w:val="397"/>
        </w:trPr>
        <w:tc>
          <w:tcPr>
            <w:tcW w:w="1845" w:type="dxa"/>
            <w:hideMark/>
          </w:tcPr>
          <w:p w14:paraId="1DBED384" w14:textId="77777777" w:rsidR="0092653E" w:rsidRPr="00A05C14" w:rsidRDefault="0092653E" w:rsidP="00726E43">
            <w:pPr>
              <w:widowControl w:val="0"/>
              <w:spacing w:before="120" w:line="300" w:lineRule="auto"/>
              <w:ind w:right="553"/>
              <w:jc w:val="both"/>
              <w:rPr>
                <w:rFonts w:cstheme="minorHAnsi"/>
                <w:bCs/>
                <w:color w:val="auto"/>
              </w:rPr>
            </w:pPr>
            <w:r w:rsidRPr="00A05C14">
              <w:rPr>
                <w:rFonts w:cstheme="minorHAnsi"/>
                <w:bCs/>
                <w:color w:val="auto"/>
              </w:rPr>
              <w:t>IČO:</w:t>
            </w:r>
          </w:p>
        </w:tc>
        <w:tc>
          <w:tcPr>
            <w:tcW w:w="5325" w:type="dxa"/>
            <w:hideMark/>
          </w:tcPr>
          <w:p w14:paraId="3CC52D85" w14:textId="77777777" w:rsidR="0092653E" w:rsidRPr="00A05C14" w:rsidRDefault="0092653E" w:rsidP="00726E43">
            <w:pPr>
              <w:widowControl w:val="0"/>
              <w:spacing w:before="120" w:line="300" w:lineRule="auto"/>
              <w:ind w:right="553"/>
              <w:jc w:val="both"/>
              <w:rPr>
                <w:rFonts w:cstheme="minorHAnsi"/>
                <w:bCs/>
                <w:color w:val="auto"/>
              </w:rPr>
            </w:pP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tc>
      </w:tr>
      <w:tr w:rsidR="0092653E" w:rsidRPr="006F660B" w14:paraId="37DF0EFC" w14:textId="77777777" w:rsidTr="00CB0991">
        <w:trPr>
          <w:trHeight w:val="306"/>
        </w:trPr>
        <w:tc>
          <w:tcPr>
            <w:tcW w:w="1845" w:type="dxa"/>
            <w:hideMark/>
          </w:tcPr>
          <w:p w14:paraId="2DCF0310" w14:textId="77777777" w:rsidR="0092653E" w:rsidRPr="00A05C14" w:rsidRDefault="0092653E" w:rsidP="00726E43">
            <w:pPr>
              <w:widowControl w:val="0"/>
              <w:spacing w:before="120" w:line="300" w:lineRule="auto"/>
              <w:ind w:right="553"/>
              <w:jc w:val="both"/>
              <w:rPr>
                <w:rFonts w:cstheme="minorHAnsi"/>
                <w:bCs/>
                <w:color w:val="auto"/>
              </w:rPr>
            </w:pPr>
            <w:r w:rsidRPr="00A05C14">
              <w:rPr>
                <w:rFonts w:cstheme="minorHAnsi"/>
                <w:bCs/>
                <w:color w:val="auto"/>
              </w:rPr>
              <w:t>se sídlem:</w:t>
            </w:r>
          </w:p>
        </w:tc>
        <w:tc>
          <w:tcPr>
            <w:tcW w:w="5325" w:type="dxa"/>
            <w:hideMark/>
          </w:tcPr>
          <w:p w14:paraId="79B535D4" w14:textId="77777777" w:rsidR="0092653E" w:rsidRPr="00A05C14" w:rsidRDefault="0092653E" w:rsidP="00726E43">
            <w:pPr>
              <w:widowControl w:val="0"/>
              <w:spacing w:before="120" w:line="300" w:lineRule="auto"/>
              <w:ind w:right="553"/>
              <w:jc w:val="both"/>
              <w:rPr>
                <w:rFonts w:cstheme="minorHAnsi"/>
                <w:bCs/>
                <w:color w:val="auto"/>
              </w:rPr>
            </w:pP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tc>
      </w:tr>
    </w:tbl>
    <w:p w14:paraId="034EB4E3" w14:textId="77777777" w:rsidR="0092653E" w:rsidRPr="00A05C14" w:rsidRDefault="0092653E" w:rsidP="0092653E">
      <w:pPr>
        <w:widowControl w:val="0"/>
        <w:spacing w:before="120" w:line="300" w:lineRule="auto"/>
        <w:ind w:right="553"/>
        <w:jc w:val="both"/>
        <w:rPr>
          <w:rFonts w:cstheme="minorHAnsi"/>
          <w:bCs/>
          <w:color w:val="auto"/>
        </w:rPr>
      </w:pPr>
      <w:r w:rsidRPr="00A05C14">
        <w:rPr>
          <w:rFonts w:cstheme="minorHAnsi"/>
          <w:bCs/>
          <w:color w:val="auto"/>
        </w:rPr>
        <w:t xml:space="preserve">zapsaný v obchodním rejstříku vedeném </w:t>
      </w: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p w14:paraId="7D7E2C0C" w14:textId="77777777" w:rsidR="0092653E" w:rsidRPr="00A05C14" w:rsidRDefault="0092653E" w:rsidP="0092653E">
      <w:pPr>
        <w:widowControl w:val="0"/>
        <w:spacing w:before="120" w:line="300" w:lineRule="auto"/>
        <w:ind w:right="553"/>
        <w:jc w:val="both"/>
        <w:rPr>
          <w:rFonts w:cstheme="minorHAnsi"/>
          <w:bCs/>
          <w:color w:val="auto"/>
        </w:rPr>
      </w:pPr>
      <w:r w:rsidRPr="00A05C14">
        <w:rPr>
          <w:rFonts w:cstheme="minorHAnsi"/>
          <w:bCs/>
          <w:color w:val="auto"/>
        </w:rPr>
        <w:t xml:space="preserve">(dále jen „dodavatel“)  </w:t>
      </w:r>
    </w:p>
    <w:p w14:paraId="6C6CC26B" w14:textId="77777777" w:rsidR="0092653E" w:rsidRDefault="0092653E" w:rsidP="0092653E">
      <w:pPr>
        <w:rPr>
          <w:rFonts w:cs="Calibri"/>
          <w:b/>
          <w:bCs/>
          <w:color w:val="auto"/>
          <w:szCs w:val="22"/>
        </w:rPr>
      </w:pPr>
    </w:p>
    <w:p w14:paraId="3145B989" w14:textId="17BDE37B" w:rsidR="0092653E" w:rsidRDefault="0092653E" w:rsidP="00A0424B">
      <w:pPr>
        <w:spacing w:before="120" w:after="240"/>
        <w:ind w:right="553"/>
        <w:jc w:val="both"/>
        <w:rPr>
          <w:color w:val="auto"/>
        </w:rPr>
      </w:pPr>
      <w:r w:rsidRPr="00BF6A88">
        <w:rPr>
          <w:color w:val="auto"/>
        </w:rPr>
        <w:t xml:space="preserve">tímto pro účely veřejné zakázky s názvem </w:t>
      </w:r>
      <w:r w:rsidRPr="00A05C14">
        <w:rPr>
          <w:rFonts w:cstheme="minorHAnsi"/>
          <w:bCs/>
          <w:color w:val="auto"/>
        </w:rPr>
        <w:t>„</w:t>
      </w:r>
      <w:r>
        <w:rPr>
          <w:rFonts w:cstheme="minorHAnsi"/>
          <w:bCs/>
          <w:color w:val="auto"/>
        </w:rPr>
        <w:t>Služby odpadového hospodářství</w:t>
      </w:r>
      <w:r w:rsidRPr="00857F5E">
        <w:rPr>
          <w:rFonts w:cstheme="minorHAnsi"/>
          <w:bCs/>
          <w:color w:val="auto"/>
        </w:rPr>
        <w:t xml:space="preserve"> pro Ústí nad Labem</w:t>
      </w:r>
      <w:r w:rsidRPr="00A05C14">
        <w:rPr>
          <w:rFonts w:cstheme="minorHAnsi"/>
          <w:bCs/>
          <w:color w:val="auto"/>
        </w:rPr>
        <w:t>“</w:t>
      </w:r>
      <w:r>
        <w:rPr>
          <w:rFonts w:cstheme="minorHAnsi"/>
          <w:bCs/>
          <w:color w:val="auto"/>
        </w:rPr>
        <w:t xml:space="preserve"> </w:t>
      </w:r>
      <w:r w:rsidRPr="00F2641F">
        <w:rPr>
          <w:color w:val="auto"/>
        </w:rPr>
        <w:t>čestně prohlašuje, že</w:t>
      </w:r>
      <w:r>
        <w:rPr>
          <w:color w:val="auto"/>
        </w:rPr>
        <w:t>:</w:t>
      </w:r>
    </w:p>
    <w:p w14:paraId="5AEB82E7" w14:textId="3D26E193" w:rsidR="0092653E" w:rsidRDefault="0092653E" w:rsidP="0092653E">
      <w:pPr>
        <w:pStyle w:val="Stylodstavecslovan"/>
        <w:numPr>
          <w:ilvl w:val="0"/>
          <w:numId w:val="111"/>
        </w:numPr>
      </w:pPr>
      <w:bookmarkStart w:id="213" w:name="_Hlk110350830"/>
      <w:r>
        <w:t xml:space="preserve">bude dodržovat veškeré aplikovatelné právní předpisy v oblasti pracovněprávní a BOZP; </w:t>
      </w:r>
    </w:p>
    <w:p w14:paraId="1809B25C" w14:textId="623BB72F" w:rsidR="0092653E" w:rsidRDefault="0092653E" w:rsidP="0092653E">
      <w:pPr>
        <w:pStyle w:val="Stylodstavecslovan"/>
        <w:numPr>
          <w:ilvl w:val="0"/>
          <w:numId w:val="111"/>
        </w:numPr>
        <w:tabs>
          <w:tab w:val="num" w:pos="0"/>
        </w:tabs>
      </w:pPr>
      <w:r>
        <w:t>stanoví stejnou dobu splatnosti faktur vůči svým poddodavatelům jaká je stanovena v závazných vzorech smluv;</w:t>
      </w:r>
    </w:p>
    <w:p w14:paraId="470C301D" w14:textId="051D4E9F" w:rsidR="0092653E" w:rsidRDefault="0092653E" w:rsidP="0092653E">
      <w:pPr>
        <w:pStyle w:val="Stylodstavecslovan"/>
        <w:numPr>
          <w:ilvl w:val="0"/>
          <w:numId w:val="111"/>
        </w:numPr>
        <w:tabs>
          <w:tab w:val="num" w:pos="0"/>
        </w:tabs>
      </w:pPr>
      <w:r>
        <w:t xml:space="preserve">bude provádět platby svým poddodavatelům řádně a včas; </w:t>
      </w:r>
    </w:p>
    <w:p w14:paraId="399EA752" w14:textId="02FC8E28" w:rsidR="0092653E" w:rsidRDefault="0092653E" w:rsidP="00A0424B">
      <w:pPr>
        <w:pStyle w:val="Stylodstavecslovan"/>
        <w:numPr>
          <w:ilvl w:val="0"/>
          <w:numId w:val="111"/>
        </w:numPr>
        <w:tabs>
          <w:tab w:val="num" w:pos="0"/>
        </w:tabs>
      </w:pPr>
      <w:r>
        <w:t xml:space="preserve">k plnění povinností dle písm. a) až c) zajistí ve stejném rozsahu i u svých poddodavatelů ve vztahu k dalším článkům poddodavatelského řetězce; </w:t>
      </w:r>
    </w:p>
    <w:p w14:paraId="250A3709" w14:textId="7CAAC471" w:rsidR="0092653E" w:rsidRDefault="0092653E" w:rsidP="0092653E">
      <w:pPr>
        <w:pStyle w:val="Stylodstavecslovan"/>
        <w:numPr>
          <w:ilvl w:val="0"/>
          <w:numId w:val="111"/>
        </w:numPr>
        <w:tabs>
          <w:tab w:val="num" w:pos="0"/>
        </w:tabs>
      </w:pPr>
      <w:r>
        <w:t xml:space="preserve">veškerá jím používaná vozidla určená k plnění předmětu veřejné zakázky budou splňovat </w:t>
      </w:r>
      <w:r w:rsidR="00234110">
        <w:t xml:space="preserve">minimálně </w:t>
      </w:r>
      <w:r>
        <w:t xml:space="preserve">emisní normu </w:t>
      </w:r>
      <w:r w:rsidRPr="009F3649">
        <w:t>EURO VI</w:t>
      </w:r>
      <w:r>
        <w:t>.</w:t>
      </w:r>
    </w:p>
    <w:bookmarkEnd w:id="213"/>
    <w:p w14:paraId="7463DDCA" w14:textId="77777777" w:rsidR="0092653E" w:rsidRDefault="0092653E" w:rsidP="0092653E">
      <w:pPr>
        <w:spacing w:after="240"/>
        <w:ind w:right="553"/>
        <w:rPr>
          <w:color w:val="auto"/>
        </w:rPr>
      </w:pPr>
    </w:p>
    <w:p w14:paraId="071B984C" w14:textId="40B4D533" w:rsidR="0092653E" w:rsidRDefault="0092653E" w:rsidP="0092653E">
      <w:pPr>
        <w:spacing w:after="240"/>
        <w:ind w:right="553"/>
        <w:rPr>
          <w:rFonts w:asciiTheme="minorHAnsi" w:hAnsiTheme="minorHAnsi" w:cstheme="minorHAnsi"/>
          <w:color w:val="auto"/>
          <w:szCs w:val="22"/>
          <w:lang w:val="it-IT"/>
        </w:rPr>
      </w:pPr>
      <w:r w:rsidRPr="00462D8A">
        <w:rPr>
          <w:color w:val="auto"/>
        </w:rPr>
        <w:t xml:space="preserve">V </w:t>
      </w:r>
      <w:r w:rsidRPr="000911EE">
        <w:rPr>
          <w:rFonts w:asciiTheme="minorHAnsi" w:hAnsiTheme="minorHAnsi" w:cstheme="minorHAnsi"/>
          <w:color w:val="auto"/>
          <w:szCs w:val="22"/>
          <w:highlight w:val="yellow"/>
          <w:lang w:val="it-IT"/>
        </w:rPr>
        <w:t>[DOPLNÍ DODAVATEL]</w:t>
      </w:r>
      <w:r w:rsidRPr="000911EE">
        <w:rPr>
          <w:rFonts w:asciiTheme="minorHAnsi" w:hAnsiTheme="minorHAnsi" w:cstheme="minorHAnsi"/>
          <w:color w:val="auto"/>
          <w:szCs w:val="22"/>
          <w:lang w:val="it-IT"/>
        </w:rPr>
        <w:t xml:space="preserve"> </w:t>
      </w:r>
      <w:r w:rsidRPr="00462D8A">
        <w:rPr>
          <w:color w:val="auto"/>
        </w:rPr>
        <w:t xml:space="preserve">dne </w:t>
      </w:r>
      <w:r w:rsidRPr="000911EE">
        <w:rPr>
          <w:rFonts w:asciiTheme="minorHAnsi" w:hAnsiTheme="minorHAnsi" w:cstheme="minorHAnsi"/>
          <w:color w:val="auto"/>
          <w:szCs w:val="22"/>
          <w:highlight w:val="yellow"/>
          <w:lang w:val="it-IT"/>
        </w:rPr>
        <w:t>[DOPLNÍ DODAVATEL]</w:t>
      </w:r>
    </w:p>
    <w:p w14:paraId="48AE4A37" w14:textId="77777777" w:rsidR="0092653E" w:rsidRPr="00462D8A" w:rsidRDefault="0092653E" w:rsidP="0092653E">
      <w:pPr>
        <w:spacing w:after="240"/>
        <w:ind w:right="553"/>
        <w:rPr>
          <w:color w:val="auto"/>
        </w:rPr>
      </w:pPr>
    </w:p>
    <w:p w14:paraId="6161F912" w14:textId="77777777" w:rsidR="0092653E" w:rsidRPr="00462D8A" w:rsidRDefault="0092653E" w:rsidP="0092653E">
      <w:pPr>
        <w:spacing w:after="240"/>
        <w:ind w:right="553"/>
        <w:rPr>
          <w:color w:val="auto"/>
        </w:rPr>
      </w:pPr>
      <w:r w:rsidRPr="00462D8A">
        <w:rPr>
          <w:color w:val="auto"/>
        </w:rPr>
        <w:t xml:space="preserve">____________________________________ </w:t>
      </w:r>
    </w:p>
    <w:p w14:paraId="1521BAB2" w14:textId="02FCF26C" w:rsidR="0092653E" w:rsidRPr="00CA2814" w:rsidRDefault="0092653E" w:rsidP="001C3C2F">
      <w:pPr>
        <w:rPr>
          <w:rFonts w:cs="Calibri"/>
          <w:b/>
          <w:bCs/>
          <w:color w:val="auto"/>
          <w:szCs w:val="22"/>
        </w:rPr>
      </w:pPr>
      <w:r w:rsidRPr="000911EE">
        <w:rPr>
          <w:color w:val="auto"/>
          <w:highlight w:val="yellow"/>
        </w:rPr>
        <w:t>[</w:t>
      </w:r>
      <w:r w:rsidRPr="00462D8A">
        <w:rPr>
          <w:color w:val="auto"/>
          <w:highlight w:val="yellow"/>
        </w:rPr>
        <w:t>Jméno oprávněné osoby / označení funkce</w:t>
      </w:r>
      <w:r w:rsidRPr="000911EE">
        <w:rPr>
          <w:color w:val="auto"/>
          <w:highlight w:val="yellow"/>
        </w:rPr>
        <w:t>]</w:t>
      </w:r>
    </w:p>
    <w:sectPr w:rsidR="0092653E" w:rsidRPr="00CA2814" w:rsidSect="00D91955">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3D883" w14:textId="77777777" w:rsidR="00665E87" w:rsidRDefault="00665E87" w:rsidP="00FF04F0">
      <w:r>
        <w:separator/>
      </w:r>
    </w:p>
  </w:endnote>
  <w:endnote w:type="continuationSeparator" w:id="0">
    <w:p w14:paraId="5FA5C550" w14:textId="77777777" w:rsidR="00665E87" w:rsidRDefault="00665E87" w:rsidP="00FF04F0">
      <w:r>
        <w:continuationSeparator/>
      </w:r>
    </w:p>
  </w:endnote>
  <w:endnote w:type="continuationNotice" w:id="1">
    <w:p w14:paraId="1E6E8298" w14:textId="77777777" w:rsidR="00665E87" w:rsidRDefault="00665E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imbusSanNovTEE">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2078474340"/>
      <w:docPartObj>
        <w:docPartGallery w:val="Page Numbers (Bottom of Page)"/>
        <w:docPartUnique/>
      </w:docPartObj>
    </w:sdtPr>
    <w:sdtContent>
      <w:p w14:paraId="4E9EF0A5" w14:textId="77777777" w:rsidR="00445367" w:rsidRPr="00DD237C" w:rsidRDefault="00445367">
        <w:pPr>
          <w:pStyle w:val="Zpat"/>
          <w:jc w:val="center"/>
          <w:rPr>
            <w:sz w:val="16"/>
            <w:szCs w:val="16"/>
          </w:rPr>
        </w:pPr>
        <w:r w:rsidRPr="00DD237C">
          <w:rPr>
            <w:sz w:val="16"/>
            <w:szCs w:val="16"/>
          </w:rPr>
          <w:fldChar w:fldCharType="begin"/>
        </w:r>
        <w:r w:rsidRPr="00DD237C">
          <w:rPr>
            <w:sz w:val="16"/>
            <w:szCs w:val="16"/>
          </w:rPr>
          <w:instrText>PAGE   \* MERGEFORMAT</w:instrText>
        </w:r>
        <w:r w:rsidRPr="00DD237C">
          <w:rPr>
            <w:sz w:val="16"/>
            <w:szCs w:val="16"/>
          </w:rPr>
          <w:fldChar w:fldCharType="separate"/>
        </w:r>
        <w:r w:rsidR="00EA645D">
          <w:rPr>
            <w:noProof/>
            <w:sz w:val="16"/>
            <w:szCs w:val="16"/>
          </w:rPr>
          <w:t>49</w:t>
        </w:r>
        <w:r w:rsidRPr="00DD237C">
          <w:rPr>
            <w:sz w:val="16"/>
            <w:szCs w:val="16"/>
          </w:rPr>
          <w:fldChar w:fldCharType="end"/>
        </w:r>
      </w:p>
    </w:sdtContent>
  </w:sdt>
  <w:p w14:paraId="4E9EF0A6" w14:textId="77777777" w:rsidR="00445367" w:rsidRDefault="0044536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78422" w14:textId="77777777" w:rsidR="00665E87" w:rsidRDefault="00665E87" w:rsidP="00FF04F0">
      <w:r>
        <w:separator/>
      </w:r>
    </w:p>
  </w:footnote>
  <w:footnote w:type="continuationSeparator" w:id="0">
    <w:p w14:paraId="39A816C5" w14:textId="77777777" w:rsidR="00665E87" w:rsidRDefault="00665E87" w:rsidP="00FF04F0">
      <w:r>
        <w:continuationSeparator/>
      </w:r>
    </w:p>
  </w:footnote>
  <w:footnote w:type="continuationNotice" w:id="1">
    <w:p w14:paraId="0ABB317E" w14:textId="77777777" w:rsidR="00665E87" w:rsidRDefault="00665E87"/>
  </w:footnote>
  <w:footnote w:id="2">
    <w:p w14:paraId="36B3A19B" w14:textId="00861416" w:rsidR="00445367" w:rsidRDefault="00445367" w:rsidP="00C61D95">
      <w:pPr>
        <w:pStyle w:val="Textpoznpodarou"/>
        <w:rPr>
          <w:rFonts w:cs="Times New Roman"/>
          <w:sz w:val="20"/>
        </w:rPr>
      </w:pPr>
      <w:r w:rsidRPr="00CA2814">
        <w:rPr>
          <w:rStyle w:val="Znakapoznpodarou"/>
          <w:color w:val="auto"/>
          <w:sz w:val="18"/>
          <w:szCs w:val="18"/>
        </w:rPr>
        <w:footnoteRef/>
      </w:r>
      <w:r w:rsidRPr="00CA2814">
        <w:rPr>
          <w:color w:val="auto"/>
          <w:sz w:val="18"/>
          <w:szCs w:val="18"/>
        </w:rPr>
        <w:t xml:space="preserve"> Identifikační údaje doplní </w:t>
      </w:r>
      <w:r>
        <w:rPr>
          <w:color w:val="auto"/>
          <w:sz w:val="18"/>
          <w:szCs w:val="18"/>
        </w:rPr>
        <w:t>dodavatel</w:t>
      </w:r>
      <w:r w:rsidRPr="00CA2814">
        <w:rPr>
          <w:color w:val="auto"/>
          <w:sz w:val="18"/>
          <w:szCs w:val="18"/>
        </w:rPr>
        <w:t xml:space="preserve"> dle skutečnosti, zda se jedná o </w:t>
      </w:r>
      <w:r>
        <w:rPr>
          <w:color w:val="auto"/>
          <w:sz w:val="18"/>
          <w:szCs w:val="18"/>
        </w:rPr>
        <w:t>dodavatele</w:t>
      </w:r>
      <w:r w:rsidRPr="00CA2814">
        <w:rPr>
          <w:color w:val="auto"/>
          <w:sz w:val="18"/>
          <w:szCs w:val="18"/>
        </w:rPr>
        <w:t xml:space="preserve"> – fyzickou či právnickou osobu. </w:t>
      </w:r>
    </w:p>
  </w:footnote>
  <w:footnote w:id="3">
    <w:p w14:paraId="03503A2B" w14:textId="77777777" w:rsidR="00445367" w:rsidRDefault="00445367" w:rsidP="005D5000">
      <w:pPr>
        <w:pStyle w:val="Textpoznpodarou"/>
        <w:rPr>
          <w:color w:val="000000"/>
        </w:rPr>
      </w:pPr>
      <w:r w:rsidRPr="00B94697">
        <w:rPr>
          <w:rStyle w:val="Znakapoznpodarou"/>
          <w:rFonts w:ascii="Arial" w:hAnsi="Arial" w:cs="Arial"/>
          <w:sz w:val="16"/>
          <w:szCs w:val="16"/>
        </w:rPr>
        <w:footnoteRef/>
      </w:r>
      <w:r w:rsidRPr="00B94697">
        <w:rPr>
          <w:rFonts w:ascii="Arial" w:hAnsi="Arial"/>
          <w:sz w:val="16"/>
          <w:szCs w:val="16"/>
        </w:rPr>
        <w:t xml:space="preserve"> </w:t>
      </w:r>
      <w:r w:rsidRPr="00CB0991">
        <w:rPr>
          <w:color w:val="auto"/>
          <w:sz w:val="18"/>
          <w:szCs w:val="18"/>
        </w:rPr>
        <w:t>Je-li dodavatel zapsán v obchodním rejstříku, prokáže tento bod předložením výpisu z obchodního rejstříku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EF0A7" w14:textId="77777777" w:rsidR="00445367" w:rsidRPr="00893C5D" w:rsidRDefault="00445367" w:rsidP="00893C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99ABFEA"/>
    <w:lvl w:ilvl="0">
      <w:start w:val="1"/>
      <w:numFmt w:val="decimal"/>
      <w:pStyle w:val="StylNadpis1ZKLADN"/>
      <w:lvlText w:val="%1."/>
      <w:lvlJc w:val="left"/>
      <w:pPr>
        <w:tabs>
          <w:tab w:val="num" w:pos="0"/>
        </w:tabs>
      </w:pPr>
      <w:rPr>
        <w:rFonts w:ascii="Calibri" w:hAnsi="Calibri" w:cs="Garamond" w:hint="default"/>
        <w:color w:val="auto"/>
      </w:rPr>
    </w:lvl>
    <w:lvl w:ilvl="1">
      <w:start w:val="1"/>
      <w:numFmt w:val="decimal"/>
      <w:pStyle w:val="Stylodstavecslovan"/>
      <w:lvlText w:val="%1.%2"/>
      <w:lvlJc w:val="left"/>
      <w:pPr>
        <w:tabs>
          <w:tab w:val="num" w:pos="142"/>
        </w:tabs>
      </w:pPr>
      <w:rPr>
        <w:rFonts w:ascii="Calibri" w:hAnsi="Calibri" w:hint="default"/>
        <w:b w:val="0"/>
        <w:bCs w:val="0"/>
        <w:color w:val="auto"/>
        <w:sz w:val="22"/>
        <w:szCs w:val="22"/>
      </w:rPr>
    </w:lvl>
    <w:lvl w:ilvl="2">
      <w:start w:val="1"/>
      <w:numFmt w:val="decimal"/>
      <w:pStyle w:val="Nadpis3"/>
      <w:lvlText w:val="%1.%2.%3"/>
      <w:lvlJc w:val="left"/>
      <w:pPr>
        <w:tabs>
          <w:tab w:val="num" w:pos="720"/>
        </w:tabs>
      </w:pPr>
      <w:rPr>
        <w:rFonts w:ascii="Calibri" w:hAnsi="Calibri" w:cs="Garamond" w:hint="default"/>
        <w:b w:val="0"/>
        <w:bCs w:val="0"/>
        <w:i w:val="0"/>
        <w:iCs w:val="0"/>
        <w:color w:val="auto"/>
        <w:sz w:val="22"/>
        <w:szCs w:val="24"/>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712749B"/>
    <w:multiLevelType w:val="hybridMultilevel"/>
    <w:tmpl w:val="E15E71F6"/>
    <w:lvl w:ilvl="0" w:tplc="04050017">
      <w:start w:val="1"/>
      <w:numFmt w:val="lowerLetter"/>
      <w:lvlText w:val="%1)"/>
      <w:lvlJc w:val="left"/>
      <w:pPr>
        <w:ind w:left="786" w:hanging="360"/>
      </w:pPr>
    </w:lvl>
    <w:lvl w:ilvl="1" w:tplc="04050019" w:tentative="1">
      <w:start w:val="1"/>
      <w:numFmt w:val="lowerLetter"/>
      <w:lvlText w:val="%2."/>
      <w:lvlJc w:val="left"/>
      <w:pPr>
        <w:ind w:left="1981" w:hanging="360"/>
      </w:pPr>
    </w:lvl>
    <w:lvl w:ilvl="2" w:tplc="0405001B" w:tentative="1">
      <w:start w:val="1"/>
      <w:numFmt w:val="lowerRoman"/>
      <w:lvlText w:val="%3."/>
      <w:lvlJc w:val="right"/>
      <w:pPr>
        <w:ind w:left="2701" w:hanging="180"/>
      </w:pPr>
    </w:lvl>
    <w:lvl w:ilvl="3" w:tplc="0405000F" w:tentative="1">
      <w:start w:val="1"/>
      <w:numFmt w:val="decimal"/>
      <w:lvlText w:val="%4."/>
      <w:lvlJc w:val="left"/>
      <w:pPr>
        <w:ind w:left="3421" w:hanging="360"/>
      </w:pPr>
    </w:lvl>
    <w:lvl w:ilvl="4" w:tplc="04050019" w:tentative="1">
      <w:start w:val="1"/>
      <w:numFmt w:val="lowerLetter"/>
      <w:lvlText w:val="%5."/>
      <w:lvlJc w:val="left"/>
      <w:pPr>
        <w:ind w:left="4141" w:hanging="360"/>
      </w:pPr>
    </w:lvl>
    <w:lvl w:ilvl="5" w:tplc="0405001B" w:tentative="1">
      <w:start w:val="1"/>
      <w:numFmt w:val="lowerRoman"/>
      <w:lvlText w:val="%6."/>
      <w:lvlJc w:val="right"/>
      <w:pPr>
        <w:ind w:left="4861" w:hanging="180"/>
      </w:pPr>
    </w:lvl>
    <w:lvl w:ilvl="6" w:tplc="0405000F" w:tentative="1">
      <w:start w:val="1"/>
      <w:numFmt w:val="decimal"/>
      <w:lvlText w:val="%7."/>
      <w:lvlJc w:val="left"/>
      <w:pPr>
        <w:ind w:left="5581" w:hanging="360"/>
      </w:pPr>
    </w:lvl>
    <w:lvl w:ilvl="7" w:tplc="04050019" w:tentative="1">
      <w:start w:val="1"/>
      <w:numFmt w:val="lowerLetter"/>
      <w:lvlText w:val="%8."/>
      <w:lvlJc w:val="left"/>
      <w:pPr>
        <w:ind w:left="6301" w:hanging="360"/>
      </w:pPr>
    </w:lvl>
    <w:lvl w:ilvl="8" w:tplc="0405001B" w:tentative="1">
      <w:start w:val="1"/>
      <w:numFmt w:val="lowerRoman"/>
      <w:lvlText w:val="%9."/>
      <w:lvlJc w:val="right"/>
      <w:pPr>
        <w:ind w:left="7021" w:hanging="180"/>
      </w:pPr>
    </w:lvl>
  </w:abstractNum>
  <w:abstractNum w:abstractNumId="2" w15:restartNumberingAfterBreak="0">
    <w:nsid w:val="140F256B"/>
    <w:multiLevelType w:val="hybridMultilevel"/>
    <w:tmpl w:val="6C6E44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6056980"/>
    <w:multiLevelType w:val="multilevel"/>
    <w:tmpl w:val="01DCC854"/>
    <w:lvl w:ilvl="0">
      <w:start w:val="1"/>
      <w:numFmt w:val="bullet"/>
      <w:pStyle w:val="Seznamteky"/>
      <w:lvlText w:val=""/>
      <w:lvlJc w:val="left"/>
      <w:pPr>
        <w:tabs>
          <w:tab w:val="num" w:pos="1701"/>
        </w:tabs>
        <w:ind w:left="1701" w:hanging="567"/>
      </w:pPr>
      <w:rPr>
        <w:rFonts w:ascii="Symbol" w:hAnsi="Symbol" w:cs="Symbol" w:hint="default"/>
      </w:rPr>
    </w:lvl>
    <w:lvl w:ilvl="1">
      <w:start w:val="1"/>
      <w:numFmt w:val="bullet"/>
      <w:lvlText w:val=""/>
      <w:lvlJc w:val="left"/>
      <w:pPr>
        <w:tabs>
          <w:tab w:val="num" w:pos="2268"/>
        </w:tabs>
        <w:ind w:left="2268" w:hanging="567"/>
      </w:pPr>
      <w:rPr>
        <w:rFonts w:ascii="Symbol" w:hAnsi="Symbol" w:cs="Symbol" w:hint="default"/>
      </w:rPr>
    </w:lvl>
    <w:lvl w:ilvl="2">
      <w:start w:val="1"/>
      <w:numFmt w:val="bullet"/>
      <w:lvlText w:val=""/>
      <w:lvlJc w:val="left"/>
      <w:pPr>
        <w:tabs>
          <w:tab w:val="num" w:pos="2835"/>
        </w:tabs>
        <w:ind w:left="2835" w:hanging="567"/>
      </w:pPr>
      <w:rPr>
        <w:rFonts w:ascii="Symbol" w:hAnsi="Symbol" w:cs="Symbol" w:hint="default"/>
      </w:rPr>
    </w:lvl>
    <w:lvl w:ilvl="3">
      <w:start w:val="1"/>
      <w:numFmt w:val="bullet"/>
      <w:lvlText w:val=""/>
      <w:lvlJc w:val="left"/>
      <w:pPr>
        <w:tabs>
          <w:tab w:val="num" w:pos="3402"/>
        </w:tabs>
        <w:ind w:left="3402" w:hanging="567"/>
      </w:pPr>
      <w:rPr>
        <w:rFonts w:ascii="Symbol" w:hAnsi="Symbol" w:cs="Symbol" w:hint="default"/>
      </w:rPr>
    </w:lvl>
    <w:lvl w:ilvl="4">
      <w:start w:val="1"/>
      <w:numFmt w:val="bullet"/>
      <w:lvlText w:val=""/>
      <w:lvlJc w:val="left"/>
      <w:pPr>
        <w:tabs>
          <w:tab w:val="num" w:pos="3969"/>
        </w:tabs>
        <w:ind w:left="3969" w:hanging="567"/>
      </w:pPr>
      <w:rPr>
        <w:rFonts w:ascii="Symbol" w:hAnsi="Symbol" w:cs="Symbol" w:hint="default"/>
      </w:rPr>
    </w:lvl>
    <w:lvl w:ilvl="5">
      <w:start w:val="1"/>
      <w:numFmt w:val="bullet"/>
      <w:lvlText w:val=""/>
      <w:lvlJc w:val="left"/>
      <w:pPr>
        <w:tabs>
          <w:tab w:val="num" w:pos="4536"/>
        </w:tabs>
        <w:ind w:left="4536" w:hanging="567"/>
      </w:pPr>
      <w:rPr>
        <w:rFonts w:ascii="Symbol" w:hAnsi="Symbol" w:cs="Symbol" w:hint="default"/>
      </w:rPr>
    </w:lvl>
    <w:lvl w:ilvl="6">
      <w:start w:val="1"/>
      <w:numFmt w:val="bullet"/>
      <w:lvlText w:val=""/>
      <w:lvlJc w:val="left"/>
      <w:pPr>
        <w:tabs>
          <w:tab w:val="num" w:pos="5103"/>
        </w:tabs>
        <w:ind w:left="5103" w:hanging="567"/>
      </w:pPr>
      <w:rPr>
        <w:rFonts w:ascii="Symbol" w:hAnsi="Symbol" w:cs="Symbol" w:hint="default"/>
      </w:rPr>
    </w:lvl>
    <w:lvl w:ilvl="7">
      <w:start w:val="1"/>
      <w:numFmt w:val="bullet"/>
      <w:lvlText w:val=""/>
      <w:lvlJc w:val="left"/>
      <w:pPr>
        <w:tabs>
          <w:tab w:val="num" w:pos="5670"/>
        </w:tabs>
        <w:ind w:left="5670" w:hanging="567"/>
      </w:pPr>
      <w:rPr>
        <w:rFonts w:ascii="Symbol" w:hAnsi="Symbol" w:cs="Symbol" w:hint="default"/>
      </w:rPr>
    </w:lvl>
    <w:lvl w:ilvl="8">
      <w:start w:val="1"/>
      <w:numFmt w:val="bullet"/>
      <w:lvlText w:val=""/>
      <w:lvlJc w:val="left"/>
      <w:pPr>
        <w:tabs>
          <w:tab w:val="num" w:pos="6237"/>
        </w:tabs>
        <w:ind w:left="6237" w:hanging="567"/>
      </w:pPr>
      <w:rPr>
        <w:rFonts w:ascii="Symbol" w:hAnsi="Symbol" w:cs="Symbol" w:hint="default"/>
      </w:rPr>
    </w:lvl>
  </w:abstractNum>
  <w:abstractNum w:abstractNumId="4" w15:restartNumberingAfterBreak="0">
    <w:nsid w:val="162F4B0E"/>
    <w:multiLevelType w:val="hybridMultilevel"/>
    <w:tmpl w:val="2E9221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E461D2"/>
    <w:multiLevelType w:val="hybridMultilevel"/>
    <w:tmpl w:val="80E2FCB4"/>
    <w:lvl w:ilvl="0" w:tplc="4AF4D846">
      <w:start w:val="1"/>
      <w:numFmt w:val="lowerLetter"/>
      <w:lvlText w:val="%1)"/>
      <w:lvlJc w:val="left"/>
      <w:pPr>
        <w:ind w:left="541" w:hanging="360"/>
      </w:pPr>
      <w:rPr>
        <w:rFonts w:hint="default"/>
      </w:rPr>
    </w:lvl>
    <w:lvl w:ilvl="1" w:tplc="04050019" w:tentative="1">
      <w:start w:val="1"/>
      <w:numFmt w:val="lowerLetter"/>
      <w:lvlText w:val="%2."/>
      <w:lvlJc w:val="left"/>
      <w:pPr>
        <w:ind w:left="1261" w:hanging="360"/>
      </w:pPr>
    </w:lvl>
    <w:lvl w:ilvl="2" w:tplc="0405001B" w:tentative="1">
      <w:start w:val="1"/>
      <w:numFmt w:val="lowerRoman"/>
      <w:lvlText w:val="%3."/>
      <w:lvlJc w:val="right"/>
      <w:pPr>
        <w:ind w:left="1981" w:hanging="180"/>
      </w:pPr>
    </w:lvl>
    <w:lvl w:ilvl="3" w:tplc="0405000F" w:tentative="1">
      <w:start w:val="1"/>
      <w:numFmt w:val="decimal"/>
      <w:lvlText w:val="%4."/>
      <w:lvlJc w:val="left"/>
      <w:pPr>
        <w:ind w:left="2701" w:hanging="360"/>
      </w:pPr>
    </w:lvl>
    <w:lvl w:ilvl="4" w:tplc="04050019" w:tentative="1">
      <w:start w:val="1"/>
      <w:numFmt w:val="lowerLetter"/>
      <w:lvlText w:val="%5."/>
      <w:lvlJc w:val="left"/>
      <w:pPr>
        <w:ind w:left="3421" w:hanging="360"/>
      </w:pPr>
    </w:lvl>
    <w:lvl w:ilvl="5" w:tplc="0405001B" w:tentative="1">
      <w:start w:val="1"/>
      <w:numFmt w:val="lowerRoman"/>
      <w:lvlText w:val="%6."/>
      <w:lvlJc w:val="right"/>
      <w:pPr>
        <w:ind w:left="4141" w:hanging="180"/>
      </w:pPr>
    </w:lvl>
    <w:lvl w:ilvl="6" w:tplc="0405000F" w:tentative="1">
      <w:start w:val="1"/>
      <w:numFmt w:val="decimal"/>
      <w:lvlText w:val="%7."/>
      <w:lvlJc w:val="left"/>
      <w:pPr>
        <w:ind w:left="4861" w:hanging="360"/>
      </w:pPr>
    </w:lvl>
    <w:lvl w:ilvl="7" w:tplc="04050019" w:tentative="1">
      <w:start w:val="1"/>
      <w:numFmt w:val="lowerLetter"/>
      <w:lvlText w:val="%8."/>
      <w:lvlJc w:val="left"/>
      <w:pPr>
        <w:ind w:left="5581" w:hanging="360"/>
      </w:pPr>
    </w:lvl>
    <w:lvl w:ilvl="8" w:tplc="0405001B" w:tentative="1">
      <w:start w:val="1"/>
      <w:numFmt w:val="lowerRoman"/>
      <w:lvlText w:val="%9."/>
      <w:lvlJc w:val="right"/>
      <w:pPr>
        <w:ind w:left="6301" w:hanging="180"/>
      </w:pPr>
    </w:lvl>
  </w:abstractNum>
  <w:abstractNum w:abstractNumId="6" w15:restartNumberingAfterBreak="0">
    <w:nsid w:val="1C134777"/>
    <w:multiLevelType w:val="hybridMultilevel"/>
    <w:tmpl w:val="2E9221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3542DF"/>
    <w:multiLevelType w:val="hybridMultilevel"/>
    <w:tmpl w:val="76D424F6"/>
    <w:lvl w:ilvl="0" w:tplc="9A90350C">
      <w:start w:val="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CE486A"/>
    <w:multiLevelType w:val="hybridMultilevel"/>
    <w:tmpl w:val="A8DEFA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374CB6"/>
    <w:multiLevelType w:val="hybridMultilevel"/>
    <w:tmpl w:val="15828096"/>
    <w:lvl w:ilvl="0" w:tplc="0405001B">
      <w:start w:val="1"/>
      <w:numFmt w:val="lowerRoman"/>
      <w:lvlText w:val="%1."/>
      <w:lvlJc w:val="right"/>
      <w:pPr>
        <w:ind w:left="862" w:hanging="360"/>
      </w:pPr>
    </w:lvl>
    <w:lvl w:ilvl="1" w:tplc="94286C12">
      <w:start w:val="1"/>
      <w:numFmt w:val="lowerLetter"/>
      <w:lvlText w:val="%2)"/>
      <w:lvlJc w:val="left"/>
      <w:pPr>
        <w:ind w:left="1927" w:hanging="705"/>
      </w:pPr>
      <w:rPr>
        <w:rFonts w:hint="default"/>
      </w:r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0" w15:restartNumberingAfterBreak="0">
    <w:nsid w:val="20E522F7"/>
    <w:multiLevelType w:val="hybridMultilevel"/>
    <w:tmpl w:val="13E0D9E2"/>
    <w:lvl w:ilvl="0" w:tplc="0405001B">
      <w:start w:val="1"/>
      <w:numFmt w:val="lowerRoman"/>
      <w:lvlText w:val="%1."/>
      <w:lvlJc w:val="righ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1" w15:restartNumberingAfterBreak="0">
    <w:nsid w:val="22A01862"/>
    <w:multiLevelType w:val="hybridMultilevel"/>
    <w:tmpl w:val="99C46304"/>
    <w:lvl w:ilvl="0" w:tplc="8D42A32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25723FDD"/>
    <w:multiLevelType w:val="hybridMultilevel"/>
    <w:tmpl w:val="13E0D9E2"/>
    <w:lvl w:ilvl="0" w:tplc="0405001B">
      <w:start w:val="1"/>
      <w:numFmt w:val="lowerRoman"/>
      <w:lvlText w:val="%1."/>
      <w:lvlJc w:val="righ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3" w15:restartNumberingAfterBreak="0">
    <w:nsid w:val="288C3CD5"/>
    <w:multiLevelType w:val="hybridMultilevel"/>
    <w:tmpl w:val="5E043E8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7A5534"/>
    <w:multiLevelType w:val="hybridMultilevel"/>
    <w:tmpl w:val="6ED41B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E1018C"/>
    <w:multiLevelType w:val="hybridMultilevel"/>
    <w:tmpl w:val="F3082E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D9488F"/>
    <w:multiLevelType w:val="hybridMultilevel"/>
    <w:tmpl w:val="A276FFDC"/>
    <w:lvl w:ilvl="0" w:tplc="2F228CF2">
      <w:start w:val="1"/>
      <w:numFmt w:val="bullet"/>
      <w:pStyle w:val="Odrky"/>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7B7A81"/>
    <w:multiLevelType w:val="hybridMultilevel"/>
    <w:tmpl w:val="13E0D9E2"/>
    <w:lvl w:ilvl="0" w:tplc="0405001B">
      <w:start w:val="1"/>
      <w:numFmt w:val="lowerRoman"/>
      <w:lvlText w:val="%1."/>
      <w:lvlJc w:val="righ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8" w15:restartNumberingAfterBreak="0">
    <w:nsid w:val="33B85AF5"/>
    <w:multiLevelType w:val="hybridMultilevel"/>
    <w:tmpl w:val="8756998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4FC56FC"/>
    <w:multiLevelType w:val="hybridMultilevel"/>
    <w:tmpl w:val="E4948166"/>
    <w:lvl w:ilvl="0" w:tplc="4D10CE32">
      <w:start w:val="1"/>
      <w:numFmt w:val="bullet"/>
      <w:lvlText w:val="&gt;"/>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62C6FCD"/>
    <w:multiLevelType w:val="multilevel"/>
    <w:tmpl w:val="3D9878DA"/>
    <w:lvl w:ilvl="0">
      <w:start w:val="1"/>
      <w:numFmt w:val="decimal"/>
      <w:pStyle w:val="RLlneksmlouvy"/>
      <w:lvlText w:val="%1."/>
      <w:lvlJc w:val="left"/>
      <w:pPr>
        <w:tabs>
          <w:tab w:val="num" w:pos="737"/>
        </w:tabs>
        <w:ind w:left="737" w:hanging="737"/>
      </w:pPr>
      <w:rPr>
        <w:rFonts w:ascii="Garamond" w:hAnsi="Garamond" w:hint="default"/>
        <w:b/>
        <w:i w:val="0"/>
        <w:caps/>
        <w:strike w:val="0"/>
        <w:dstrike w:val="0"/>
        <w:vanish w:val="0"/>
        <w:webHidden w:val="0"/>
        <w:color w:val="00000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211"/>
        </w:tabs>
        <w:ind w:left="2211" w:hanging="737"/>
      </w:pPr>
      <w:rPr>
        <w:rFonts w:ascii="Garamond" w:hAnsi="Garamond" w:hint="default"/>
        <w:b w:val="0"/>
      </w:rPr>
    </w:lvl>
    <w:lvl w:ilvl="3">
      <w:start w:val="1"/>
      <w:numFmt w:val="decimal"/>
      <w:lvlText w:val="%1.%2.%3.%4"/>
      <w:lvlJc w:val="left"/>
      <w:pPr>
        <w:tabs>
          <w:tab w:val="num" w:pos="3062"/>
        </w:tabs>
        <w:ind w:left="3062" w:hanging="85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3848576F"/>
    <w:multiLevelType w:val="hybridMultilevel"/>
    <w:tmpl w:val="6750DE0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353159"/>
    <w:multiLevelType w:val="hybridMultilevel"/>
    <w:tmpl w:val="13E0D9E2"/>
    <w:lvl w:ilvl="0" w:tplc="0405001B">
      <w:start w:val="1"/>
      <w:numFmt w:val="lowerRoman"/>
      <w:lvlText w:val="%1."/>
      <w:lvlJc w:val="righ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3" w15:restartNumberingAfterBreak="0">
    <w:nsid w:val="3CAA7B70"/>
    <w:multiLevelType w:val="hybridMultilevel"/>
    <w:tmpl w:val="0A9A0D98"/>
    <w:lvl w:ilvl="0" w:tplc="04050001">
      <w:start w:val="1"/>
      <w:numFmt w:val="bullet"/>
      <w:lvlText w:val=""/>
      <w:lvlJc w:val="left"/>
      <w:pPr>
        <w:tabs>
          <w:tab w:val="num" w:pos="1069"/>
        </w:tabs>
        <w:ind w:left="1069" w:hanging="360"/>
      </w:pPr>
      <w:rPr>
        <w:rFonts w:ascii="Symbol" w:hAnsi="Symbol" w:hint="default"/>
      </w:rPr>
    </w:lvl>
    <w:lvl w:ilvl="1" w:tplc="0405001B">
      <w:start w:val="1"/>
      <w:numFmt w:val="lowerRoman"/>
      <w:lvlText w:val="%2."/>
      <w:lvlJc w:val="right"/>
      <w:pPr>
        <w:tabs>
          <w:tab w:val="num" w:pos="1789"/>
        </w:tabs>
        <w:ind w:left="1789" w:hanging="360"/>
      </w:pPr>
      <w:rPr>
        <w:rFonts w:hint="default"/>
      </w:rPr>
    </w:lvl>
    <w:lvl w:ilvl="2" w:tplc="04050005">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24" w15:restartNumberingAfterBreak="0">
    <w:nsid w:val="3D98420E"/>
    <w:multiLevelType w:val="hybridMultilevel"/>
    <w:tmpl w:val="6ED41B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ECE25D7"/>
    <w:multiLevelType w:val="hybridMultilevel"/>
    <w:tmpl w:val="13E0D9E2"/>
    <w:lvl w:ilvl="0" w:tplc="0405001B">
      <w:start w:val="1"/>
      <w:numFmt w:val="lowerRoman"/>
      <w:lvlText w:val="%1."/>
      <w:lvlJc w:val="righ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6" w15:restartNumberingAfterBreak="0">
    <w:nsid w:val="3F880757"/>
    <w:multiLevelType w:val="hybridMultilevel"/>
    <w:tmpl w:val="BE80DE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0E43BF5"/>
    <w:multiLevelType w:val="hybridMultilevel"/>
    <w:tmpl w:val="DAFEEFF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15:restartNumberingAfterBreak="0">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start w:val="1"/>
      <w:numFmt w:val="bullet"/>
      <w:lvlText w:val="o"/>
      <w:lvlJc w:val="left"/>
      <w:pPr>
        <w:ind w:left="1440" w:hanging="360"/>
      </w:pPr>
      <w:rPr>
        <w:rFonts w:ascii="Courier New" w:hAnsi="Courier New" w:cs="Times New Roman" w:hint="default"/>
      </w:rPr>
    </w:lvl>
    <w:lvl w:ilvl="2" w:tplc="C80ADF68">
      <w:start w:val="1"/>
      <w:numFmt w:val="bullet"/>
      <w:lvlText w:val=""/>
      <w:lvlJc w:val="left"/>
      <w:pPr>
        <w:ind w:left="2160" w:hanging="360"/>
      </w:pPr>
      <w:rPr>
        <w:rFonts w:ascii="Wingdings" w:hAnsi="Wingdings" w:hint="default"/>
      </w:rPr>
    </w:lvl>
    <w:lvl w:ilvl="3" w:tplc="378E90B0">
      <w:start w:val="1"/>
      <w:numFmt w:val="bullet"/>
      <w:lvlText w:val=""/>
      <w:lvlJc w:val="left"/>
      <w:pPr>
        <w:ind w:left="2880" w:hanging="360"/>
      </w:pPr>
      <w:rPr>
        <w:rFonts w:ascii="Symbol" w:hAnsi="Symbol" w:hint="default"/>
      </w:rPr>
    </w:lvl>
    <w:lvl w:ilvl="4" w:tplc="545A66A4">
      <w:start w:val="1"/>
      <w:numFmt w:val="bullet"/>
      <w:lvlText w:val="o"/>
      <w:lvlJc w:val="left"/>
      <w:pPr>
        <w:ind w:left="3600" w:hanging="360"/>
      </w:pPr>
      <w:rPr>
        <w:rFonts w:ascii="Courier New" w:hAnsi="Courier New" w:cs="Times New Roman" w:hint="default"/>
      </w:rPr>
    </w:lvl>
    <w:lvl w:ilvl="5" w:tplc="197AC450">
      <w:start w:val="1"/>
      <w:numFmt w:val="bullet"/>
      <w:lvlText w:val=""/>
      <w:lvlJc w:val="left"/>
      <w:pPr>
        <w:ind w:left="4320" w:hanging="360"/>
      </w:pPr>
      <w:rPr>
        <w:rFonts w:ascii="Wingdings" w:hAnsi="Wingdings" w:hint="default"/>
      </w:rPr>
    </w:lvl>
    <w:lvl w:ilvl="6" w:tplc="CB4E0B94">
      <w:start w:val="1"/>
      <w:numFmt w:val="bullet"/>
      <w:lvlText w:val=""/>
      <w:lvlJc w:val="left"/>
      <w:pPr>
        <w:ind w:left="5040" w:hanging="360"/>
      </w:pPr>
      <w:rPr>
        <w:rFonts w:ascii="Symbol" w:hAnsi="Symbol" w:hint="default"/>
      </w:rPr>
    </w:lvl>
    <w:lvl w:ilvl="7" w:tplc="802EFDD2">
      <w:start w:val="1"/>
      <w:numFmt w:val="bullet"/>
      <w:lvlText w:val="o"/>
      <w:lvlJc w:val="left"/>
      <w:pPr>
        <w:ind w:left="5760" w:hanging="360"/>
      </w:pPr>
      <w:rPr>
        <w:rFonts w:ascii="Courier New" w:hAnsi="Courier New" w:cs="Times New Roman" w:hint="default"/>
      </w:rPr>
    </w:lvl>
    <w:lvl w:ilvl="8" w:tplc="E9F26934">
      <w:start w:val="1"/>
      <w:numFmt w:val="bullet"/>
      <w:lvlText w:val=""/>
      <w:lvlJc w:val="left"/>
      <w:pPr>
        <w:ind w:left="6480" w:hanging="360"/>
      </w:pPr>
      <w:rPr>
        <w:rFonts w:ascii="Wingdings" w:hAnsi="Wingdings" w:hint="default"/>
      </w:rPr>
    </w:lvl>
  </w:abstractNum>
  <w:abstractNum w:abstractNumId="29" w15:restartNumberingAfterBreak="0">
    <w:nsid w:val="41B168C3"/>
    <w:multiLevelType w:val="hybridMultilevel"/>
    <w:tmpl w:val="99C46304"/>
    <w:lvl w:ilvl="0" w:tplc="8D42A32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43E4557E"/>
    <w:multiLevelType w:val="hybridMultilevel"/>
    <w:tmpl w:val="070226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4830921"/>
    <w:multiLevelType w:val="hybridMultilevel"/>
    <w:tmpl w:val="6ED41B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5D246EE"/>
    <w:multiLevelType w:val="hybridMultilevel"/>
    <w:tmpl w:val="AEC2BCC2"/>
    <w:lvl w:ilvl="0" w:tplc="04050017">
      <w:start w:val="1"/>
      <w:numFmt w:val="lowerLetter"/>
      <w:lvlText w:val="%1)"/>
      <w:lvlJc w:val="left"/>
      <w:pPr>
        <w:ind w:left="786" w:hanging="360"/>
      </w:pPr>
    </w:lvl>
    <w:lvl w:ilvl="1" w:tplc="04050019" w:tentative="1">
      <w:start w:val="1"/>
      <w:numFmt w:val="lowerLetter"/>
      <w:lvlText w:val="%2."/>
      <w:lvlJc w:val="left"/>
      <w:pPr>
        <w:ind w:left="1981" w:hanging="360"/>
      </w:pPr>
    </w:lvl>
    <w:lvl w:ilvl="2" w:tplc="0405001B" w:tentative="1">
      <w:start w:val="1"/>
      <w:numFmt w:val="lowerRoman"/>
      <w:lvlText w:val="%3."/>
      <w:lvlJc w:val="right"/>
      <w:pPr>
        <w:ind w:left="2701" w:hanging="180"/>
      </w:pPr>
    </w:lvl>
    <w:lvl w:ilvl="3" w:tplc="0405000F" w:tentative="1">
      <w:start w:val="1"/>
      <w:numFmt w:val="decimal"/>
      <w:lvlText w:val="%4."/>
      <w:lvlJc w:val="left"/>
      <w:pPr>
        <w:ind w:left="3421" w:hanging="360"/>
      </w:pPr>
    </w:lvl>
    <w:lvl w:ilvl="4" w:tplc="04050019" w:tentative="1">
      <w:start w:val="1"/>
      <w:numFmt w:val="lowerLetter"/>
      <w:lvlText w:val="%5."/>
      <w:lvlJc w:val="left"/>
      <w:pPr>
        <w:ind w:left="4141" w:hanging="360"/>
      </w:pPr>
    </w:lvl>
    <w:lvl w:ilvl="5" w:tplc="0405001B" w:tentative="1">
      <w:start w:val="1"/>
      <w:numFmt w:val="lowerRoman"/>
      <w:lvlText w:val="%6."/>
      <w:lvlJc w:val="right"/>
      <w:pPr>
        <w:ind w:left="4861" w:hanging="180"/>
      </w:pPr>
    </w:lvl>
    <w:lvl w:ilvl="6" w:tplc="0405000F" w:tentative="1">
      <w:start w:val="1"/>
      <w:numFmt w:val="decimal"/>
      <w:lvlText w:val="%7."/>
      <w:lvlJc w:val="left"/>
      <w:pPr>
        <w:ind w:left="5581" w:hanging="360"/>
      </w:pPr>
    </w:lvl>
    <w:lvl w:ilvl="7" w:tplc="04050019" w:tentative="1">
      <w:start w:val="1"/>
      <w:numFmt w:val="lowerLetter"/>
      <w:lvlText w:val="%8."/>
      <w:lvlJc w:val="left"/>
      <w:pPr>
        <w:ind w:left="6301" w:hanging="360"/>
      </w:pPr>
    </w:lvl>
    <w:lvl w:ilvl="8" w:tplc="0405001B" w:tentative="1">
      <w:start w:val="1"/>
      <w:numFmt w:val="lowerRoman"/>
      <w:lvlText w:val="%9."/>
      <w:lvlJc w:val="right"/>
      <w:pPr>
        <w:ind w:left="7021" w:hanging="180"/>
      </w:pPr>
    </w:lvl>
  </w:abstractNum>
  <w:abstractNum w:abstractNumId="33" w15:restartNumberingAfterBreak="0">
    <w:nsid w:val="480B1AF3"/>
    <w:multiLevelType w:val="hybridMultilevel"/>
    <w:tmpl w:val="13E0D9E2"/>
    <w:lvl w:ilvl="0" w:tplc="0405001B">
      <w:start w:val="1"/>
      <w:numFmt w:val="lowerRoman"/>
      <w:lvlText w:val="%1."/>
      <w:lvlJc w:val="righ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34" w15:restartNumberingAfterBreak="0">
    <w:nsid w:val="4875700A"/>
    <w:multiLevelType w:val="multilevel"/>
    <w:tmpl w:val="FCCCC9FA"/>
    <w:lvl w:ilvl="0">
      <w:start w:val="1"/>
      <w:numFmt w:val="decimal"/>
      <w:lvlText w:val="%1."/>
      <w:lvlJc w:val="left"/>
      <w:pPr>
        <w:tabs>
          <w:tab w:val="num" w:pos="0"/>
        </w:tabs>
      </w:pPr>
      <w:rPr>
        <w:rFonts w:ascii="Calibri" w:hAnsi="Calibri" w:cs="Garamond" w:hint="default"/>
        <w:color w:val="auto"/>
      </w:rPr>
    </w:lvl>
    <w:lvl w:ilvl="1">
      <w:start w:val="1"/>
      <w:numFmt w:val="lowerLetter"/>
      <w:lvlText w:val="%2)"/>
      <w:lvlJc w:val="left"/>
      <w:pPr>
        <w:tabs>
          <w:tab w:val="num" w:pos="142"/>
        </w:tabs>
      </w:pPr>
      <w:rPr>
        <w:rFonts w:hint="default"/>
        <w:b w:val="0"/>
        <w:bCs w:val="0"/>
        <w:color w:val="auto"/>
        <w:sz w:val="22"/>
        <w:szCs w:val="22"/>
      </w:rPr>
    </w:lvl>
    <w:lvl w:ilvl="2">
      <w:start w:val="1"/>
      <w:numFmt w:val="decimal"/>
      <w:lvlText w:val="%1.%2.%3"/>
      <w:lvlJc w:val="left"/>
      <w:pPr>
        <w:tabs>
          <w:tab w:val="num" w:pos="720"/>
        </w:tabs>
      </w:pPr>
      <w:rPr>
        <w:rFonts w:ascii="Calibri" w:hAnsi="Calibri" w:cs="Garamond" w:hint="default"/>
        <w:b w:val="0"/>
        <w:bCs w:val="0"/>
        <w:i w:val="0"/>
        <w:iCs w:val="0"/>
        <w:color w:val="auto"/>
        <w:sz w:val="22"/>
        <w:szCs w:val="24"/>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5" w15:restartNumberingAfterBreak="0">
    <w:nsid w:val="50DA7FB5"/>
    <w:multiLevelType w:val="hybridMultilevel"/>
    <w:tmpl w:val="E40636B6"/>
    <w:lvl w:ilvl="0" w:tplc="2A02F5F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4F74D05"/>
    <w:multiLevelType w:val="hybridMultilevel"/>
    <w:tmpl w:val="E15E71F6"/>
    <w:lvl w:ilvl="0" w:tplc="FFFFFFFF">
      <w:start w:val="1"/>
      <w:numFmt w:val="lowerLetter"/>
      <w:lvlText w:val="%1)"/>
      <w:lvlJc w:val="left"/>
      <w:pPr>
        <w:ind w:left="786" w:hanging="360"/>
      </w:pPr>
    </w:lvl>
    <w:lvl w:ilvl="1" w:tplc="FFFFFFFF" w:tentative="1">
      <w:start w:val="1"/>
      <w:numFmt w:val="lowerLetter"/>
      <w:lvlText w:val="%2."/>
      <w:lvlJc w:val="left"/>
      <w:pPr>
        <w:ind w:left="1981" w:hanging="360"/>
      </w:pPr>
    </w:lvl>
    <w:lvl w:ilvl="2" w:tplc="FFFFFFFF" w:tentative="1">
      <w:start w:val="1"/>
      <w:numFmt w:val="lowerRoman"/>
      <w:lvlText w:val="%3."/>
      <w:lvlJc w:val="right"/>
      <w:pPr>
        <w:ind w:left="2701" w:hanging="180"/>
      </w:pPr>
    </w:lvl>
    <w:lvl w:ilvl="3" w:tplc="FFFFFFFF" w:tentative="1">
      <w:start w:val="1"/>
      <w:numFmt w:val="decimal"/>
      <w:lvlText w:val="%4."/>
      <w:lvlJc w:val="left"/>
      <w:pPr>
        <w:ind w:left="3421" w:hanging="360"/>
      </w:pPr>
    </w:lvl>
    <w:lvl w:ilvl="4" w:tplc="FFFFFFFF" w:tentative="1">
      <w:start w:val="1"/>
      <w:numFmt w:val="lowerLetter"/>
      <w:lvlText w:val="%5."/>
      <w:lvlJc w:val="left"/>
      <w:pPr>
        <w:ind w:left="4141" w:hanging="360"/>
      </w:pPr>
    </w:lvl>
    <w:lvl w:ilvl="5" w:tplc="FFFFFFFF" w:tentative="1">
      <w:start w:val="1"/>
      <w:numFmt w:val="lowerRoman"/>
      <w:lvlText w:val="%6."/>
      <w:lvlJc w:val="right"/>
      <w:pPr>
        <w:ind w:left="4861" w:hanging="180"/>
      </w:pPr>
    </w:lvl>
    <w:lvl w:ilvl="6" w:tplc="FFFFFFFF" w:tentative="1">
      <w:start w:val="1"/>
      <w:numFmt w:val="decimal"/>
      <w:lvlText w:val="%7."/>
      <w:lvlJc w:val="left"/>
      <w:pPr>
        <w:ind w:left="5581" w:hanging="360"/>
      </w:pPr>
    </w:lvl>
    <w:lvl w:ilvl="7" w:tplc="FFFFFFFF" w:tentative="1">
      <w:start w:val="1"/>
      <w:numFmt w:val="lowerLetter"/>
      <w:lvlText w:val="%8."/>
      <w:lvlJc w:val="left"/>
      <w:pPr>
        <w:ind w:left="6301" w:hanging="360"/>
      </w:pPr>
    </w:lvl>
    <w:lvl w:ilvl="8" w:tplc="FFFFFFFF" w:tentative="1">
      <w:start w:val="1"/>
      <w:numFmt w:val="lowerRoman"/>
      <w:lvlText w:val="%9."/>
      <w:lvlJc w:val="right"/>
      <w:pPr>
        <w:ind w:left="7021" w:hanging="180"/>
      </w:pPr>
    </w:lvl>
  </w:abstractNum>
  <w:abstractNum w:abstractNumId="37" w15:restartNumberingAfterBreak="0">
    <w:nsid w:val="56DE4EE3"/>
    <w:multiLevelType w:val="hybridMultilevel"/>
    <w:tmpl w:val="AEC2BCC2"/>
    <w:lvl w:ilvl="0" w:tplc="04050017">
      <w:start w:val="1"/>
      <w:numFmt w:val="lowerLetter"/>
      <w:lvlText w:val="%1)"/>
      <w:lvlJc w:val="left"/>
      <w:pPr>
        <w:ind w:left="786" w:hanging="360"/>
      </w:pPr>
    </w:lvl>
    <w:lvl w:ilvl="1" w:tplc="04050019" w:tentative="1">
      <w:start w:val="1"/>
      <w:numFmt w:val="lowerLetter"/>
      <w:lvlText w:val="%2."/>
      <w:lvlJc w:val="left"/>
      <w:pPr>
        <w:ind w:left="1981" w:hanging="360"/>
      </w:pPr>
    </w:lvl>
    <w:lvl w:ilvl="2" w:tplc="0405001B" w:tentative="1">
      <w:start w:val="1"/>
      <w:numFmt w:val="lowerRoman"/>
      <w:lvlText w:val="%3."/>
      <w:lvlJc w:val="right"/>
      <w:pPr>
        <w:ind w:left="2701" w:hanging="180"/>
      </w:pPr>
    </w:lvl>
    <w:lvl w:ilvl="3" w:tplc="0405000F" w:tentative="1">
      <w:start w:val="1"/>
      <w:numFmt w:val="decimal"/>
      <w:lvlText w:val="%4."/>
      <w:lvlJc w:val="left"/>
      <w:pPr>
        <w:ind w:left="3421" w:hanging="360"/>
      </w:pPr>
    </w:lvl>
    <w:lvl w:ilvl="4" w:tplc="04050019" w:tentative="1">
      <w:start w:val="1"/>
      <w:numFmt w:val="lowerLetter"/>
      <w:lvlText w:val="%5."/>
      <w:lvlJc w:val="left"/>
      <w:pPr>
        <w:ind w:left="4141" w:hanging="360"/>
      </w:pPr>
    </w:lvl>
    <w:lvl w:ilvl="5" w:tplc="0405001B" w:tentative="1">
      <w:start w:val="1"/>
      <w:numFmt w:val="lowerRoman"/>
      <w:lvlText w:val="%6."/>
      <w:lvlJc w:val="right"/>
      <w:pPr>
        <w:ind w:left="4861" w:hanging="180"/>
      </w:pPr>
    </w:lvl>
    <w:lvl w:ilvl="6" w:tplc="0405000F" w:tentative="1">
      <w:start w:val="1"/>
      <w:numFmt w:val="decimal"/>
      <w:lvlText w:val="%7."/>
      <w:lvlJc w:val="left"/>
      <w:pPr>
        <w:ind w:left="5581" w:hanging="360"/>
      </w:pPr>
    </w:lvl>
    <w:lvl w:ilvl="7" w:tplc="04050019" w:tentative="1">
      <w:start w:val="1"/>
      <w:numFmt w:val="lowerLetter"/>
      <w:lvlText w:val="%8."/>
      <w:lvlJc w:val="left"/>
      <w:pPr>
        <w:ind w:left="6301" w:hanging="360"/>
      </w:pPr>
    </w:lvl>
    <w:lvl w:ilvl="8" w:tplc="0405001B" w:tentative="1">
      <w:start w:val="1"/>
      <w:numFmt w:val="lowerRoman"/>
      <w:lvlText w:val="%9."/>
      <w:lvlJc w:val="right"/>
      <w:pPr>
        <w:ind w:left="7021" w:hanging="180"/>
      </w:pPr>
    </w:lvl>
  </w:abstractNum>
  <w:abstractNum w:abstractNumId="38" w15:restartNumberingAfterBreak="0">
    <w:nsid w:val="578A0027"/>
    <w:multiLevelType w:val="hybridMultilevel"/>
    <w:tmpl w:val="80E2FCB4"/>
    <w:lvl w:ilvl="0" w:tplc="4AF4D846">
      <w:start w:val="1"/>
      <w:numFmt w:val="lowerLetter"/>
      <w:lvlText w:val="%1)"/>
      <w:lvlJc w:val="left"/>
      <w:pPr>
        <w:ind w:left="541" w:hanging="360"/>
      </w:pPr>
      <w:rPr>
        <w:rFonts w:hint="default"/>
      </w:rPr>
    </w:lvl>
    <w:lvl w:ilvl="1" w:tplc="04050019" w:tentative="1">
      <w:start w:val="1"/>
      <w:numFmt w:val="lowerLetter"/>
      <w:lvlText w:val="%2."/>
      <w:lvlJc w:val="left"/>
      <w:pPr>
        <w:ind w:left="1261" w:hanging="360"/>
      </w:pPr>
    </w:lvl>
    <w:lvl w:ilvl="2" w:tplc="0405001B" w:tentative="1">
      <w:start w:val="1"/>
      <w:numFmt w:val="lowerRoman"/>
      <w:lvlText w:val="%3."/>
      <w:lvlJc w:val="right"/>
      <w:pPr>
        <w:ind w:left="1981" w:hanging="180"/>
      </w:pPr>
    </w:lvl>
    <w:lvl w:ilvl="3" w:tplc="0405000F" w:tentative="1">
      <w:start w:val="1"/>
      <w:numFmt w:val="decimal"/>
      <w:lvlText w:val="%4."/>
      <w:lvlJc w:val="left"/>
      <w:pPr>
        <w:ind w:left="2701" w:hanging="360"/>
      </w:pPr>
    </w:lvl>
    <w:lvl w:ilvl="4" w:tplc="04050019" w:tentative="1">
      <w:start w:val="1"/>
      <w:numFmt w:val="lowerLetter"/>
      <w:lvlText w:val="%5."/>
      <w:lvlJc w:val="left"/>
      <w:pPr>
        <w:ind w:left="3421" w:hanging="360"/>
      </w:pPr>
    </w:lvl>
    <w:lvl w:ilvl="5" w:tplc="0405001B" w:tentative="1">
      <w:start w:val="1"/>
      <w:numFmt w:val="lowerRoman"/>
      <w:lvlText w:val="%6."/>
      <w:lvlJc w:val="right"/>
      <w:pPr>
        <w:ind w:left="4141" w:hanging="180"/>
      </w:pPr>
    </w:lvl>
    <w:lvl w:ilvl="6" w:tplc="0405000F" w:tentative="1">
      <w:start w:val="1"/>
      <w:numFmt w:val="decimal"/>
      <w:lvlText w:val="%7."/>
      <w:lvlJc w:val="left"/>
      <w:pPr>
        <w:ind w:left="4861" w:hanging="360"/>
      </w:pPr>
    </w:lvl>
    <w:lvl w:ilvl="7" w:tplc="04050019" w:tentative="1">
      <w:start w:val="1"/>
      <w:numFmt w:val="lowerLetter"/>
      <w:lvlText w:val="%8."/>
      <w:lvlJc w:val="left"/>
      <w:pPr>
        <w:ind w:left="5581" w:hanging="360"/>
      </w:pPr>
    </w:lvl>
    <w:lvl w:ilvl="8" w:tplc="0405001B" w:tentative="1">
      <w:start w:val="1"/>
      <w:numFmt w:val="lowerRoman"/>
      <w:lvlText w:val="%9."/>
      <w:lvlJc w:val="right"/>
      <w:pPr>
        <w:ind w:left="6301" w:hanging="180"/>
      </w:pPr>
    </w:lvl>
  </w:abstractNum>
  <w:abstractNum w:abstractNumId="39" w15:restartNumberingAfterBreak="0">
    <w:nsid w:val="58E16978"/>
    <w:multiLevelType w:val="hybridMultilevel"/>
    <w:tmpl w:val="AEC2BCC2"/>
    <w:lvl w:ilvl="0" w:tplc="04050017">
      <w:start w:val="1"/>
      <w:numFmt w:val="lowerLetter"/>
      <w:lvlText w:val="%1)"/>
      <w:lvlJc w:val="left"/>
      <w:pPr>
        <w:ind w:left="786" w:hanging="360"/>
      </w:pPr>
    </w:lvl>
    <w:lvl w:ilvl="1" w:tplc="04050019" w:tentative="1">
      <w:start w:val="1"/>
      <w:numFmt w:val="lowerLetter"/>
      <w:lvlText w:val="%2."/>
      <w:lvlJc w:val="left"/>
      <w:pPr>
        <w:ind w:left="1981" w:hanging="360"/>
      </w:pPr>
    </w:lvl>
    <w:lvl w:ilvl="2" w:tplc="0405001B" w:tentative="1">
      <w:start w:val="1"/>
      <w:numFmt w:val="lowerRoman"/>
      <w:lvlText w:val="%3."/>
      <w:lvlJc w:val="right"/>
      <w:pPr>
        <w:ind w:left="2701" w:hanging="180"/>
      </w:pPr>
    </w:lvl>
    <w:lvl w:ilvl="3" w:tplc="0405000F" w:tentative="1">
      <w:start w:val="1"/>
      <w:numFmt w:val="decimal"/>
      <w:lvlText w:val="%4."/>
      <w:lvlJc w:val="left"/>
      <w:pPr>
        <w:ind w:left="3421" w:hanging="360"/>
      </w:pPr>
    </w:lvl>
    <w:lvl w:ilvl="4" w:tplc="04050019" w:tentative="1">
      <w:start w:val="1"/>
      <w:numFmt w:val="lowerLetter"/>
      <w:lvlText w:val="%5."/>
      <w:lvlJc w:val="left"/>
      <w:pPr>
        <w:ind w:left="4141" w:hanging="360"/>
      </w:pPr>
    </w:lvl>
    <w:lvl w:ilvl="5" w:tplc="0405001B" w:tentative="1">
      <w:start w:val="1"/>
      <w:numFmt w:val="lowerRoman"/>
      <w:lvlText w:val="%6."/>
      <w:lvlJc w:val="right"/>
      <w:pPr>
        <w:ind w:left="4861" w:hanging="180"/>
      </w:pPr>
    </w:lvl>
    <w:lvl w:ilvl="6" w:tplc="0405000F" w:tentative="1">
      <w:start w:val="1"/>
      <w:numFmt w:val="decimal"/>
      <w:lvlText w:val="%7."/>
      <w:lvlJc w:val="left"/>
      <w:pPr>
        <w:ind w:left="5581" w:hanging="360"/>
      </w:pPr>
    </w:lvl>
    <w:lvl w:ilvl="7" w:tplc="04050019" w:tentative="1">
      <w:start w:val="1"/>
      <w:numFmt w:val="lowerLetter"/>
      <w:lvlText w:val="%8."/>
      <w:lvlJc w:val="left"/>
      <w:pPr>
        <w:ind w:left="6301" w:hanging="360"/>
      </w:pPr>
    </w:lvl>
    <w:lvl w:ilvl="8" w:tplc="0405001B" w:tentative="1">
      <w:start w:val="1"/>
      <w:numFmt w:val="lowerRoman"/>
      <w:lvlText w:val="%9."/>
      <w:lvlJc w:val="right"/>
      <w:pPr>
        <w:ind w:left="7021" w:hanging="180"/>
      </w:pPr>
    </w:lvl>
  </w:abstractNum>
  <w:abstractNum w:abstractNumId="40" w15:restartNumberingAfterBreak="0">
    <w:nsid w:val="596F3839"/>
    <w:multiLevelType w:val="hybridMultilevel"/>
    <w:tmpl w:val="13E0D9E2"/>
    <w:lvl w:ilvl="0" w:tplc="0405001B">
      <w:start w:val="1"/>
      <w:numFmt w:val="lowerRoman"/>
      <w:lvlText w:val="%1."/>
      <w:lvlJc w:val="righ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41" w15:restartNumberingAfterBreak="0">
    <w:nsid w:val="5B383140"/>
    <w:multiLevelType w:val="hybridMultilevel"/>
    <w:tmpl w:val="28E2B718"/>
    <w:lvl w:ilvl="0" w:tplc="1AE2D3CE">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C240F2C"/>
    <w:multiLevelType w:val="hybridMultilevel"/>
    <w:tmpl w:val="6ED41B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CB25940"/>
    <w:multiLevelType w:val="hybridMultilevel"/>
    <w:tmpl w:val="13E0D9E2"/>
    <w:lvl w:ilvl="0" w:tplc="0405001B">
      <w:start w:val="1"/>
      <w:numFmt w:val="lowerRoman"/>
      <w:lvlText w:val="%1."/>
      <w:lvlJc w:val="righ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44" w15:restartNumberingAfterBreak="0">
    <w:nsid w:val="5D194EF8"/>
    <w:multiLevelType w:val="hybridMultilevel"/>
    <w:tmpl w:val="B5C6E7BA"/>
    <w:lvl w:ilvl="0" w:tplc="6AD61A3A">
      <w:start w:val="1"/>
      <w:numFmt w:val="bullet"/>
      <w:lvlText w:val=""/>
      <w:lvlJc w:val="left"/>
      <w:pPr>
        <w:ind w:left="2138" w:hanging="360"/>
      </w:pPr>
      <w:rPr>
        <w:rFonts w:ascii="Symbol" w:hAnsi="Symbol" w:hint="default"/>
        <w:color w:val="auto"/>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45" w15:restartNumberingAfterBreak="0">
    <w:nsid w:val="5EB80C65"/>
    <w:multiLevelType w:val="hybridMultilevel"/>
    <w:tmpl w:val="E1A65E42"/>
    <w:lvl w:ilvl="0" w:tplc="8578B666">
      <w:start w:val="1"/>
      <w:numFmt w:val="lowerRoman"/>
      <w:lvlText w:val="%1."/>
      <w:lvlJc w:val="left"/>
      <w:pPr>
        <w:ind w:left="901" w:hanging="720"/>
      </w:pPr>
      <w:rPr>
        <w:rFonts w:hint="default"/>
      </w:rPr>
    </w:lvl>
    <w:lvl w:ilvl="1" w:tplc="04050019" w:tentative="1">
      <w:start w:val="1"/>
      <w:numFmt w:val="lowerLetter"/>
      <w:lvlText w:val="%2."/>
      <w:lvlJc w:val="left"/>
      <w:pPr>
        <w:ind w:left="1261" w:hanging="360"/>
      </w:pPr>
    </w:lvl>
    <w:lvl w:ilvl="2" w:tplc="0405001B" w:tentative="1">
      <w:start w:val="1"/>
      <w:numFmt w:val="lowerRoman"/>
      <w:lvlText w:val="%3."/>
      <w:lvlJc w:val="right"/>
      <w:pPr>
        <w:ind w:left="1981" w:hanging="180"/>
      </w:pPr>
    </w:lvl>
    <w:lvl w:ilvl="3" w:tplc="0405000F" w:tentative="1">
      <w:start w:val="1"/>
      <w:numFmt w:val="decimal"/>
      <w:lvlText w:val="%4."/>
      <w:lvlJc w:val="left"/>
      <w:pPr>
        <w:ind w:left="2701" w:hanging="360"/>
      </w:pPr>
    </w:lvl>
    <w:lvl w:ilvl="4" w:tplc="04050019" w:tentative="1">
      <w:start w:val="1"/>
      <w:numFmt w:val="lowerLetter"/>
      <w:lvlText w:val="%5."/>
      <w:lvlJc w:val="left"/>
      <w:pPr>
        <w:ind w:left="3421" w:hanging="360"/>
      </w:pPr>
    </w:lvl>
    <w:lvl w:ilvl="5" w:tplc="0405001B" w:tentative="1">
      <w:start w:val="1"/>
      <w:numFmt w:val="lowerRoman"/>
      <w:lvlText w:val="%6."/>
      <w:lvlJc w:val="right"/>
      <w:pPr>
        <w:ind w:left="4141" w:hanging="180"/>
      </w:pPr>
    </w:lvl>
    <w:lvl w:ilvl="6" w:tplc="0405000F" w:tentative="1">
      <w:start w:val="1"/>
      <w:numFmt w:val="decimal"/>
      <w:lvlText w:val="%7."/>
      <w:lvlJc w:val="left"/>
      <w:pPr>
        <w:ind w:left="4861" w:hanging="360"/>
      </w:pPr>
    </w:lvl>
    <w:lvl w:ilvl="7" w:tplc="04050019" w:tentative="1">
      <w:start w:val="1"/>
      <w:numFmt w:val="lowerLetter"/>
      <w:lvlText w:val="%8."/>
      <w:lvlJc w:val="left"/>
      <w:pPr>
        <w:ind w:left="5581" w:hanging="360"/>
      </w:pPr>
    </w:lvl>
    <w:lvl w:ilvl="8" w:tplc="0405001B" w:tentative="1">
      <w:start w:val="1"/>
      <w:numFmt w:val="lowerRoman"/>
      <w:lvlText w:val="%9."/>
      <w:lvlJc w:val="right"/>
      <w:pPr>
        <w:ind w:left="6301" w:hanging="180"/>
      </w:pPr>
    </w:lvl>
  </w:abstractNum>
  <w:abstractNum w:abstractNumId="46" w15:restartNumberingAfterBreak="0">
    <w:nsid w:val="5EBD4D47"/>
    <w:multiLevelType w:val="hybridMultilevel"/>
    <w:tmpl w:val="BE80DE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51E7B8E"/>
    <w:multiLevelType w:val="multilevel"/>
    <w:tmpl w:val="FCCCC9FA"/>
    <w:lvl w:ilvl="0">
      <w:start w:val="1"/>
      <w:numFmt w:val="decimal"/>
      <w:lvlText w:val="%1."/>
      <w:lvlJc w:val="left"/>
      <w:pPr>
        <w:tabs>
          <w:tab w:val="num" w:pos="0"/>
        </w:tabs>
      </w:pPr>
      <w:rPr>
        <w:rFonts w:ascii="Calibri" w:hAnsi="Calibri" w:cs="Garamond" w:hint="default"/>
        <w:color w:val="auto"/>
      </w:rPr>
    </w:lvl>
    <w:lvl w:ilvl="1">
      <w:start w:val="1"/>
      <w:numFmt w:val="lowerLetter"/>
      <w:lvlText w:val="%2)"/>
      <w:lvlJc w:val="left"/>
      <w:pPr>
        <w:tabs>
          <w:tab w:val="num" w:pos="142"/>
        </w:tabs>
      </w:pPr>
      <w:rPr>
        <w:rFonts w:hint="default"/>
        <w:b w:val="0"/>
        <w:bCs w:val="0"/>
        <w:color w:val="auto"/>
        <w:sz w:val="22"/>
        <w:szCs w:val="22"/>
      </w:rPr>
    </w:lvl>
    <w:lvl w:ilvl="2">
      <w:start w:val="1"/>
      <w:numFmt w:val="decimal"/>
      <w:lvlText w:val="%1.%2.%3"/>
      <w:lvlJc w:val="left"/>
      <w:pPr>
        <w:tabs>
          <w:tab w:val="num" w:pos="720"/>
        </w:tabs>
      </w:pPr>
      <w:rPr>
        <w:rFonts w:ascii="Calibri" w:hAnsi="Calibri" w:cs="Garamond" w:hint="default"/>
        <w:b w:val="0"/>
        <w:bCs w:val="0"/>
        <w:i w:val="0"/>
        <w:iCs w:val="0"/>
        <w:color w:val="auto"/>
        <w:sz w:val="22"/>
        <w:szCs w:val="24"/>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8" w15:restartNumberingAfterBreak="0">
    <w:nsid w:val="67296CEE"/>
    <w:multiLevelType w:val="multilevel"/>
    <w:tmpl w:val="A56A45E8"/>
    <w:lvl w:ilvl="0">
      <w:start w:val="1"/>
      <w:numFmt w:val="decimal"/>
      <w:lvlText w:val="%1."/>
      <w:lvlJc w:val="left"/>
      <w:pPr>
        <w:tabs>
          <w:tab w:val="num" w:pos="0"/>
        </w:tabs>
      </w:pPr>
      <w:rPr>
        <w:rFonts w:ascii="Calibri" w:hAnsi="Calibri" w:cs="Garamond" w:hint="default"/>
        <w:color w:val="auto"/>
      </w:rPr>
    </w:lvl>
    <w:lvl w:ilvl="1">
      <w:start w:val="1"/>
      <w:numFmt w:val="bullet"/>
      <w:lvlText w:val=""/>
      <w:lvlJc w:val="left"/>
      <w:pPr>
        <w:tabs>
          <w:tab w:val="num" w:pos="142"/>
        </w:tabs>
      </w:pPr>
      <w:rPr>
        <w:rFonts w:ascii="Symbol" w:hAnsi="Symbol" w:hint="default"/>
        <w:b w:val="0"/>
        <w:bCs w:val="0"/>
        <w:color w:val="auto"/>
        <w:sz w:val="22"/>
        <w:szCs w:val="22"/>
      </w:rPr>
    </w:lvl>
    <w:lvl w:ilvl="2">
      <w:start w:val="1"/>
      <w:numFmt w:val="decimal"/>
      <w:lvlText w:val="%1.%2.%3"/>
      <w:lvlJc w:val="left"/>
      <w:pPr>
        <w:tabs>
          <w:tab w:val="num" w:pos="720"/>
        </w:tabs>
      </w:pPr>
      <w:rPr>
        <w:rFonts w:ascii="Calibri" w:hAnsi="Calibri" w:cs="Garamond" w:hint="default"/>
        <w:b w:val="0"/>
        <w:bCs w:val="0"/>
        <w:i w:val="0"/>
        <w:iCs w:val="0"/>
        <w:color w:val="auto"/>
        <w:sz w:val="22"/>
        <w:szCs w:val="24"/>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9" w15:restartNumberingAfterBreak="0">
    <w:nsid w:val="68FA0962"/>
    <w:multiLevelType w:val="hybridMultilevel"/>
    <w:tmpl w:val="CBD664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A3413A1"/>
    <w:multiLevelType w:val="hybridMultilevel"/>
    <w:tmpl w:val="D3C4918C"/>
    <w:lvl w:ilvl="0" w:tplc="DFD23EC0">
      <w:start w:val="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B5C7558"/>
    <w:multiLevelType w:val="hybridMultilevel"/>
    <w:tmpl w:val="6F64BCA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6BE7553C"/>
    <w:multiLevelType w:val="hybridMultilevel"/>
    <w:tmpl w:val="EEC0E5D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F973AB6"/>
    <w:multiLevelType w:val="hybridMultilevel"/>
    <w:tmpl w:val="6A2461F0"/>
    <w:lvl w:ilvl="0" w:tplc="04050017">
      <w:start w:val="1"/>
      <w:numFmt w:val="lowerLetter"/>
      <w:pStyle w:val="StylRLlnekzadvacdokumentacePed0bdkovnNej"/>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6735EE6"/>
    <w:multiLevelType w:val="hybridMultilevel"/>
    <w:tmpl w:val="114615E2"/>
    <w:lvl w:ilvl="0" w:tplc="04050001">
      <w:start w:val="1"/>
      <w:numFmt w:val="bullet"/>
      <w:lvlText w:val=""/>
      <w:lvlJc w:val="left"/>
      <w:pPr>
        <w:ind w:left="360" w:hanging="360"/>
      </w:pPr>
      <w:rPr>
        <w:rFonts w:ascii="Symbol" w:hAnsi="Symbol" w:hint="default"/>
      </w:rPr>
    </w:lvl>
    <w:lvl w:ilvl="1" w:tplc="2B9AFE10">
      <w:numFmt w:val="bullet"/>
      <w:lvlText w:val="-"/>
      <w:lvlJc w:val="left"/>
      <w:pPr>
        <w:ind w:left="1080" w:hanging="360"/>
      </w:pPr>
      <w:rPr>
        <w:rFonts w:ascii="Calibri" w:eastAsiaTheme="minorHAnsi" w:hAnsi="Calibri" w:cs="Calibri"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5" w15:restartNumberingAfterBreak="0">
    <w:nsid w:val="7B761FF4"/>
    <w:multiLevelType w:val="multilevel"/>
    <w:tmpl w:val="FCCCC9FA"/>
    <w:lvl w:ilvl="0">
      <w:start w:val="1"/>
      <w:numFmt w:val="decimal"/>
      <w:lvlText w:val="%1."/>
      <w:lvlJc w:val="left"/>
      <w:pPr>
        <w:tabs>
          <w:tab w:val="num" w:pos="0"/>
        </w:tabs>
      </w:pPr>
      <w:rPr>
        <w:rFonts w:ascii="Calibri" w:hAnsi="Calibri" w:cs="Garamond" w:hint="default"/>
        <w:color w:val="auto"/>
      </w:rPr>
    </w:lvl>
    <w:lvl w:ilvl="1">
      <w:start w:val="1"/>
      <w:numFmt w:val="lowerLetter"/>
      <w:lvlText w:val="%2)"/>
      <w:lvlJc w:val="left"/>
      <w:pPr>
        <w:tabs>
          <w:tab w:val="num" w:pos="142"/>
        </w:tabs>
      </w:pPr>
      <w:rPr>
        <w:rFonts w:hint="default"/>
        <w:b w:val="0"/>
        <w:bCs w:val="0"/>
        <w:color w:val="auto"/>
        <w:sz w:val="22"/>
        <w:szCs w:val="22"/>
      </w:rPr>
    </w:lvl>
    <w:lvl w:ilvl="2">
      <w:start w:val="1"/>
      <w:numFmt w:val="decimal"/>
      <w:lvlText w:val="%1.%2.%3"/>
      <w:lvlJc w:val="left"/>
      <w:pPr>
        <w:tabs>
          <w:tab w:val="num" w:pos="720"/>
        </w:tabs>
      </w:pPr>
      <w:rPr>
        <w:rFonts w:ascii="Calibri" w:hAnsi="Calibri" w:cs="Garamond" w:hint="default"/>
        <w:b w:val="0"/>
        <w:bCs w:val="0"/>
        <w:i w:val="0"/>
        <w:iCs w:val="0"/>
        <w:color w:val="auto"/>
        <w:sz w:val="22"/>
        <w:szCs w:val="24"/>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56" w15:restartNumberingAfterBreak="0">
    <w:nsid w:val="7DF2754C"/>
    <w:multiLevelType w:val="hybridMultilevel"/>
    <w:tmpl w:val="E1A65E42"/>
    <w:lvl w:ilvl="0" w:tplc="8578B666">
      <w:start w:val="1"/>
      <w:numFmt w:val="lowerRoman"/>
      <w:lvlText w:val="%1."/>
      <w:lvlJc w:val="left"/>
      <w:pPr>
        <w:ind w:left="901" w:hanging="720"/>
      </w:pPr>
      <w:rPr>
        <w:rFonts w:hint="default"/>
      </w:rPr>
    </w:lvl>
    <w:lvl w:ilvl="1" w:tplc="04050019" w:tentative="1">
      <w:start w:val="1"/>
      <w:numFmt w:val="lowerLetter"/>
      <w:lvlText w:val="%2."/>
      <w:lvlJc w:val="left"/>
      <w:pPr>
        <w:ind w:left="1261" w:hanging="360"/>
      </w:pPr>
    </w:lvl>
    <w:lvl w:ilvl="2" w:tplc="0405001B" w:tentative="1">
      <w:start w:val="1"/>
      <w:numFmt w:val="lowerRoman"/>
      <w:lvlText w:val="%3."/>
      <w:lvlJc w:val="right"/>
      <w:pPr>
        <w:ind w:left="1981" w:hanging="180"/>
      </w:pPr>
    </w:lvl>
    <w:lvl w:ilvl="3" w:tplc="0405000F" w:tentative="1">
      <w:start w:val="1"/>
      <w:numFmt w:val="decimal"/>
      <w:lvlText w:val="%4."/>
      <w:lvlJc w:val="left"/>
      <w:pPr>
        <w:ind w:left="2701" w:hanging="360"/>
      </w:pPr>
    </w:lvl>
    <w:lvl w:ilvl="4" w:tplc="04050019" w:tentative="1">
      <w:start w:val="1"/>
      <w:numFmt w:val="lowerLetter"/>
      <w:lvlText w:val="%5."/>
      <w:lvlJc w:val="left"/>
      <w:pPr>
        <w:ind w:left="3421" w:hanging="360"/>
      </w:pPr>
    </w:lvl>
    <w:lvl w:ilvl="5" w:tplc="0405001B" w:tentative="1">
      <w:start w:val="1"/>
      <w:numFmt w:val="lowerRoman"/>
      <w:lvlText w:val="%6."/>
      <w:lvlJc w:val="right"/>
      <w:pPr>
        <w:ind w:left="4141" w:hanging="180"/>
      </w:pPr>
    </w:lvl>
    <w:lvl w:ilvl="6" w:tplc="0405000F" w:tentative="1">
      <w:start w:val="1"/>
      <w:numFmt w:val="decimal"/>
      <w:lvlText w:val="%7."/>
      <w:lvlJc w:val="left"/>
      <w:pPr>
        <w:ind w:left="4861" w:hanging="360"/>
      </w:pPr>
    </w:lvl>
    <w:lvl w:ilvl="7" w:tplc="04050019" w:tentative="1">
      <w:start w:val="1"/>
      <w:numFmt w:val="lowerLetter"/>
      <w:lvlText w:val="%8."/>
      <w:lvlJc w:val="left"/>
      <w:pPr>
        <w:ind w:left="5581" w:hanging="360"/>
      </w:pPr>
    </w:lvl>
    <w:lvl w:ilvl="8" w:tplc="0405001B" w:tentative="1">
      <w:start w:val="1"/>
      <w:numFmt w:val="lowerRoman"/>
      <w:lvlText w:val="%9."/>
      <w:lvlJc w:val="right"/>
      <w:pPr>
        <w:ind w:left="6301" w:hanging="180"/>
      </w:pPr>
    </w:lvl>
  </w:abstractNum>
  <w:abstractNum w:abstractNumId="57" w15:restartNumberingAfterBreak="0">
    <w:nsid w:val="7E303B85"/>
    <w:multiLevelType w:val="hybridMultilevel"/>
    <w:tmpl w:val="13E0D9E2"/>
    <w:lvl w:ilvl="0" w:tplc="0405001B">
      <w:start w:val="1"/>
      <w:numFmt w:val="lowerRoman"/>
      <w:lvlText w:val="%1."/>
      <w:lvlJc w:val="righ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58" w15:restartNumberingAfterBreak="0">
    <w:nsid w:val="7FB0619A"/>
    <w:multiLevelType w:val="multilevel"/>
    <w:tmpl w:val="FCCCC9FA"/>
    <w:lvl w:ilvl="0">
      <w:start w:val="1"/>
      <w:numFmt w:val="decimal"/>
      <w:lvlText w:val="%1."/>
      <w:lvlJc w:val="left"/>
      <w:pPr>
        <w:tabs>
          <w:tab w:val="num" w:pos="0"/>
        </w:tabs>
      </w:pPr>
      <w:rPr>
        <w:rFonts w:ascii="Calibri" w:hAnsi="Calibri" w:cs="Garamond" w:hint="default"/>
        <w:color w:val="auto"/>
      </w:rPr>
    </w:lvl>
    <w:lvl w:ilvl="1">
      <w:start w:val="1"/>
      <w:numFmt w:val="lowerLetter"/>
      <w:lvlText w:val="%2)"/>
      <w:lvlJc w:val="left"/>
      <w:pPr>
        <w:tabs>
          <w:tab w:val="num" w:pos="142"/>
        </w:tabs>
      </w:pPr>
      <w:rPr>
        <w:rFonts w:hint="default"/>
        <w:b w:val="0"/>
        <w:bCs w:val="0"/>
        <w:color w:val="auto"/>
        <w:sz w:val="22"/>
        <w:szCs w:val="22"/>
      </w:rPr>
    </w:lvl>
    <w:lvl w:ilvl="2">
      <w:start w:val="1"/>
      <w:numFmt w:val="decimal"/>
      <w:lvlText w:val="%1.%2.%3"/>
      <w:lvlJc w:val="left"/>
      <w:pPr>
        <w:tabs>
          <w:tab w:val="num" w:pos="720"/>
        </w:tabs>
      </w:pPr>
      <w:rPr>
        <w:rFonts w:ascii="Calibri" w:hAnsi="Calibri" w:cs="Garamond" w:hint="default"/>
        <w:b w:val="0"/>
        <w:bCs w:val="0"/>
        <w:i w:val="0"/>
        <w:iCs w:val="0"/>
        <w:color w:val="auto"/>
        <w:sz w:val="22"/>
        <w:szCs w:val="24"/>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16cid:durableId="484320753">
    <w:abstractNumId w:val="3"/>
  </w:num>
  <w:num w:numId="2" w16cid:durableId="156579777">
    <w:abstractNumId w:val="0"/>
  </w:num>
  <w:num w:numId="3" w16cid:durableId="8634417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01102256">
    <w:abstractNumId w:val="44"/>
  </w:num>
  <w:num w:numId="5" w16cid:durableId="1909144135">
    <w:abstractNumId w:val="23"/>
  </w:num>
  <w:num w:numId="6" w16cid:durableId="963847743">
    <w:abstractNumId w:val="30"/>
  </w:num>
  <w:num w:numId="7" w16cid:durableId="1708722441">
    <w:abstractNumId w:val="16"/>
  </w:num>
  <w:num w:numId="8" w16cid:durableId="58722085">
    <w:abstractNumId w:val="48"/>
  </w:num>
  <w:num w:numId="9" w16cid:durableId="383408084">
    <w:abstractNumId w:val="18"/>
  </w:num>
  <w:num w:numId="10" w16cid:durableId="1291126066">
    <w:abstractNumId w:val="0"/>
  </w:num>
  <w:num w:numId="11" w16cid:durableId="1159153343">
    <w:abstractNumId w:val="0"/>
  </w:num>
  <w:num w:numId="12" w16cid:durableId="275216358">
    <w:abstractNumId w:val="0"/>
  </w:num>
  <w:num w:numId="13" w16cid:durableId="557056452">
    <w:abstractNumId w:val="0"/>
  </w:num>
  <w:num w:numId="14" w16cid:durableId="5095701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52712338">
    <w:abstractNumId w:val="0"/>
  </w:num>
  <w:num w:numId="16" w16cid:durableId="7802816">
    <w:abstractNumId w:val="0"/>
  </w:num>
  <w:num w:numId="17" w16cid:durableId="160825568">
    <w:abstractNumId w:val="35"/>
  </w:num>
  <w:num w:numId="18" w16cid:durableId="248929863">
    <w:abstractNumId w:val="0"/>
  </w:num>
  <w:num w:numId="19" w16cid:durableId="1851798530">
    <w:abstractNumId w:val="0"/>
  </w:num>
  <w:num w:numId="20" w16cid:durableId="1198080309">
    <w:abstractNumId w:val="0"/>
  </w:num>
  <w:num w:numId="21" w16cid:durableId="1691564937">
    <w:abstractNumId w:val="0"/>
  </w:num>
  <w:num w:numId="22" w16cid:durableId="1631788771">
    <w:abstractNumId w:val="0"/>
  </w:num>
  <w:num w:numId="23" w16cid:durableId="1317682395">
    <w:abstractNumId w:val="0"/>
  </w:num>
  <w:num w:numId="24" w16cid:durableId="980385386">
    <w:abstractNumId w:val="2"/>
  </w:num>
  <w:num w:numId="25" w16cid:durableId="322203571">
    <w:abstractNumId w:val="28"/>
  </w:num>
  <w:num w:numId="26" w16cid:durableId="80444502">
    <w:abstractNumId w:val="0"/>
  </w:num>
  <w:num w:numId="27" w16cid:durableId="1390154742">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0498399">
    <w:abstractNumId w:val="53"/>
  </w:num>
  <w:num w:numId="29" w16cid:durableId="174806245">
    <w:abstractNumId w:val="42"/>
  </w:num>
  <w:num w:numId="30" w16cid:durableId="1366054067">
    <w:abstractNumId w:val="54"/>
  </w:num>
  <w:num w:numId="31" w16cid:durableId="1408116907">
    <w:abstractNumId w:val="13"/>
  </w:num>
  <w:num w:numId="32" w16cid:durableId="851381283">
    <w:abstractNumId w:val="32"/>
  </w:num>
  <w:num w:numId="33" w16cid:durableId="380133264">
    <w:abstractNumId w:val="17"/>
  </w:num>
  <w:num w:numId="34" w16cid:durableId="2137873594">
    <w:abstractNumId w:val="25"/>
  </w:num>
  <w:num w:numId="35" w16cid:durableId="436488372">
    <w:abstractNumId w:val="52"/>
  </w:num>
  <w:num w:numId="36" w16cid:durableId="1499033468">
    <w:abstractNumId w:val="39"/>
  </w:num>
  <w:num w:numId="37" w16cid:durableId="1863783785">
    <w:abstractNumId w:val="24"/>
  </w:num>
  <w:num w:numId="38" w16cid:durableId="331832694">
    <w:abstractNumId w:val="43"/>
  </w:num>
  <w:num w:numId="39" w16cid:durableId="1907572235">
    <w:abstractNumId w:val="12"/>
  </w:num>
  <w:num w:numId="40" w16cid:durableId="2003507310">
    <w:abstractNumId w:val="37"/>
  </w:num>
  <w:num w:numId="41" w16cid:durableId="1512184432">
    <w:abstractNumId w:val="14"/>
  </w:num>
  <w:num w:numId="42" w16cid:durableId="848063057">
    <w:abstractNumId w:val="33"/>
  </w:num>
  <w:num w:numId="43" w16cid:durableId="1132937911">
    <w:abstractNumId w:val="10"/>
  </w:num>
  <w:num w:numId="44" w16cid:durableId="847795536">
    <w:abstractNumId w:val="0"/>
  </w:num>
  <w:num w:numId="45" w16cid:durableId="1828326831">
    <w:abstractNumId w:val="0"/>
  </w:num>
  <w:num w:numId="46" w16cid:durableId="1859269833">
    <w:abstractNumId w:val="0"/>
  </w:num>
  <w:num w:numId="47" w16cid:durableId="1726447457">
    <w:abstractNumId w:val="0"/>
  </w:num>
  <w:num w:numId="48" w16cid:durableId="15099095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81432403">
    <w:abstractNumId w:val="0"/>
  </w:num>
  <w:num w:numId="50" w16cid:durableId="2077895641">
    <w:abstractNumId w:val="0"/>
  </w:num>
  <w:num w:numId="51" w16cid:durableId="154877248">
    <w:abstractNumId w:val="0"/>
  </w:num>
  <w:num w:numId="52" w16cid:durableId="669453200">
    <w:abstractNumId w:val="0"/>
  </w:num>
  <w:num w:numId="53" w16cid:durableId="103694998">
    <w:abstractNumId w:val="40"/>
  </w:num>
  <w:num w:numId="54" w16cid:durableId="994072440">
    <w:abstractNumId w:val="1"/>
  </w:num>
  <w:num w:numId="55" w16cid:durableId="1156262338">
    <w:abstractNumId w:val="9"/>
  </w:num>
  <w:num w:numId="56" w16cid:durableId="93206605">
    <w:abstractNumId w:val="31"/>
  </w:num>
  <w:num w:numId="57" w16cid:durableId="140393289">
    <w:abstractNumId w:val="0"/>
  </w:num>
  <w:num w:numId="58" w16cid:durableId="373039179">
    <w:abstractNumId w:val="0"/>
  </w:num>
  <w:num w:numId="59" w16cid:durableId="1597012426">
    <w:abstractNumId w:val="0"/>
  </w:num>
  <w:num w:numId="60" w16cid:durableId="837424353">
    <w:abstractNumId w:val="0"/>
  </w:num>
  <w:num w:numId="61" w16cid:durableId="1687516974">
    <w:abstractNumId w:val="7"/>
  </w:num>
  <w:num w:numId="62" w16cid:durableId="702678625">
    <w:abstractNumId w:val="0"/>
  </w:num>
  <w:num w:numId="63" w16cid:durableId="1004937833">
    <w:abstractNumId w:val="0"/>
  </w:num>
  <w:num w:numId="64" w16cid:durableId="606161865">
    <w:abstractNumId w:val="0"/>
  </w:num>
  <w:num w:numId="65" w16cid:durableId="1142506390">
    <w:abstractNumId w:val="0"/>
  </w:num>
  <w:num w:numId="66" w16cid:durableId="427048490">
    <w:abstractNumId w:val="15"/>
  </w:num>
  <w:num w:numId="67" w16cid:durableId="424033027">
    <w:abstractNumId w:val="0"/>
  </w:num>
  <w:num w:numId="68" w16cid:durableId="1443305102">
    <w:abstractNumId w:val="0"/>
  </w:num>
  <w:num w:numId="69" w16cid:durableId="1844281087">
    <w:abstractNumId w:val="27"/>
  </w:num>
  <w:num w:numId="70" w16cid:durableId="1471242509">
    <w:abstractNumId w:val="0"/>
  </w:num>
  <w:num w:numId="71" w16cid:durableId="1304038690">
    <w:abstractNumId w:val="0"/>
  </w:num>
  <w:num w:numId="72" w16cid:durableId="293216409">
    <w:abstractNumId w:val="29"/>
  </w:num>
  <w:num w:numId="73" w16cid:durableId="250361501">
    <w:abstractNumId w:val="0"/>
  </w:num>
  <w:num w:numId="74" w16cid:durableId="672562435">
    <w:abstractNumId w:val="0"/>
  </w:num>
  <w:num w:numId="75" w16cid:durableId="584846588">
    <w:abstractNumId w:val="0"/>
  </w:num>
  <w:num w:numId="76" w16cid:durableId="2060977341">
    <w:abstractNumId w:val="0"/>
  </w:num>
  <w:num w:numId="77" w16cid:durableId="516502100">
    <w:abstractNumId w:val="19"/>
  </w:num>
  <w:num w:numId="78" w16cid:durableId="215046274">
    <w:abstractNumId w:val="0"/>
  </w:num>
  <w:num w:numId="79" w16cid:durableId="211965091">
    <w:abstractNumId w:val="0"/>
  </w:num>
  <w:num w:numId="80" w16cid:durableId="1705321778">
    <w:abstractNumId w:val="0"/>
  </w:num>
  <w:num w:numId="81" w16cid:durableId="18437773">
    <w:abstractNumId w:val="0"/>
  </w:num>
  <w:num w:numId="82" w16cid:durableId="1386757398">
    <w:abstractNumId w:val="8"/>
  </w:num>
  <w:num w:numId="83" w16cid:durableId="1664040278">
    <w:abstractNumId w:val="0"/>
  </w:num>
  <w:num w:numId="84" w16cid:durableId="1639334351">
    <w:abstractNumId w:val="0"/>
  </w:num>
  <w:num w:numId="85" w16cid:durableId="499078846">
    <w:abstractNumId w:val="0"/>
  </w:num>
  <w:num w:numId="86" w16cid:durableId="1638953499">
    <w:abstractNumId w:val="55"/>
  </w:num>
  <w:num w:numId="87" w16cid:durableId="1499926162">
    <w:abstractNumId w:val="0"/>
  </w:num>
  <w:num w:numId="88" w16cid:durableId="81219104">
    <w:abstractNumId w:val="0"/>
  </w:num>
  <w:num w:numId="89" w16cid:durableId="27068169">
    <w:abstractNumId w:val="47"/>
  </w:num>
  <w:num w:numId="90" w16cid:durableId="364327871">
    <w:abstractNumId w:val="46"/>
  </w:num>
  <w:num w:numId="91" w16cid:durableId="1281916334">
    <w:abstractNumId w:val="26"/>
  </w:num>
  <w:num w:numId="92" w16cid:durableId="1406535252">
    <w:abstractNumId w:val="58"/>
  </w:num>
  <w:num w:numId="93" w16cid:durableId="82916711">
    <w:abstractNumId w:val="34"/>
  </w:num>
  <w:num w:numId="94" w16cid:durableId="2085446713">
    <w:abstractNumId w:val="0"/>
  </w:num>
  <w:num w:numId="95" w16cid:durableId="1293176328">
    <w:abstractNumId w:val="0"/>
  </w:num>
  <w:num w:numId="96" w16cid:durableId="837109863">
    <w:abstractNumId w:val="0"/>
  </w:num>
  <w:num w:numId="97" w16cid:durableId="885797450">
    <w:abstractNumId w:val="0"/>
  </w:num>
  <w:num w:numId="98" w16cid:durableId="1801146002">
    <w:abstractNumId w:val="0"/>
  </w:num>
  <w:num w:numId="99" w16cid:durableId="1739010246">
    <w:abstractNumId w:val="11"/>
  </w:num>
  <w:num w:numId="100" w16cid:durableId="375004647">
    <w:abstractNumId w:val="0"/>
  </w:num>
  <w:num w:numId="101" w16cid:durableId="727343088">
    <w:abstractNumId w:val="41"/>
  </w:num>
  <w:num w:numId="102" w16cid:durableId="225721260">
    <w:abstractNumId w:val="0"/>
  </w:num>
  <w:num w:numId="103" w16cid:durableId="1448038630">
    <w:abstractNumId w:val="49"/>
  </w:num>
  <w:num w:numId="104" w16cid:durableId="303436893">
    <w:abstractNumId w:val="22"/>
  </w:num>
  <w:num w:numId="105" w16cid:durableId="1150900811">
    <w:abstractNumId w:val="0"/>
  </w:num>
  <w:num w:numId="106" w16cid:durableId="381709120">
    <w:abstractNumId w:val="0"/>
  </w:num>
  <w:num w:numId="107" w16cid:durableId="471601045">
    <w:abstractNumId w:val="0"/>
  </w:num>
  <w:num w:numId="108" w16cid:durableId="2146119069">
    <w:abstractNumId w:val="0"/>
  </w:num>
  <w:num w:numId="109" w16cid:durableId="2033606817">
    <w:abstractNumId w:val="4"/>
  </w:num>
  <w:num w:numId="110" w16cid:durableId="568735412">
    <w:abstractNumId w:val="0"/>
  </w:num>
  <w:num w:numId="111" w16cid:durableId="1621034107">
    <w:abstractNumId w:val="6"/>
  </w:num>
  <w:num w:numId="112" w16cid:durableId="875120589">
    <w:abstractNumId w:val="57"/>
  </w:num>
  <w:num w:numId="113" w16cid:durableId="742876100">
    <w:abstractNumId w:val="0"/>
  </w:num>
  <w:num w:numId="114" w16cid:durableId="368381041">
    <w:abstractNumId w:val="45"/>
  </w:num>
  <w:num w:numId="115" w16cid:durableId="1422945228">
    <w:abstractNumId w:val="38"/>
  </w:num>
  <w:num w:numId="116" w16cid:durableId="1281768717">
    <w:abstractNumId w:val="5"/>
  </w:num>
  <w:num w:numId="117" w16cid:durableId="1060638889">
    <w:abstractNumId w:val="56"/>
  </w:num>
  <w:num w:numId="118" w16cid:durableId="870339931">
    <w:abstractNumId w:val="50"/>
  </w:num>
  <w:num w:numId="119" w16cid:durableId="492724670">
    <w:abstractNumId w:val="0"/>
  </w:num>
  <w:num w:numId="120" w16cid:durableId="1143424988">
    <w:abstractNumId w:val="0"/>
  </w:num>
  <w:num w:numId="121" w16cid:durableId="797799673">
    <w:abstractNumId w:val="0"/>
  </w:num>
  <w:num w:numId="122" w16cid:durableId="571887026">
    <w:abstractNumId w:val="51"/>
  </w:num>
  <w:num w:numId="123" w16cid:durableId="543562010">
    <w:abstractNumId w:val="21"/>
  </w:num>
  <w:num w:numId="124" w16cid:durableId="1101685406">
    <w:abstractNumId w:val="36"/>
  </w:num>
  <w:num w:numId="125" w16cid:durableId="1932466128">
    <w:abstractNumId w:val="0"/>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trackRevision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84C"/>
    <w:rsid w:val="00001D25"/>
    <w:rsid w:val="0000211A"/>
    <w:rsid w:val="00003E7C"/>
    <w:rsid w:val="00004625"/>
    <w:rsid w:val="00005BDC"/>
    <w:rsid w:val="0000680B"/>
    <w:rsid w:val="0001222D"/>
    <w:rsid w:val="0001252F"/>
    <w:rsid w:val="00014BD7"/>
    <w:rsid w:val="00015395"/>
    <w:rsid w:val="00015BA2"/>
    <w:rsid w:val="0001681C"/>
    <w:rsid w:val="00017993"/>
    <w:rsid w:val="00020394"/>
    <w:rsid w:val="000204B0"/>
    <w:rsid w:val="00020F12"/>
    <w:rsid w:val="00022D50"/>
    <w:rsid w:val="00023AD5"/>
    <w:rsid w:val="00023FD6"/>
    <w:rsid w:val="000245FA"/>
    <w:rsid w:val="000249D2"/>
    <w:rsid w:val="00024A73"/>
    <w:rsid w:val="0002663D"/>
    <w:rsid w:val="00031BF4"/>
    <w:rsid w:val="0003304B"/>
    <w:rsid w:val="000345AC"/>
    <w:rsid w:val="00037ADE"/>
    <w:rsid w:val="000413C7"/>
    <w:rsid w:val="00041DE8"/>
    <w:rsid w:val="00041FC8"/>
    <w:rsid w:val="00042999"/>
    <w:rsid w:val="00042B2F"/>
    <w:rsid w:val="00043354"/>
    <w:rsid w:val="00046528"/>
    <w:rsid w:val="00046FFB"/>
    <w:rsid w:val="00047D19"/>
    <w:rsid w:val="000502F2"/>
    <w:rsid w:val="000513AB"/>
    <w:rsid w:val="00051FA8"/>
    <w:rsid w:val="00052560"/>
    <w:rsid w:val="0005317B"/>
    <w:rsid w:val="000546AA"/>
    <w:rsid w:val="00056A05"/>
    <w:rsid w:val="000606A1"/>
    <w:rsid w:val="00060E80"/>
    <w:rsid w:val="00063006"/>
    <w:rsid w:val="00063413"/>
    <w:rsid w:val="00063F2E"/>
    <w:rsid w:val="0006453C"/>
    <w:rsid w:val="00065FF1"/>
    <w:rsid w:val="000662EE"/>
    <w:rsid w:val="00070D15"/>
    <w:rsid w:val="00073076"/>
    <w:rsid w:val="000732CB"/>
    <w:rsid w:val="00073613"/>
    <w:rsid w:val="00076F7A"/>
    <w:rsid w:val="00077CE7"/>
    <w:rsid w:val="00081E54"/>
    <w:rsid w:val="00081FAA"/>
    <w:rsid w:val="000824B1"/>
    <w:rsid w:val="0008311C"/>
    <w:rsid w:val="00087A38"/>
    <w:rsid w:val="00087B58"/>
    <w:rsid w:val="00087C8E"/>
    <w:rsid w:val="00090430"/>
    <w:rsid w:val="00090725"/>
    <w:rsid w:val="00090996"/>
    <w:rsid w:val="0009113E"/>
    <w:rsid w:val="000920C1"/>
    <w:rsid w:val="000927F2"/>
    <w:rsid w:val="00096A2B"/>
    <w:rsid w:val="000975E6"/>
    <w:rsid w:val="000A269D"/>
    <w:rsid w:val="000A6A6E"/>
    <w:rsid w:val="000B021A"/>
    <w:rsid w:val="000B0E78"/>
    <w:rsid w:val="000B1552"/>
    <w:rsid w:val="000B3553"/>
    <w:rsid w:val="000B4344"/>
    <w:rsid w:val="000B6116"/>
    <w:rsid w:val="000B6C0D"/>
    <w:rsid w:val="000B759B"/>
    <w:rsid w:val="000B7A11"/>
    <w:rsid w:val="000C0C36"/>
    <w:rsid w:val="000C164C"/>
    <w:rsid w:val="000C2311"/>
    <w:rsid w:val="000C40A6"/>
    <w:rsid w:val="000C5699"/>
    <w:rsid w:val="000C5F53"/>
    <w:rsid w:val="000C631E"/>
    <w:rsid w:val="000C7297"/>
    <w:rsid w:val="000C7A4B"/>
    <w:rsid w:val="000D0551"/>
    <w:rsid w:val="000D14B7"/>
    <w:rsid w:val="000D206C"/>
    <w:rsid w:val="000D265A"/>
    <w:rsid w:val="000D38B5"/>
    <w:rsid w:val="000D39B7"/>
    <w:rsid w:val="000D401A"/>
    <w:rsid w:val="000D42A4"/>
    <w:rsid w:val="000D6F4C"/>
    <w:rsid w:val="000E01F2"/>
    <w:rsid w:val="000E0651"/>
    <w:rsid w:val="000E10C7"/>
    <w:rsid w:val="000E2371"/>
    <w:rsid w:val="000E44AA"/>
    <w:rsid w:val="000E5780"/>
    <w:rsid w:val="000E72C2"/>
    <w:rsid w:val="000E74F6"/>
    <w:rsid w:val="000F1E23"/>
    <w:rsid w:val="000F243A"/>
    <w:rsid w:val="000F3BF7"/>
    <w:rsid w:val="000F3D36"/>
    <w:rsid w:val="000F50AD"/>
    <w:rsid w:val="000F63B1"/>
    <w:rsid w:val="000F7DA1"/>
    <w:rsid w:val="00100F5A"/>
    <w:rsid w:val="00104348"/>
    <w:rsid w:val="001045D6"/>
    <w:rsid w:val="0011037F"/>
    <w:rsid w:val="00112BF5"/>
    <w:rsid w:val="00113E55"/>
    <w:rsid w:val="001147A6"/>
    <w:rsid w:val="001155B4"/>
    <w:rsid w:val="0011578A"/>
    <w:rsid w:val="00115C71"/>
    <w:rsid w:val="00116B1B"/>
    <w:rsid w:val="001171FC"/>
    <w:rsid w:val="001177C0"/>
    <w:rsid w:val="001224C3"/>
    <w:rsid w:val="001227B9"/>
    <w:rsid w:val="00123567"/>
    <w:rsid w:val="00126155"/>
    <w:rsid w:val="001270DE"/>
    <w:rsid w:val="0012776F"/>
    <w:rsid w:val="00130141"/>
    <w:rsid w:val="00133DD1"/>
    <w:rsid w:val="00134F99"/>
    <w:rsid w:val="0013540B"/>
    <w:rsid w:val="00135627"/>
    <w:rsid w:val="00135836"/>
    <w:rsid w:val="001456F7"/>
    <w:rsid w:val="00145BF0"/>
    <w:rsid w:val="00145F5F"/>
    <w:rsid w:val="00152180"/>
    <w:rsid w:val="001532F3"/>
    <w:rsid w:val="0015462A"/>
    <w:rsid w:val="00154B75"/>
    <w:rsid w:val="00154D9C"/>
    <w:rsid w:val="00155551"/>
    <w:rsid w:val="00156238"/>
    <w:rsid w:val="001569E5"/>
    <w:rsid w:val="00161DB8"/>
    <w:rsid w:val="00161EF0"/>
    <w:rsid w:val="00170243"/>
    <w:rsid w:val="00170915"/>
    <w:rsid w:val="00171FDA"/>
    <w:rsid w:val="00172697"/>
    <w:rsid w:val="00173AD6"/>
    <w:rsid w:val="001741CF"/>
    <w:rsid w:val="00174DAD"/>
    <w:rsid w:val="00174FD5"/>
    <w:rsid w:val="00174FF3"/>
    <w:rsid w:val="00175085"/>
    <w:rsid w:val="00180EB2"/>
    <w:rsid w:val="00181A13"/>
    <w:rsid w:val="00182F72"/>
    <w:rsid w:val="001830C9"/>
    <w:rsid w:val="001831B6"/>
    <w:rsid w:val="001835A2"/>
    <w:rsid w:val="00186EA4"/>
    <w:rsid w:val="00187E77"/>
    <w:rsid w:val="00190FFC"/>
    <w:rsid w:val="0019267B"/>
    <w:rsid w:val="00196478"/>
    <w:rsid w:val="00196E1A"/>
    <w:rsid w:val="001A0045"/>
    <w:rsid w:val="001A0F62"/>
    <w:rsid w:val="001A38AA"/>
    <w:rsid w:val="001A4B8D"/>
    <w:rsid w:val="001A67F8"/>
    <w:rsid w:val="001A7E32"/>
    <w:rsid w:val="001B0D22"/>
    <w:rsid w:val="001B0E3E"/>
    <w:rsid w:val="001B0F7D"/>
    <w:rsid w:val="001B1519"/>
    <w:rsid w:val="001B2210"/>
    <w:rsid w:val="001B2773"/>
    <w:rsid w:val="001B36CF"/>
    <w:rsid w:val="001B41EE"/>
    <w:rsid w:val="001B437F"/>
    <w:rsid w:val="001B57A9"/>
    <w:rsid w:val="001B5971"/>
    <w:rsid w:val="001B6DBF"/>
    <w:rsid w:val="001C0C3A"/>
    <w:rsid w:val="001C348A"/>
    <w:rsid w:val="001C3504"/>
    <w:rsid w:val="001C3C2F"/>
    <w:rsid w:val="001D20BF"/>
    <w:rsid w:val="001D2472"/>
    <w:rsid w:val="001D2B67"/>
    <w:rsid w:val="001D39E1"/>
    <w:rsid w:val="001D455F"/>
    <w:rsid w:val="001D48C6"/>
    <w:rsid w:val="001E06BF"/>
    <w:rsid w:val="001E0DF5"/>
    <w:rsid w:val="001E1B19"/>
    <w:rsid w:val="001E20D7"/>
    <w:rsid w:val="001E280E"/>
    <w:rsid w:val="001E2894"/>
    <w:rsid w:val="001E3851"/>
    <w:rsid w:val="001E3C75"/>
    <w:rsid w:val="001E3F33"/>
    <w:rsid w:val="001E61B3"/>
    <w:rsid w:val="001E6CFF"/>
    <w:rsid w:val="001E7375"/>
    <w:rsid w:val="001F0709"/>
    <w:rsid w:val="001F20FC"/>
    <w:rsid w:val="001F3771"/>
    <w:rsid w:val="001F4CC5"/>
    <w:rsid w:val="001F4DAD"/>
    <w:rsid w:val="001F71C3"/>
    <w:rsid w:val="001F7813"/>
    <w:rsid w:val="0020039B"/>
    <w:rsid w:val="002006B8"/>
    <w:rsid w:val="002007B8"/>
    <w:rsid w:val="002034E6"/>
    <w:rsid w:val="00204D44"/>
    <w:rsid w:val="00205B70"/>
    <w:rsid w:val="0020640E"/>
    <w:rsid w:val="002064CF"/>
    <w:rsid w:val="00211E7A"/>
    <w:rsid w:val="0021245F"/>
    <w:rsid w:val="002127F5"/>
    <w:rsid w:val="00212C92"/>
    <w:rsid w:val="0021305E"/>
    <w:rsid w:val="002142FC"/>
    <w:rsid w:val="002146E4"/>
    <w:rsid w:val="00214CB3"/>
    <w:rsid w:val="0021549E"/>
    <w:rsid w:val="00216EB0"/>
    <w:rsid w:val="00217A7A"/>
    <w:rsid w:val="00220CB1"/>
    <w:rsid w:val="00222CC2"/>
    <w:rsid w:val="00222EA6"/>
    <w:rsid w:val="002249C1"/>
    <w:rsid w:val="00226B3B"/>
    <w:rsid w:val="00227AF4"/>
    <w:rsid w:val="00227DF2"/>
    <w:rsid w:val="00231003"/>
    <w:rsid w:val="00234110"/>
    <w:rsid w:val="00234A3E"/>
    <w:rsid w:val="002354FB"/>
    <w:rsid w:val="00235614"/>
    <w:rsid w:val="002361C5"/>
    <w:rsid w:val="00236D48"/>
    <w:rsid w:val="00237495"/>
    <w:rsid w:val="0023796C"/>
    <w:rsid w:val="00237CD0"/>
    <w:rsid w:val="00240E77"/>
    <w:rsid w:val="0024135D"/>
    <w:rsid w:val="00241912"/>
    <w:rsid w:val="002427D0"/>
    <w:rsid w:val="00242E4C"/>
    <w:rsid w:val="00244E98"/>
    <w:rsid w:val="00245493"/>
    <w:rsid w:val="00245793"/>
    <w:rsid w:val="00246625"/>
    <w:rsid w:val="00246FAB"/>
    <w:rsid w:val="00247885"/>
    <w:rsid w:val="0025193F"/>
    <w:rsid w:val="00252578"/>
    <w:rsid w:val="00252ECD"/>
    <w:rsid w:val="002536E6"/>
    <w:rsid w:val="002556EE"/>
    <w:rsid w:val="0025694D"/>
    <w:rsid w:val="002575AA"/>
    <w:rsid w:val="002627C0"/>
    <w:rsid w:val="0026424E"/>
    <w:rsid w:val="002650BF"/>
    <w:rsid w:val="002659D3"/>
    <w:rsid w:val="002663A1"/>
    <w:rsid w:val="002713AA"/>
    <w:rsid w:val="0027201F"/>
    <w:rsid w:val="00272955"/>
    <w:rsid w:val="00273E30"/>
    <w:rsid w:val="00273F00"/>
    <w:rsid w:val="002741D3"/>
    <w:rsid w:val="00274619"/>
    <w:rsid w:val="00276EF7"/>
    <w:rsid w:val="0027748B"/>
    <w:rsid w:val="002775A9"/>
    <w:rsid w:val="00277697"/>
    <w:rsid w:val="00277994"/>
    <w:rsid w:val="0028050C"/>
    <w:rsid w:val="00280ACE"/>
    <w:rsid w:val="00281052"/>
    <w:rsid w:val="00281F92"/>
    <w:rsid w:val="00282138"/>
    <w:rsid w:val="00284EC9"/>
    <w:rsid w:val="002902E0"/>
    <w:rsid w:val="0029147A"/>
    <w:rsid w:val="00292535"/>
    <w:rsid w:val="002941D0"/>
    <w:rsid w:val="002952DB"/>
    <w:rsid w:val="00295F1F"/>
    <w:rsid w:val="00296896"/>
    <w:rsid w:val="002A01D6"/>
    <w:rsid w:val="002A08AA"/>
    <w:rsid w:val="002A1315"/>
    <w:rsid w:val="002A178A"/>
    <w:rsid w:val="002A28FF"/>
    <w:rsid w:val="002A4396"/>
    <w:rsid w:val="002A5095"/>
    <w:rsid w:val="002A5276"/>
    <w:rsid w:val="002A55F3"/>
    <w:rsid w:val="002A605D"/>
    <w:rsid w:val="002A7A8E"/>
    <w:rsid w:val="002A7F05"/>
    <w:rsid w:val="002B01C5"/>
    <w:rsid w:val="002B17A5"/>
    <w:rsid w:val="002B2680"/>
    <w:rsid w:val="002B466F"/>
    <w:rsid w:val="002B47CF"/>
    <w:rsid w:val="002B6E13"/>
    <w:rsid w:val="002B7E7C"/>
    <w:rsid w:val="002C0EDB"/>
    <w:rsid w:val="002C18F9"/>
    <w:rsid w:val="002C2E0C"/>
    <w:rsid w:val="002C3C02"/>
    <w:rsid w:val="002C3F63"/>
    <w:rsid w:val="002C414D"/>
    <w:rsid w:val="002C446F"/>
    <w:rsid w:val="002C673F"/>
    <w:rsid w:val="002C682B"/>
    <w:rsid w:val="002D0723"/>
    <w:rsid w:val="002D282F"/>
    <w:rsid w:val="002D3595"/>
    <w:rsid w:val="002D3B06"/>
    <w:rsid w:val="002D3C16"/>
    <w:rsid w:val="002D5054"/>
    <w:rsid w:val="002D68AD"/>
    <w:rsid w:val="002D746C"/>
    <w:rsid w:val="002E2426"/>
    <w:rsid w:val="002E279E"/>
    <w:rsid w:val="002E2E1A"/>
    <w:rsid w:val="002E3715"/>
    <w:rsid w:val="002E4AE8"/>
    <w:rsid w:val="002E4C7E"/>
    <w:rsid w:val="002E530B"/>
    <w:rsid w:val="002E621F"/>
    <w:rsid w:val="002E6774"/>
    <w:rsid w:val="002F107E"/>
    <w:rsid w:val="002F28D3"/>
    <w:rsid w:val="002F2E89"/>
    <w:rsid w:val="002F7070"/>
    <w:rsid w:val="002F7E90"/>
    <w:rsid w:val="00301670"/>
    <w:rsid w:val="00301ABC"/>
    <w:rsid w:val="00301F23"/>
    <w:rsid w:val="00302174"/>
    <w:rsid w:val="00303E64"/>
    <w:rsid w:val="00304C12"/>
    <w:rsid w:val="00305C70"/>
    <w:rsid w:val="00305CAF"/>
    <w:rsid w:val="00305CC5"/>
    <w:rsid w:val="0030638B"/>
    <w:rsid w:val="0030664D"/>
    <w:rsid w:val="00310FF2"/>
    <w:rsid w:val="003112AD"/>
    <w:rsid w:val="00315BF9"/>
    <w:rsid w:val="003161D1"/>
    <w:rsid w:val="00316357"/>
    <w:rsid w:val="00316A65"/>
    <w:rsid w:val="003176D1"/>
    <w:rsid w:val="003202BF"/>
    <w:rsid w:val="0032228B"/>
    <w:rsid w:val="00322807"/>
    <w:rsid w:val="00322E2A"/>
    <w:rsid w:val="003236FF"/>
    <w:rsid w:val="003261F9"/>
    <w:rsid w:val="0033342B"/>
    <w:rsid w:val="00334553"/>
    <w:rsid w:val="00334DE1"/>
    <w:rsid w:val="0033517F"/>
    <w:rsid w:val="0033534C"/>
    <w:rsid w:val="003357C2"/>
    <w:rsid w:val="00335D6B"/>
    <w:rsid w:val="00335F1F"/>
    <w:rsid w:val="00336ABE"/>
    <w:rsid w:val="00336DE0"/>
    <w:rsid w:val="00337A32"/>
    <w:rsid w:val="00340D0C"/>
    <w:rsid w:val="0034101B"/>
    <w:rsid w:val="003415EC"/>
    <w:rsid w:val="003416B6"/>
    <w:rsid w:val="00342B4C"/>
    <w:rsid w:val="00343542"/>
    <w:rsid w:val="00343965"/>
    <w:rsid w:val="00343BCB"/>
    <w:rsid w:val="0034669F"/>
    <w:rsid w:val="00351181"/>
    <w:rsid w:val="00357037"/>
    <w:rsid w:val="00360CB2"/>
    <w:rsid w:val="0036148B"/>
    <w:rsid w:val="0036183E"/>
    <w:rsid w:val="003623F6"/>
    <w:rsid w:val="0036284F"/>
    <w:rsid w:val="00362E29"/>
    <w:rsid w:val="00364474"/>
    <w:rsid w:val="003646F4"/>
    <w:rsid w:val="00364DCB"/>
    <w:rsid w:val="00366E9C"/>
    <w:rsid w:val="003706A4"/>
    <w:rsid w:val="00370766"/>
    <w:rsid w:val="0037154A"/>
    <w:rsid w:val="003728A0"/>
    <w:rsid w:val="00375A2D"/>
    <w:rsid w:val="003769B2"/>
    <w:rsid w:val="00376D18"/>
    <w:rsid w:val="00377730"/>
    <w:rsid w:val="00377DDB"/>
    <w:rsid w:val="00380174"/>
    <w:rsid w:val="003807F5"/>
    <w:rsid w:val="00381F93"/>
    <w:rsid w:val="00382D5A"/>
    <w:rsid w:val="00384E31"/>
    <w:rsid w:val="00385925"/>
    <w:rsid w:val="003870A1"/>
    <w:rsid w:val="00387A7A"/>
    <w:rsid w:val="00390B50"/>
    <w:rsid w:val="0039166B"/>
    <w:rsid w:val="00391BB3"/>
    <w:rsid w:val="00394BF0"/>
    <w:rsid w:val="00395283"/>
    <w:rsid w:val="00395934"/>
    <w:rsid w:val="00395DDC"/>
    <w:rsid w:val="00395E23"/>
    <w:rsid w:val="00397867"/>
    <w:rsid w:val="003A14DB"/>
    <w:rsid w:val="003A32D9"/>
    <w:rsid w:val="003A3F58"/>
    <w:rsid w:val="003A5719"/>
    <w:rsid w:val="003A583C"/>
    <w:rsid w:val="003A5D4F"/>
    <w:rsid w:val="003A5F06"/>
    <w:rsid w:val="003A63DC"/>
    <w:rsid w:val="003A6BFB"/>
    <w:rsid w:val="003A6EAE"/>
    <w:rsid w:val="003B0364"/>
    <w:rsid w:val="003B2A0A"/>
    <w:rsid w:val="003B377A"/>
    <w:rsid w:val="003B4097"/>
    <w:rsid w:val="003B4D16"/>
    <w:rsid w:val="003C0E3E"/>
    <w:rsid w:val="003C142D"/>
    <w:rsid w:val="003C1618"/>
    <w:rsid w:val="003C1BEA"/>
    <w:rsid w:val="003C2A41"/>
    <w:rsid w:val="003C31FC"/>
    <w:rsid w:val="003C42DD"/>
    <w:rsid w:val="003C7272"/>
    <w:rsid w:val="003D09A2"/>
    <w:rsid w:val="003D361E"/>
    <w:rsid w:val="003D466C"/>
    <w:rsid w:val="003D65D7"/>
    <w:rsid w:val="003D6AC4"/>
    <w:rsid w:val="003D6BA2"/>
    <w:rsid w:val="003E479A"/>
    <w:rsid w:val="003E5B75"/>
    <w:rsid w:val="003E682D"/>
    <w:rsid w:val="003E77FF"/>
    <w:rsid w:val="003E788B"/>
    <w:rsid w:val="003E7DC5"/>
    <w:rsid w:val="003F00D2"/>
    <w:rsid w:val="003F1270"/>
    <w:rsid w:val="003F1413"/>
    <w:rsid w:val="003F18D5"/>
    <w:rsid w:val="003F282C"/>
    <w:rsid w:val="003F372B"/>
    <w:rsid w:val="003F5858"/>
    <w:rsid w:val="003F5C11"/>
    <w:rsid w:val="003F61E3"/>
    <w:rsid w:val="003F6B20"/>
    <w:rsid w:val="0040093A"/>
    <w:rsid w:val="00403B6C"/>
    <w:rsid w:val="00403D8E"/>
    <w:rsid w:val="004047D3"/>
    <w:rsid w:val="00405B2A"/>
    <w:rsid w:val="00406D2A"/>
    <w:rsid w:val="0041018D"/>
    <w:rsid w:val="00410A62"/>
    <w:rsid w:val="00411F64"/>
    <w:rsid w:val="0041200F"/>
    <w:rsid w:val="00413053"/>
    <w:rsid w:val="004147FD"/>
    <w:rsid w:val="00415532"/>
    <w:rsid w:val="00415B41"/>
    <w:rsid w:val="00415C20"/>
    <w:rsid w:val="00417D4E"/>
    <w:rsid w:val="00422EC0"/>
    <w:rsid w:val="0042460F"/>
    <w:rsid w:val="00424A0D"/>
    <w:rsid w:val="004260A6"/>
    <w:rsid w:val="00426C9E"/>
    <w:rsid w:val="00433420"/>
    <w:rsid w:val="00436C8D"/>
    <w:rsid w:val="00441651"/>
    <w:rsid w:val="00442F3F"/>
    <w:rsid w:val="0044506B"/>
    <w:rsid w:val="00445367"/>
    <w:rsid w:val="00445B57"/>
    <w:rsid w:val="00450132"/>
    <w:rsid w:val="00450841"/>
    <w:rsid w:val="00452940"/>
    <w:rsid w:val="0045387E"/>
    <w:rsid w:val="004542E7"/>
    <w:rsid w:val="00462282"/>
    <w:rsid w:val="0046710F"/>
    <w:rsid w:val="00470351"/>
    <w:rsid w:val="0047168D"/>
    <w:rsid w:val="00472470"/>
    <w:rsid w:val="00473760"/>
    <w:rsid w:val="004738DE"/>
    <w:rsid w:val="00473AFF"/>
    <w:rsid w:val="00474382"/>
    <w:rsid w:val="00474CFF"/>
    <w:rsid w:val="0047528E"/>
    <w:rsid w:val="00480620"/>
    <w:rsid w:val="00480F5E"/>
    <w:rsid w:val="0048382C"/>
    <w:rsid w:val="0048397C"/>
    <w:rsid w:val="00485038"/>
    <w:rsid w:val="0048557F"/>
    <w:rsid w:val="00485F9B"/>
    <w:rsid w:val="00487312"/>
    <w:rsid w:val="004918EF"/>
    <w:rsid w:val="00491F51"/>
    <w:rsid w:val="00492030"/>
    <w:rsid w:val="00492327"/>
    <w:rsid w:val="0049235A"/>
    <w:rsid w:val="00494185"/>
    <w:rsid w:val="00494DDB"/>
    <w:rsid w:val="0049506D"/>
    <w:rsid w:val="0049796B"/>
    <w:rsid w:val="004A1FA2"/>
    <w:rsid w:val="004A3990"/>
    <w:rsid w:val="004A4EB0"/>
    <w:rsid w:val="004A6530"/>
    <w:rsid w:val="004A6658"/>
    <w:rsid w:val="004A6EF0"/>
    <w:rsid w:val="004B01E1"/>
    <w:rsid w:val="004B0D17"/>
    <w:rsid w:val="004B110C"/>
    <w:rsid w:val="004B1B48"/>
    <w:rsid w:val="004B2A6F"/>
    <w:rsid w:val="004B51E1"/>
    <w:rsid w:val="004B655F"/>
    <w:rsid w:val="004C0118"/>
    <w:rsid w:val="004C19F5"/>
    <w:rsid w:val="004C1C71"/>
    <w:rsid w:val="004C30DF"/>
    <w:rsid w:val="004C59BD"/>
    <w:rsid w:val="004C5A4B"/>
    <w:rsid w:val="004C5A66"/>
    <w:rsid w:val="004C67A9"/>
    <w:rsid w:val="004D1199"/>
    <w:rsid w:val="004D128C"/>
    <w:rsid w:val="004D1E35"/>
    <w:rsid w:val="004D2661"/>
    <w:rsid w:val="004D273E"/>
    <w:rsid w:val="004D2751"/>
    <w:rsid w:val="004D2E94"/>
    <w:rsid w:val="004D3883"/>
    <w:rsid w:val="004D5C58"/>
    <w:rsid w:val="004D6B29"/>
    <w:rsid w:val="004D6D2B"/>
    <w:rsid w:val="004D705D"/>
    <w:rsid w:val="004E03F7"/>
    <w:rsid w:val="004E2C6E"/>
    <w:rsid w:val="004E339C"/>
    <w:rsid w:val="004E4114"/>
    <w:rsid w:val="004E54E4"/>
    <w:rsid w:val="004E59FA"/>
    <w:rsid w:val="004E5FAA"/>
    <w:rsid w:val="004E6039"/>
    <w:rsid w:val="004E7EB0"/>
    <w:rsid w:val="004F113F"/>
    <w:rsid w:val="004F1849"/>
    <w:rsid w:val="004F348C"/>
    <w:rsid w:val="004F7D2E"/>
    <w:rsid w:val="004F7E58"/>
    <w:rsid w:val="00501306"/>
    <w:rsid w:val="00501C76"/>
    <w:rsid w:val="00503ACB"/>
    <w:rsid w:val="00503EB1"/>
    <w:rsid w:val="00506484"/>
    <w:rsid w:val="0050760C"/>
    <w:rsid w:val="00507C37"/>
    <w:rsid w:val="00510722"/>
    <w:rsid w:val="0051376C"/>
    <w:rsid w:val="0051417B"/>
    <w:rsid w:val="00514ABE"/>
    <w:rsid w:val="0051797F"/>
    <w:rsid w:val="0052155B"/>
    <w:rsid w:val="005219F7"/>
    <w:rsid w:val="005235E8"/>
    <w:rsid w:val="005250EA"/>
    <w:rsid w:val="00525882"/>
    <w:rsid w:val="0052762C"/>
    <w:rsid w:val="00531D51"/>
    <w:rsid w:val="00531E43"/>
    <w:rsid w:val="00532EAA"/>
    <w:rsid w:val="005334E9"/>
    <w:rsid w:val="0053414F"/>
    <w:rsid w:val="00534F3E"/>
    <w:rsid w:val="0053695E"/>
    <w:rsid w:val="0054022C"/>
    <w:rsid w:val="005415ED"/>
    <w:rsid w:val="0054359C"/>
    <w:rsid w:val="00544A5F"/>
    <w:rsid w:val="0054618F"/>
    <w:rsid w:val="00551231"/>
    <w:rsid w:val="005512A5"/>
    <w:rsid w:val="00551CEB"/>
    <w:rsid w:val="0055399B"/>
    <w:rsid w:val="00553CDF"/>
    <w:rsid w:val="00554DB1"/>
    <w:rsid w:val="0056112D"/>
    <w:rsid w:val="0056230A"/>
    <w:rsid w:val="0056650C"/>
    <w:rsid w:val="005706FE"/>
    <w:rsid w:val="005717EA"/>
    <w:rsid w:val="00571808"/>
    <w:rsid w:val="00573451"/>
    <w:rsid w:val="005744A6"/>
    <w:rsid w:val="00575583"/>
    <w:rsid w:val="005763EE"/>
    <w:rsid w:val="0057648D"/>
    <w:rsid w:val="00576D82"/>
    <w:rsid w:val="00577A18"/>
    <w:rsid w:val="00582532"/>
    <w:rsid w:val="00584221"/>
    <w:rsid w:val="00584C2A"/>
    <w:rsid w:val="00585013"/>
    <w:rsid w:val="00586FE1"/>
    <w:rsid w:val="00587F7A"/>
    <w:rsid w:val="00591885"/>
    <w:rsid w:val="00593EA2"/>
    <w:rsid w:val="00595286"/>
    <w:rsid w:val="00596353"/>
    <w:rsid w:val="00596B03"/>
    <w:rsid w:val="00597823"/>
    <w:rsid w:val="00597B97"/>
    <w:rsid w:val="00597EB1"/>
    <w:rsid w:val="005A09AE"/>
    <w:rsid w:val="005A11EA"/>
    <w:rsid w:val="005A2BA5"/>
    <w:rsid w:val="005A2C15"/>
    <w:rsid w:val="005A3F65"/>
    <w:rsid w:val="005A4306"/>
    <w:rsid w:val="005A7338"/>
    <w:rsid w:val="005A7A1B"/>
    <w:rsid w:val="005B03B4"/>
    <w:rsid w:val="005B289A"/>
    <w:rsid w:val="005B389B"/>
    <w:rsid w:val="005B44F0"/>
    <w:rsid w:val="005B4561"/>
    <w:rsid w:val="005B4F88"/>
    <w:rsid w:val="005B7580"/>
    <w:rsid w:val="005B77F5"/>
    <w:rsid w:val="005C4823"/>
    <w:rsid w:val="005C780B"/>
    <w:rsid w:val="005C79EA"/>
    <w:rsid w:val="005D123D"/>
    <w:rsid w:val="005D2B61"/>
    <w:rsid w:val="005D3E2A"/>
    <w:rsid w:val="005D5000"/>
    <w:rsid w:val="005D50D8"/>
    <w:rsid w:val="005D6D0C"/>
    <w:rsid w:val="005E07DB"/>
    <w:rsid w:val="005E1640"/>
    <w:rsid w:val="005E1A74"/>
    <w:rsid w:val="005E1A9C"/>
    <w:rsid w:val="005E1FE8"/>
    <w:rsid w:val="005E2550"/>
    <w:rsid w:val="005E3376"/>
    <w:rsid w:val="005E4016"/>
    <w:rsid w:val="005E4AB9"/>
    <w:rsid w:val="005E53A6"/>
    <w:rsid w:val="005E5739"/>
    <w:rsid w:val="005E5D02"/>
    <w:rsid w:val="005F0C48"/>
    <w:rsid w:val="005F267B"/>
    <w:rsid w:val="005F2E13"/>
    <w:rsid w:val="005F3E47"/>
    <w:rsid w:val="005F7BAC"/>
    <w:rsid w:val="005F7E37"/>
    <w:rsid w:val="00601367"/>
    <w:rsid w:val="00601469"/>
    <w:rsid w:val="006019A3"/>
    <w:rsid w:val="0060217B"/>
    <w:rsid w:val="00605FA5"/>
    <w:rsid w:val="00606BAB"/>
    <w:rsid w:val="00606FC1"/>
    <w:rsid w:val="00606FE7"/>
    <w:rsid w:val="00607678"/>
    <w:rsid w:val="0061076B"/>
    <w:rsid w:val="00610CA3"/>
    <w:rsid w:val="00610E4D"/>
    <w:rsid w:val="00611ADA"/>
    <w:rsid w:val="0061219A"/>
    <w:rsid w:val="0061502D"/>
    <w:rsid w:val="0062096C"/>
    <w:rsid w:val="0062096E"/>
    <w:rsid w:val="00621711"/>
    <w:rsid w:val="00621E3D"/>
    <w:rsid w:val="0062381B"/>
    <w:rsid w:val="00623A37"/>
    <w:rsid w:val="00626496"/>
    <w:rsid w:val="006305ED"/>
    <w:rsid w:val="0063121C"/>
    <w:rsid w:val="00631DD2"/>
    <w:rsid w:val="00632C39"/>
    <w:rsid w:val="00634446"/>
    <w:rsid w:val="00634F62"/>
    <w:rsid w:val="00635007"/>
    <w:rsid w:val="006363B1"/>
    <w:rsid w:val="00636C6C"/>
    <w:rsid w:val="00640106"/>
    <w:rsid w:val="00642640"/>
    <w:rsid w:val="00642F8B"/>
    <w:rsid w:val="00642FB4"/>
    <w:rsid w:val="00643707"/>
    <w:rsid w:val="0064374D"/>
    <w:rsid w:val="006442E8"/>
    <w:rsid w:val="0064714C"/>
    <w:rsid w:val="0064727F"/>
    <w:rsid w:val="00650994"/>
    <w:rsid w:val="00650D19"/>
    <w:rsid w:val="006513DE"/>
    <w:rsid w:val="00655387"/>
    <w:rsid w:val="00656F13"/>
    <w:rsid w:val="00660B13"/>
    <w:rsid w:val="00660CC8"/>
    <w:rsid w:val="00663441"/>
    <w:rsid w:val="006636D1"/>
    <w:rsid w:val="006641BC"/>
    <w:rsid w:val="0066490F"/>
    <w:rsid w:val="00665E87"/>
    <w:rsid w:val="0067097D"/>
    <w:rsid w:val="00672021"/>
    <w:rsid w:val="006755A6"/>
    <w:rsid w:val="006758BA"/>
    <w:rsid w:val="00675E96"/>
    <w:rsid w:val="00680507"/>
    <w:rsid w:val="006834B8"/>
    <w:rsid w:val="00684162"/>
    <w:rsid w:val="00690CFE"/>
    <w:rsid w:val="006918E3"/>
    <w:rsid w:val="00691D00"/>
    <w:rsid w:val="00692496"/>
    <w:rsid w:val="0069256E"/>
    <w:rsid w:val="006933FB"/>
    <w:rsid w:val="006936E3"/>
    <w:rsid w:val="00694745"/>
    <w:rsid w:val="00695A02"/>
    <w:rsid w:val="00695C59"/>
    <w:rsid w:val="0069757E"/>
    <w:rsid w:val="006975EF"/>
    <w:rsid w:val="00697D7C"/>
    <w:rsid w:val="00697E3E"/>
    <w:rsid w:val="006A00FC"/>
    <w:rsid w:val="006A1149"/>
    <w:rsid w:val="006A1D32"/>
    <w:rsid w:val="006A44C0"/>
    <w:rsid w:val="006A51EC"/>
    <w:rsid w:val="006A7BB8"/>
    <w:rsid w:val="006A7E0B"/>
    <w:rsid w:val="006B0AF9"/>
    <w:rsid w:val="006B28C9"/>
    <w:rsid w:val="006B2972"/>
    <w:rsid w:val="006B2AAC"/>
    <w:rsid w:val="006B3A18"/>
    <w:rsid w:val="006B44C5"/>
    <w:rsid w:val="006B4A7E"/>
    <w:rsid w:val="006B5AF8"/>
    <w:rsid w:val="006B6128"/>
    <w:rsid w:val="006B77E9"/>
    <w:rsid w:val="006B7DE3"/>
    <w:rsid w:val="006C1790"/>
    <w:rsid w:val="006C2697"/>
    <w:rsid w:val="006C348D"/>
    <w:rsid w:val="006C5379"/>
    <w:rsid w:val="006C5A1B"/>
    <w:rsid w:val="006C5EDF"/>
    <w:rsid w:val="006C792E"/>
    <w:rsid w:val="006C7E7A"/>
    <w:rsid w:val="006D0E1C"/>
    <w:rsid w:val="006D104D"/>
    <w:rsid w:val="006D12F2"/>
    <w:rsid w:val="006D1646"/>
    <w:rsid w:val="006D2128"/>
    <w:rsid w:val="006D2372"/>
    <w:rsid w:val="006D24D0"/>
    <w:rsid w:val="006D42F6"/>
    <w:rsid w:val="006D68A4"/>
    <w:rsid w:val="006D76B1"/>
    <w:rsid w:val="006E0665"/>
    <w:rsid w:val="006E0E6D"/>
    <w:rsid w:val="006E22C4"/>
    <w:rsid w:val="006E2578"/>
    <w:rsid w:val="006E3411"/>
    <w:rsid w:val="006E361A"/>
    <w:rsid w:val="006E4A1B"/>
    <w:rsid w:val="006E4D76"/>
    <w:rsid w:val="006E5262"/>
    <w:rsid w:val="006E62CC"/>
    <w:rsid w:val="006E6590"/>
    <w:rsid w:val="006E7EEF"/>
    <w:rsid w:val="006E7F0F"/>
    <w:rsid w:val="006F02F5"/>
    <w:rsid w:val="006F297D"/>
    <w:rsid w:val="006F4180"/>
    <w:rsid w:val="006F5791"/>
    <w:rsid w:val="006F660B"/>
    <w:rsid w:val="006F7629"/>
    <w:rsid w:val="0070064D"/>
    <w:rsid w:val="00701872"/>
    <w:rsid w:val="007032B9"/>
    <w:rsid w:val="00703AEA"/>
    <w:rsid w:val="00703E59"/>
    <w:rsid w:val="00705017"/>
    <w:rsid w:val="00705234"/>
    <w:rsid w:val="007078CF"/>
    <w:rsid w:val="0071020F"/>
    <w:rsid w:val="00710266"/>
    <w:rsid w:val="00710F76"/>
    <w:rsid w:val="00712DF8"/>
    <w:rsid w:val="00713F27"/>
    <w:rsid w:val="00714185"/>
    <w:rsid w:val="00714F51"/>
    <w:rsid w:val="007154FC"/>
    <w:rsid w:val="00716F9D"/>
    <w:rsid w:val="007172C9"/>
    <w:rsid w:val="0072137F"/>
    <w:rsid w:val="0072212B"/>
    <w:rsid w:val="00722B91"/>
    <w:rsid w:val="00723404"/>
    <w:rsid w:val="00723941"/>
    <w:rsid w:val="00723E51"/>
    <w:rsid w:val="00724DAB"/>
    <w:rsid w:val="00725662"/>
    <w:rsid w:val="007266E8"/>
    <w:rsid w:val="00726E43"/>
    <w:rsid w:val="00727AA5"/>
    <w:rsid w:val="0073039D"/>
    <w:rsid w:val="0073073D"/>
    <w:rsid w:val="007318F5"/>
    <w:rsid w:val="00733332"/>
    <w:rsid w:val="00734396"/>
    <w:rsid w:val="00735026"/>
    <w:rsid w:val="007352E1"/>
    <w:rsid w:val="00735B9C"/>
    <w:rsid w:val="00736322"/>
    <w:rsid w:val="00736914"/>
    <w:rsid w:val="00740779"/>
    <w:rsid w:val="00741DF7"/>
    <w:rsid w:val="00742E92"/>
    <w:rsid w:val="00743046"/>
    <w:rsid w:val="00743097"/>
    <w:rsid w:val="007430E1"/>
    <w:rsid w:val="0074323B"/>
    <w:rsid w:val="00743258"/>
    <w:rsid w:val="007436F7"/>
    <w:rsid w:val="00743A46"/>
    <w:rsid w:val="00743FB9"/>
    <w:rsid w:val="007450B3"/>
    <w:rsid w:val="007452E0"/>
    <w:rsid w:val="007452FC"/>
    <w:rsid w:val="0074632D"/>
    <w:rsid w:val="00750314"/>
    <w:rsid w:val="00750DB4"/>
    <w:rsid w:val="00750DE3"/>
    <w:rsid w:val="00753B03"/>
    <w:rsid w:val="00754CB4"/>
    <w:rsid w:val="007600C1"/>
    <w:rsid w:val="00761536"/>
    <w:rsid w:val="00761661"/>
    <w:rsid w:val="00763882"/>
    <w:rsid w:val="00763D18"/>
    <w:rsid w:val="0076469E"/>
    <w:rsid w:val="00770A8E"/>
    <w:rsid w:val="00772235"/>
    <w:rsid w:val="00773A28"/>
    <w:rsid w:val="0077415E"/>
    <w:rsid w:val="00774E20"/>
    <w:rsid w:val="00781B6F"/>
    <w:rsid w:val="00783E55"/>
    <w:rsid w:val="00784A0D"/>
    <w:rsid w:val="007873FD"/>
    <w:rsid w:val="00787EE1"/>
    <w:rsid w:val="007908E5"/>
    <w:rsid w:val="00791911"/>
    <w:rsid w:val="007922BC"/>
    <w:rsid w:val="00793F7F"/>
    <w:rsid w:val="00795518"/>
    <w:rsid w:val="007958FC"/>
    <w:rsid w:val="00796488"/>
    <w:rsid w:val="0079672A"/>
    <w:rsid w:val="00796DA5"/>
    <w:rsid w:val="007A241B"/>
    <w:rsid w:val="007A2720"/>
    <w:rsid w:val="007A30F9"/>
    <w:rsid w:val="007A4597"/>
    <w:rsid w:val="007A495E"/>
    <w:rsid w:val="007A4A46"/>
    <w:rsid w:val="007A5861"/>
    <w:rsid w:val="007A58A0"/>
    <w:rsid w:val="007B03AD"/>
    <w:rsid w:val="007B17BE"/>
    <w:rsid w:val="007B1BD0"/>
    <w:rsid w:val="007B24FC"/>
    <w:rsid w:val="007B2BA1"/>
    <w:rsid w:val="007B452B"/>
    <w:rsid w:val="007B63E0"/>
    <w:rsid w:val="007B6A00"/>
    <w:rsid w:val="007B6BCF"/>
    <w:rsid w:val="007C00CB"/>
    <w:rsid w:val="007C1595"/>
    <w:rsid w:val="007C1BA4"/>
    <w:rsid w:val="007C2098"/>
    <w:rsid w:val="007C21D3"/>
    <w:rsid w:val="007C2899"/>
    <w:rsid w:val="007C3D93"/>
    <w:rsid w:val="007D1EAC"/>
    <w:rsid w:val="007D3372"/>
    <w:rsid w:val="007D7EC2"/>
    <w:rsid w:val="007E0491"/>
    <w:rsid w:val="007E3C61"/>
    <w:rsid w:val="007E5E72"/>
    <w:rsid w:val="007E5ED0"/>
    <w:rsid w:val="007F0040"/>
    <w:rsid w:val="007F065B"/>
    <w:rsid w:val="007F0A2F"/>
    <w:rsid w:val="007F279B"/>
    <w:rsid w:val="007F2890"/>
    <w:rsid w:val="007F3256"/>
    <w:rsid w:val="007F3397"/>
    <w:rsid w:val="007F469C"/>
    <w:rsid w:val="007F5C98"/>
    <w:rsid w:val="007F630D"/>
    <w:rsid w:val="007F7D73"/>
    <w:rsid w:val="00800BB9"/>
    <w:rsid w:val="00803913"/>
    <w:rsid w:val="008044C1"/>
    <w:rsid w:val="008075AC"/>
    <w:rsid w:val="00810C82"/>
    <w:rsid w:val="008140F0"/>
    <w:rsid w:val="00814F89"/>
    <w:rsid w:val="0081552D"/>
    <w:rsid w:val="00815ED2"/>
    <w:rsid w:val="00815EE2"/>
    <w:rsid w:val="00817C86"/>
    <w:rsid w:val="008202FA"/>
    <w:rsid w:val="00820CCC"/>
    <w:rsid w:val="008213EE"/>
    <w:rsid w:val="00822351"/>
    <w:rsid w:val="0082298A"/>
    <w:rsid w:val="00822B8C"/>
    <w:rsid w:val="00824E9C"/>
    <w:rsid w:val="00825E79"/>
    <w:rsid w:val="00827466"/>
    <w:rsid w:val="00827865"/>
    <w:rsid w:val="00830114"/>
    <w:rsid w:val="008301C9"/>
    <w:rsid w:val="00831129"/>
    <w:rsid w:val="00836171"/>
    <w:rsid w:val="00836780"/>
    <w:rsid w:val="00840A42"/>
    <w:rsid w:val="008426CD"/>
    <w:rsid w:val="00842980"/>
    <w:rsid w:val="00842E32"/>
    <w:rsid w:val="00844177"/>
    <w:rsid w:val="008449B5"/>
    <w:rsid w:val="008508B3"/>
    <w:rsid w:val="00850A09"/>
    <w:rsid w:val="0085279C"/>
    <w:rsid w:val="00853573"/>
    <w:rsid w:val="00853918"/>
    <w:rsid w:val="00853F8A"/>
    <w:rsid w:val="00855101"/>
    <w:rsid w:val="00855A94"/>
    <w:rsid w:val="00855AD9"/>
    <w:rsid w:val="00856FC7"/>
    <w:rsid w:val="0085736B"/>
    <w:rsid w:val="0085783D"/>
    <w:rsid w:val="00857C02"/>
    <w:rsid w:val="00857F5E"/>
    <w:rsid w:val="008602B5"/>
    <w:rsid w:val="00860F4E"/>
    <w:rsid w:val="0086212B"/>
    <w:rsid w:val="00862A76"/>
    <w:rsid w:val="00862AC4"/>
    <w:rsid w:val="008637D6"/>
    <w:rsid w:val="00863C0E"/>
    <w:rsid w:val="008644BB"/>
    <w:rsid w:val="00865D58"/>
    <w:rsid w:val="00867288"/>
    <w:rsid w:val="0087063F"/>
    <w:rsid w:val="0087120B"/>
    <w:rsid w:val="0087174F"/>
    <w:rsid w:val="0087361D"/>
    <w:rsid w:val="00873B65"/>
    <w:rsid w:val="00875AC5"/>
    <w:rsid w:val="0087689D"/>
    <w:rsid w:val="0087723E"/>
    <w:rsid w:val="00877B75"/>
    <w:rsid w:val="008820A9"/>
    <w:rsid w:val="008824FE"/>
    <w:rsid w:val="0088260E"/>
    <w:rsid w:val="008840C6"/>
    <w:rsid w:val="00884FB0"/>
    <w:rsid w:val="008859BD"/>
    <w:rsid w:val="0088614E"/>
    <w:rsid w:val="00886652"/>
    <w:rsid w:val="00886829"/>
    <w:rsid w:val="008904CB"/>
    <w:rsid w:val="00890FEA"/>
    <w:rsid w:val="008922CD"/>
    <w:rsid w:val="00893346"/>
    <w:rsid w:val="00893C5D"/>
    <w:rsid w:val="008946CE"/>
    <w:rsid w:val="0089489E"/>
    <w:rsid w:val="00894C40"/>
    <w:rsid w:val="00897766"/>
    <w:rsid w:val="00897AC3"/>
    <w:rsid w:val="00897C5B"/>
    <w:rsid w:val="008A076D"/>
    <w:rsid w:val="008A1DBB"/>
    <w:rsid w:val="008A2254"/>
    <w:rsid w:val="008A2660"/>
    <w:rsid w:val="008A2FD5"/>
    <w:rsid w:val="008A4613"/>
    <w:rsid w:val="008A4655"/>
    <w:rsid w:val="008A505B"/>
    <w:rsid w:val="008A6A6A"/>
    <w:rsid w:val="008B2290"/>
    <w:rsid w:val="008B64E4"/>
    <w:rsid w:val="008B65F8"/>
    <w:rsid w:val="008B6873"/>
    <w:rsid w:val="008B6938"/>
    <w:rsid w:val="008C0630"/>
    <w:rsid w:val="008C0E4D"/>
    <w:rsid w:val="008C4577"/>
    <w:rsid w:val="008C46B0"/>
    <w:rsid w:val="008C4A02"/>
    <w:rsid w:val="008C517C"/>
    <w:rsid w:val="008C5454"/>
    <w:rsid w:val="008C7A97"/>
    <w:rsid w:val="008D0120"/>
    <w:rsid w:val="008D3EBC"/>
    <w:rsid w:val="008D63D2"/>
    <w:rsid w:val="008D7597"/>
    <w:rsid w:val="008E0325"/>
    <w:rsid w:val="008E04D8"/>
    <w:rsid w:val="008E072E"/>
    <w:rsid w:val="008E15C0"/>
    <w:rsid w:val="008E2A8E"/>
    <w:rsid w:val="008E2CAA"/>
    <w:rsid w:val="008E2FB2"/>
    <w:rsid w:val="008E2FBE"/>
    <w:rsid w:val="008E3AF8"/>
    <w:rsid w:val="008E5137"/>
    <w:rsid w:val="008E5909"/>
    <w:rsid w:val="008E60F2"/>
    <w:rsid w:val="008E74A5"/>
    <w:rsid w:val="008E7F4D"/>
    <w:rsid w:val="008F0389"/>
    <w:rsid w:val="008F3D40"/>
    <w:rsid w:val="008F6404"/>
    <w:rsid w:val="008F68DC"/>
    <w:rsid w:val="008F7D26"/>
    <w:rsid w:val="008F7F10"/>
    <w:rsid w:val="00900DAF"/>
    <w:rsid w:val="0090129F"/>
    <w:rsid w:val="00902EDF"/>
    <w:rsid w:val="00904772"/>
    <w:rsid w:val="00904F85"/>
    <w:rsid w:val="00905629"/>
    <w:rsid w:val="00906463"/>
    <w:rsid w:val="00907079"/>
    <w:rsid w:val="009073D9"/>
    <w:rsid w:val="00907942"/>
    <w:rsid w:val="00907F0D"/>
    <w:rsid w:val="00912C31"/>
    <w:rsid w:val="00915E1D"/>
    <w:rsid w:val="00916D6D"/>
    <w:rsid w:val="00917989"/>
    <w:rsid w:val="009205DF"/>
    <w:rsid w:val="0092146A"/>
    <w:rsid w:val="0092283D"/>
    <w:rsid w:val="00923232"/>
    <w:rsid w:val="00923733"/>
    <w:rsid w:val="00923CDD"/>
    <w:rsid w:val="00925149"/>
    <w:rsid w:val="0092653E"/>
    <w:rsid w:val="009316D2"/>
    <w:rsid w:val="0093189F"/>
    <w:rsid w:val="00932C06"/>
    <w:rsid w:val="0093626D"/>
    <w:rsid w:val="0093753E"/>
    <w:rsid w:val="00940325"/>
    <w:rsid w:val="00940F5F"/>
    <w:rsid w:val="00943BAA"/>
    <w:rsid w:val="0094417F"/>
    <w:rsid w:val="00946366"/>
    <w:rsid w:val="00946EAC"/>
    <w:rsid w:val="00951BF9"/>
    <w:rsid w:val="00956008"/>
    <w:rsid w:val="009567B1"/>
    <w:rsid w:val="00960B03"/>
    <w:rsid w:val="00962D54"/>
    <w:rsid w:val="009635D1"/>
    <w:rsid w:val="00964AA7"/>
    <w:rsid w:val="00965DA8"/>
    <w:rsid w:val="0096727F"/>
    <w:rsid w:val="00967E1C"/>
    <w:rsid w:val="00973033"/>
    <w:rsid w:val="009752E7"/>
    <w:rsid w:val="00976394"/>
    <w:rsid w:val="009765E1"/>
    <w:rsid w:val="00977D6E"/>
    <w:rsid w:val="00980CF6"/>
    <w:rsid w:val="00980F87"/>
    <w:rsid w:val="00981728"/>
    <w:rsid w:val="00982ED1"/>
    <w:rsid w:val="00984CBE"/>
    <w:rsid w:val="00986042"/>
    <w:rsid w:val="00987120"/>
    <w:rsid w:val="009913D6"/>
    <w:rsid w:val="00992497"/>
    <w:rsid w:val="00993116"/>
    <w:rsid w:val="00994859"/>
    <w:rsid w:val="00994E47"/>
    <w:rsid w:val="00995CA7"/>
    <w:rsid w:val="00996188"/>
    <w:rsid w:val="00996A35"/>
    <w:rsid w:val="009A2DD2"/>
    <w:rsid w:val="009A51E7"/>
    <w:rsid w:val="009A521E"/>
    <w:rsid w:val="009B13EA"/>
    <w:rsid w:val="009B7BBD"/>
    <w:rsid w:val="009C0011"/>
    <w:rsid w:val="009C027E"/>
    <w:rsid w:val="009C1C06"/>
    <w:rsid w:val="009C236A"/>
    <w:rsid w:val="009C2632"/>
    <w:rsid w:val="009C2D24"/>
    <w:rsid w:val="009C3127"/>
    <w:rsid w:val="009C3CAE"/>
    <w:rsid w:val="009C3CB8"/>
    <w:rsid w:val="009C5621"/>
    <w:rsid w:val="009C6741"/>
    <w:rsid w:val="009C78B3"/>
    <w:rsid w:val="009D1A4C"/>
    <w:rsid w:val="009D2995"/>
    <w:rsid w:val="009D40BF"/>
    <w:rsid w:val="009D500E"/>
    <w:rsid w:val="009D51D1"/>
    <w:rsid w:val="009D55DD"/>
    <w:rsid w:val="009D649A"/>
    <w:rsid w:val="009E060E"/>
    <w:rsid w:val="009E161A"/>
    <w:rsid w:val="009E2898"/>
    <w:rsid w:val="009E3211"/>
    <w:rsid w:val="009E6199"/>
    <w:rsid w:val="009E6B52"/>
    <w:rsid w:val="009E7176"/>
    <w:rsid w:val="009F3649"/>
    <w:rsid w:val="009F372E"/>
    <w:rsid w:val="009F3C02"/>
    <w:rsid w:val="009F3EDE"/>
    <w:rsid w:val="009F41AE"/>
    <w:rsid w:val="009F55BA"/>
    <w:rsid w:val="009F58A4"/>
    <w:rsid w:val="009F5BB4"/>
    <w:rsid w:val="009F627C"/>
    <w:rsid w:val="009F7A22"/>
    <w:rsid w:val="009F7CE1"/>
    <w:rsid w:val="00A008D4"/>
    <w:rsid w:val="00A01825"/>
    <w:rsid w:val="00A03430"/>
    <w:rsid w:val="00A0424B"/>
    <w:rsid w:val="00A04F20"/>
    <w:rsid w:val="00A05B67"/>
    <w:rsid w:val="00A05C14"/>
    <w:rsid w:val="00A05F3B"/>
    <w:rsid w:val="00A0681A"/>
    <w:rsid w:val="00A104B7"/>
    <w:rsid w:val="00A13305"/>
    <w:rsid w:val="00A13789"/>
    <w:rsid w:val="00A13C4E"/>
    <w:rsid w:val="00A14DE7"/>
    <w:rsid w:val="00A1661F"/>
    <w:rsid w:val="00A16BC1"/>
    <w:rsid w:val="00A171CA"/>
    <w:rsid w:val="00A204EE"/>
    <w:rsid w:val="00A2176F"/>
    <w:rsid w:val="00A224D6"/>
    <w:rsid w:val="00A2297A"/>
    <w:rsid w:val="00A24373"/>
    <w:rsid w:val="00A25390"/>
    <w:rsid w:val="00A26F7C"/>
    <w:rsid w:val="00A27D5C"/>
    <w:rsid w:val="00A30E63"/>
    <w:rsid w:val="00A31571"/>
    <w:rsid w:val="00A3488B"/>
    <w:rsid w:val="00A35498"/>
    <w:rsid w:val="00A36FE8"/>
    <w:rsid w:val="00A3747D"/>
    <w:rsid w:val="00A374C8"/>
    <w:rsid w:val="00A377EB"/>
    <w:rsid w:val="00A40A6F"/>
    <w:rsid w:val="00A422F4"/>
    <w:rsid w:val="00A42821"/>
    <w:rsid w:val="00A4296A"/>
    <w:rsid w:val="00A44373"/>
    <w:rsid w:val="00A444FA"/>
    <w:rsid w:val="00A465AC"/>
    <w:rsid w:val="00A4743D"/>
    <w:rsid w:val="00A5140F"/>
    <w:rsid w:val="00A52AE2"/>
    <w:rsid w:val="00A53AEF"/>
    <w:rsid w:val="00A53E00"/>
    <w:rsid w:val="00A54230"/>
    <w:rsid w:val="00A54D2C"/>
    <w:rsid w:val="00A551D9"/>
    <w:rsid w:val="00A5525B"/>
    <w:rsid w:val="00A5653B"/>
    <w:rsid w:val="00A574CB"/>
    <w:rsid w:val="00A6082B"/>
    <w:rsid w:val="00A61B9D"/>
    <w:rsid w:val="00A61CE7"/>
    <w:rsid w:val="00A62EEE"/>
    <w:rsid w:val="00A652A4"/>
    <w:rsid w:val="00A65CD3"/>
    <w:rsid w:val="00A673A0"/>
    <w:rsid w:val="00A70F9E"/>
    <w:rsid w:val="00A75600"/>
    <w:rsid w:val="00A75AFE"/>
    <w:rsid w:val="00A763F4"/>
    <w:rsid w:val="00A76700"/>
    <w:rsid w:val="00A769BD"/>
    <w:rsid w:val="00A8082D"/>
    <w:rsid w:val="00A80F2E"/>
    <w:rsid w:val="00A80FF7"/>
    <w:rsid w:val="00A82C29"/>
    <w:rsid w:val="00A84689"/>
    <w:rsid w:val="00A85C12"/>
    <w:rsid w:val="00A85C21"/>
    <w:rsid w:val="00A86017"/>
    <w:rsid w:val="00A87E4E"/>
    <w:rsid w:val="00A87FD0"/>
    <w:rsid w:val="00A90624"/>
    <w:rsid w:val="00A93256"/>
    <w:rsid w:val="00A9419C"/>
    <w:rsid w:val="00A95CB6"/>
    <w:rsid w:val="00A96216"/>
    <w:rsid w:val="00A97A9E"/>
    <w:rsid w:val="00A97E96"/>
    <w:rsid w:val="00AA0487"/>
    <w:rsid w:val="00AA0633"/>
    <w:rsid w:val="00AA0D39"/>
    <w:rsid w:val="00AA3399"/>
    <w:rsid w:val="00AA37D3"/>
    <w:rsid w:val="00AA3D1E"/>
    <w:rsid w:val="00AA423D"/>
    <w:rsid w:val="00AA47DD"/>
    <w:rsid w:val="00AA4CFB"/>
    <w:rsid w:val="00AA597E"/>
    <w:rsid w:val="00AA608B"/>
    <w:rsid w:val="00AB1306"/>
    <w:rsid w:val="00AB1F33"/>
    <w:rsid w:val="00AB43A8"/>
    <w:rsid w:val="00AB4CB2"/>
    <w:rsid w:val="00AC03C3"/>
    <w:rsid w:val="00AC093A"/>
    <w:rsid w:val="00AC161C"/>
    <w:rsid w:val="00AC269B"/>
    <w:rsid w:val="00AC29AA"/>
    <w:rsid w:val="00AC326D"/>
    <w:rsid w:val="00AC64EA"/>
    <w:rsid w:val="00AC7F5E"/>
    <w:rsid w:val="00AD289C"/>
    <w:rsid w:val="00AD551E"/>
    <w:rsid w:val="00AD6005"/>
    <w:rsid w:val="00AD756C"/>
    <w:rsid w:val="00AE0090"/>
    <w:rsid w:val="00AE0C6A"/>
    <w:rsid w:val="00AE19C1"/>
    <w:rsid w:val="00AE2071"/>
    <w:rsid w:val="00AE21B0"/>
    <w:rsid w:val="00AE3553"/>
    <w:rsid w:val="00AE3790"/>
    <w:rsid w:val="00AE3E3E"/>
    <w:rsid w:val="00AE460C"/>
    <w:rsid w:val="00AE4DFF"/>
    <w:rsid w:val="00AE513F"/>
    <w:rsid w:val="00AE78D7"/>
    <w:rsid w:val="00AF1C55"/>
    <w:rsid w:val="00AF249F"/>
    <w:rsid w:val="00AF35B9"/>
    <w:rsid w:val="00AF45DF"/>
    <w:rsid w:val="00AF4A0E"/>
    <w:rsid w:val="00AF6DCD"/>
    <w:rsid w:val="00B0099D"/>
    <w:rsid w:val="00B01165"/>
    <w:rsid w:val="00B02D72"/>
    <w:rsid w:val="00B031CC"/>
    <w:rsid w:val="00B034B6"/>
    <w:rsid w:val="00B04CA8"/>
    <w:rsid w:val="00B04D75"/>
    <w:rsid w:val="00B066AA"/>
    <w:rsid w:val="00B13F3A"/>
    <w:rsid w:val="00B147E1"/>
    <w:rsid w:val="00B148A5"/>
    <w:rsid w:val="00B14B85"/>
    <w:rsid w:val="00B1592A"/>
    <w:rsid w:val="00B16863"/>
    <w:rsid w:val="00B178FD"/>
    <w:rsid w:val="00B213FD"/>
    <w:rsid w:val="00B21DDB"/>
    <w:rsid w:val="00B21E0A"/>
    <w:rsid w:val="00B2258D"/>
    <w:rsid w:val="00B26BEC"/>
    <w:rsid w:val="00B26EBB"/>
    <w:rsid w:val="00B30DE4"/>
    <w:rsid w:val="00B31110"/>
    <w:rsid w:val="00B32275"/>
    <w:rsid w:val="00B32D7F"/>
    <w:rsid w:val="00B33BC4"/>
    <w:rsid w:val="00B34DBA"/>
    <w:rsid w:val="00B36D96"/>
    <w:rsid w:val="00B3712B"/>
    <w:rsid w:val="00B3715E"/>
    <w:rsid w:val="00B3733E"/>
    <w:rsid w:val="00B4005F"/>
    <w:rsid w:val="00B406B8"/>
    <w:rsid w:val="00B416DF"/>
    <w:rsid w:val="00B443F4"/>
    <w:rsid w:val="00B44FA2"/>
    <w:rsid w:val="00B46534"/>
    <w:rsid w:val="00B506E7"/>
    <w:rsid w:val="00B51033"/>
    <w:rsid w:val="00B5144F"/>
    <w:rsid w:val="00B51BE0"/>
    <w:rsid w:val="00B5274C"/>
    <w:rsid w:val="00B52DA3"/>
    <w:rsid w:val="00B53D06"/>
    <w:rsid w:val="00B54A20"/>
    <w:rsid w:val="00B55923"/>
    <w:rsid w:val="00B55A33"/>
    <w:rsid w:val="00B5601C"/>
    <w:rsid w:val="00B562F9"/>
    <w:rsid w:val="00B56EC5"/>
    <w:rsid w:val="00B56F95"/>
    <w:rsid w:val="00B57514"/>
    <w:rsid w:val="00B57FBE"/>
    <w:rsid w:val="00B63910"/>
    <w:rsid w:val="00B645FC"/>
    <w:rsid w:val="00B650F3"/>
    <w:rsid w:val="00B650F5"/>
    <w:rsid w:val="00B651B4"/>
    <w:rsid w:val="00B72508"/>
    <w:rsid w:val="00B731E4"/>
    <w:rsid w:val="00B74EE5"/>
    <w:rsid w:val="00B752F7"/>
    <w:rsid w:val="00B817B4"/>
    <w:rsid w:val="00B83CA9"/>
    <w:rsid w:val="00B8611B"/>
    <w:rsid w:val="00B86301"/>
    <w:rsid w:val="00B902B6"/>
    <w:rsid w:val="00B90FAF"/>
    <w:rsid w:val="00B92AAB"/>
    <w:rsid w:val="00B938CC"/>
    <w:rsid w:val="00B95EF5"/>
    <w:rsid w:val="00B96633"/>
    <w:rsid w:val="00B96956"/>
    <w:rsid w:val="00B97121"/>
    <w:rsid w:val="00B977A2"/>
    <w:rsid w:val="00BA0050"/>
    <w:rsid w:val="00BA29C3"/>
    <w:rsid w:val="00BA3AA4"/>
    <w:rsid w:val="00BA3D0B"/>
    <w:rsid w:val="00BA4EAC"/>
    <w:rsid w:val="00BA5AB4"/>
    <w:rsid w:val="00BA761B"/>
    <w:rsid w:val="00BA7CF0"/>
    <w:rsid w:val="00BB3131"/>
    <w:rsid w:val="00BB3C4B"/>
    <w:rsid w:val="00BB4195"/>
    <w:rsid w:val="00BB433C"/>
    <w:rsid w:val="00BB5810"/>
    <w:rsid w:val="00BB5EF5"/>
    <w:rsid w:val="00BB6412"/>
    <w:rsid w:val="00BB6F5E"/>
    <w:rsid w:val="00BC0182"/>
    <w:rsid w:val="00BC08F5"/>
    <w:rsid w:val="00BC0FA9"/>
    <w:rsid w:val="00BC22A2"/>
    <w:rsid w:val="00BC49DB"/>
    <w:rsid w:val="00BC56CE"/>
    <w:rsid w:val="00BC6EDE"/>
    <w:rsid w:val="00BC71A1"/>
    <w:rsid w:val="00BD09A6"/>
    <w:rsid w:val="00BD1A4E"/>
    <w:rsid w:val="00BD24AB"/>
    <w:rsid w:val="00BD3425"/>
    <w:rsid w:val="00BD36B9"/>
    <w:rsid w:val="00BD36D7"/>
    <w:rsid w:val="00BD4AED"/>
    <w:rsid w:val="00BD773F"/>
    <w:rsid w:val="00BD7748"/>
    <w:rsid w:val="00BE0A89"/>
    <w:rsid w:val="00BE1A0F"/>
    <w:rsid w:val="00BE2823"/>
    <w:rsid w:val="00BE2CFF"/>
    <w:rsid w:val="00BE353F"/>
    <w:rsid w:val="00BE3C00"/>
    <w:rsid w:val="00BE4BD4"/>
    <w:rsid w:val="00BE533B"/>
    <w:rsid w:val="00BE74CF"/>
    <w:rsid w:val="00BE7734"/>
    <w:rsid w:val="00BE782E"/>
    <w:rsid w:val="00BF0823"/>
    <w:rsid w:val="00BF102B"/>
    <w:rsid w:val="00BF2368"/>
    <w:rsid w:val="00BF320A"/>
    <w:rsid w:val="00BF3D9C"/>
    <w:rsid w:val="00BF4778"/>
    <w:rsid w:val="00BF69A7"/>
    <w:rsid w:val="00BF7CD9"/>
    <w:rsid w:val="00C00720"/>
    <w:rsid w:val="00C01708"/>
    <w:rsid w:val="00C026CE"/>
    <w:rsid w:val="00C02DC9"/>
    <w:rsid w:val="00C02F4C"/>
    <w:rsid w:val="00C0411B"/>
    <w:rsid w:val="00C10BC7"/>
    <w:rsid w:val="00C10F1E"/>
    <w:rsid w:val="00C1142B"/>
    <w:rsid w:val="00C116D8"/>
    <w:rsid w:val="00C12C04"/>
    <w:rsid w:val="00C12C83"/>
    <w:rsid w:val="00C142E7"/>
    <w:rsid w:val="00C166A3"/>
    <w:rsid w:val="00C20987"/>
    <w:rsid w:val="00C2418F"/>
    <w:rsid w:val="00C27EB1"/>
    <w:rsid w:val="00C3090F"/>
    <w:rsid w:val="00C316C7"/>
    <w:rsid w:val="00C33C1A"/>
    <w:rsid w:val="00C3422F"/>
    <w:rsid w:val="00C35479"/>
    <w:rsid w:val="00C36136"/>
    <w:rsid w:val="00C3614C"/>
    <w:rsid w:val="00C3698C"/>
    <w:rsid w:val="00C37B88"/>
    <w:rsid w:val="00C419CD"/>
    <w:rsid w:val="00C4303E"/>
    <w:rsid w:val="00C43086"/>
    <w:rsid w:val="00C433D4"/>
    <w:rsid w:val="00C44AB3"/>
    <w:rsid w:val="00C4745C"/>
    <w:rsid w:val="00C478DA"/>
    <w:rsid w:val="00C47BF8"/>
    <w:rsid w:val="00C51E2F"/>
    <w:rsid w:val="00C5232C"/>
    <w:rsid w:val="00C52A92"/>
    <w:rsid w:val="00C551C9"/>
    <w:rsid w:val="00C55EB6"/>
    <w:rsid w:val="00C564FA"/>
    <w:rsid w:val="00C575C5"/>
    <w:rsid w:val="00C6059C"/>
    <w:rsid w:val="00C614CA"/>
    <w:rsid w:val="00C614F0"/>
    <w:rsid w:val="00C61D95"/>
    <w:rsid w:val="00C621F0"/>
    <w:rsid w:val="00C63E06"/>
    <w:rsid w:val="00C65964"/>
    <w:rsid w:val="00C66B19"/>
    <w:rsid w:val="00C66B8F"/>
    <w:rsid w:val="00C66E44"/>
    <w:rsid w:val="00C71C49"/>
    <w:rsid w:val="00C74C67"/>
    <w:rsid w:val="00C76255"/>
    <w:rsid w:val="00C76AC1"/>
    <w:rsid w:val="00C80D38"/>
    <w:rsid w:val="00C80EDF"/>
    <w:rsid w:val="00C81BC0"/>
    <w:rsid w:val="00C852CA"/>
    <w:rsid w:val="00C872B1"/>
    <w:rsid w:val="00C91B0A"/>
    <w:rsid w:val="00C93145"/>
    <w:rsid w:val="00CA053E"/>
    <w:rsid w:val="00CA08D3"/>
    <w:rsid w:val="00CA102E"/>
    <w:rsid w:val="00CA184C"/>
    <w:rsid w:val="00CA1B60"/>
    <w:rsid w:val="00CA2814"/>
    <w:rsid w:val="00CA2CFA"/>
    <w:rsid w:val="00CA2ED1"/>
    <w:rsid w:val="00CA5DC9"/>
    <w:rsid w:val="00CA5F7A"/>
    <w:rsid w:val="00CA612D"/>
    <w:rsid w:val="00CA7222"/>
    <w:rsid w:val="00CA7D50"/>
    <w:rsid w:val="00CB03EF"/>
    <w:rsid w:val="00CB0991"/>
    <w:rsid w:val="00CB36D8"/>
    <w:rsid w:val="00CB37FA"/>
    <w:rsid w:val="00CB3862"/>
    <w:rsid w:val="00CB3A71"/>
    <w:rsid w:val="00CB42C3"/>
    <w:rsid w:val="00CB5A58"/>
    <w:rsid w:val="00CB7257"/>
    <w:rsid w:val="00CB766B"/>
    <w:rsid w:val="00CB7733"/>
    <w:rsid w:val="00CC0E96"/>
    <w:rsid w:val="00CC391A"/>
    <w:rsid w:val="00CC5ECD"/>
    <w:rsid w:val="00CD0D9A"/>
    <w:rsid w:val="00CD1509"/>
    <w:rsid w:val="00CD4D2B"/>
    <w:rsid w:val="00CD5653"/>
    <w:rsid w:val="00CD6AEF"/>
    <w:rsid w:val="00CE1C0A"/>
    <w:rsid w:val="00CE23DA"/>
    <w:rsid w:val="00CE27FA"/>
    <w:rsid w:val="00CE3802"/>
    <w:rsid w:val="00CE3D84"/>
    <w:rsid w:val="00CE72A4"/>
    <w:rsid w:val="00CF0671"/>
    <w:rsid w:val="00CF0AC9"/>
    <w:rsid w:val="00CF0FFC"/>
    <w:rsid w:val="00CF2126"/>
    <w:rsid w:val="00CF276A"/>
    <w:rsid w:val="00CF36BE"/>
    <w:rsid w:val="00CF4766"/>
    <w:rsid w:val="00CF5D43"/>
    <w:rsid w:val="00CF7419"/>
    <w:rsid w:val="00D00D09"/>
    <w:rsid w:val="00D03EF1"/>
    <w:rsid w:val="00D05FF5"/>
    <w:rsid w:val="00D06042"/>
    <w:rsid w:val="00D071F9"/>
    <w:rsid w:val="00D07A2C"/>
    <w:rsid w:val="00D1057E"/>
    <w:rsid w:val="00D10F94"/>
    <w:rsid w:val="00D13F62"/>
    <w:rsid w:val="00D156A1"/>
    <w:rsid w:val="00D1612F"/>
    <w:rsid w:val="00D17348"/>
    <w:rsid w:val="00D173C2"/>
    <w:rsid w:val="00D2049E"/>
    <w:rsid w:val="00D20E20"/>
    <w:rsid w:val="00D22754"/>
    <w:rsid w:val="00D23038"/>
    <w:rsid w:val="00D233B3"/>
    <w:rsid w:val="00D251E5"/>
    <w:rsid w:val="00D2579C"/>
    <w:rsid w:val="00D2584A"/>
    <w:rsid w:val="00D32101"/>
    <w:rsid w:val="00D32C62"/>
    <w:rsid w:val="00D336F3"/>
    <w:rsid w:val="00D3570E"/>
    <w:rsid w:val="00D3688A"/>
    <w:rsid w:val="00D4058E"/>
    <w:rsid w:val="00D41936"/>
    <w:rsid w:val="00D43EF3"/>
    <w:rsid w:val="00D44DAD"/>
    <w:rsid w:val="00D4535C"/>
    <w:rsid w:val="00D4580E"/>
    <w:rsid w:val="00D45D22"/>
    <w:rsid w:val="00D4633E"/>
    <w:rsid w:val="00D47214"/>
    <w:rsid w:val="00D47388"/>
    <w:rsid w:val="00D47901"/>
    <w:rsid w:val="00D517F2"/>
    <w:rsid w:val="00D556FA"/>
    <w:rsid w:val="00D55ADF"/>
    <w:rsid w:val="00D55DF1"/>
    <w:rsid w:val="00D56A74"/>
    <w:rsid w:val="00D56AC2"/>
    <w:rsid w:val="00D57DE7"/>
    <w:rsid w:val="00D603E6"/>
    <w:rsid w:val="00D612BE"/>
    <w:rsid w:val="00D6330F"/>
    <w:rsid w:val="00D668E9"/>
    <w:rsid w:val="00D703C8"/>
    <w:rsid w:val="00D7156C"/>
    <w:rsid w:val="00D72513"/>
    <w:rsid w:val="00D7256B"/>
    <w:rsid w:val="00D72B5D"/>
    <w:rsid w:val="00D72CC8"/>
    <w:rsid w:val="00D74749"/>
    <w:rsid w:val="00D775CC"/>
    <w:rsid w:val="00D80E06"/>
    <w:rsid w:val="00D83414"/>
    <w:rsid w:val="00D83ABD"/>
    <w:rsid w:val="00D84479"/>
    <w:rsid w:val="00D85172"/>
    <w:rsid w:val="00D85248"/>
    <w:rsid w:val="00D85528"/>
    <w:rsid w:val="00D86747"/>
    <w:rsid w:val="00D867DC"/>
    <w:rsid w:val="00D87239"/>
    <w:rsid w:val="00D90D60"/>
    <w:rsid w:val="00D9175C"/>
    <w:rsid w:val="00D91955"/>
    <w:rsid w:val="00D929E5"/>
    <w:rsid w:val="00D93E38"/>
    <w:rsid w:val="00D94E42"/>
    <w:rsid w:val="00D95A4D"/>
    <w:rsid w:val="00D96276"/>
    <w:rsid w:val="00DA38B8"/>
    <w:rsid w:val="00DA5619"/>
    <w:rsid w:val="00DA635C"/>
    <w:rsid w:val="00DA6921"/>
    <w:rsid w:val="00DB04D3"/>
    <w:rsid w:val="00DB2290"/>
    <w:rsid w:val="00DB39A9"/>
    <w:rsid w:val="00DB39FE"/>
    <w:rsid w:val="00DB3B53"/>
    <w:rsid w:val="00DB560C"/>
    <w:rsid w:val="00DB5C57"/>
    <w:rsid w:val="00DB65C6"/>
    <w:rsid w:val="00DC0F85"/>
    <w:rsid w:val="00DC1A54"/>
    <w:rsid w:val="00DC1E0E"/>
    <w:rsid w:val="00DC384F"/>
    <w:rsid w:val="00DC449E"/>
    <w:rsid w:val="00DC676F"/>
    <w:rsid w:val="00DD10D3"/>
    <w:rsid w:val="00DD1D0C"/>
    <w:rsid w:val="00DD237C"/>
    <w:rsid w:val="00DD270F"/>
    <w:rsid w:val="00DD2EE9"/>
    <w:rsid w:val="00DD6FB1"/>
    <w:rsid w:val="00DE0DCC"/>
    <w:rsid w:val="00DE0EA7"/>
    <w:rsid w:val="00DE2E8D"/>
    <w:rsid w:val="00DE3A9C"/>
    <w:rsid w:val="00DE4BDA"/>
    <w:rsid w:val="00DE4E94"/>
    <w:rsid w:val="00DE69E8"/>
    <w:rsid w:val="00DE6E63"/>
    <w:rsid w:val="00DF0148"/>
    <w:rsid w:val="00DF02F1"/>
    <w:rsid w:val="00DF1206"/>
    <w:rsid w:val="00DF4B96"/>
    <w:rsid w:val="00DF735A"/>
    <w:rsid w:val="00DF7A97"/>
    <w:rsid w:val="00E002CA"/>
    <w:rsid w:val="00E00F83"/>
    <w:rsid w:val="00E021A8"/>
    <w:rsid w:val="00E03B7A"/>
    <w:rsid w:val="00E04245"/>
    <w:rsid w:val="00E10FF8"/>
    <w:rsid w:val="00E1202B"/>
    <w:rsid w:val="00E1445E"/>
    <w:rsid w:val="00E1482C"/>
    <w:rsid w:val="00E15238"/>
    <w:rsid w:val="00E158FD"/>
    <w:rsid w:val="00E15D70"/>
    <w:rsid w:val="00E1605C"/>
    <w:rsid w:val="00E16193"/>
    <w:rsid w:val="00E23820"/>
    <w:rsid w:val="00E23E87"/>
    <w:rsid w:val="00E2409B"/>
    <w:rsid w:val="00E25C84"/>
    <w:rsid w:val="00E25CFA"/>
    <w:rsid w:val="00E26061"/>
    <w:rsid w:val="00E26727"/>
    <w:rsid w:val="00E26DC0"/>
    <w:rsid w:val="00E26E15"/>
    <w:rsid w:val="00E307DD"/>
    <w:rsid w:val="00E31819"/>
    <w:rsid w:val="00E31BFC"/>
    <w:rsid w:val="00E32E08"/>
    <w:rsid w:val="00E3405A"/>
    <w:rsid w:val="00E37415"/>
    <w:rsid w:val="00E4103C"/>
    <w:rsid w:val="00E411EA"/>
    <w:rsid w:val="00E41992"/>
    <w:rsid w:val="00E42147"/>
    <w:rsid w:val="00E42379"/>
    <w:rsid w:val="00E43E0A"/>
    <w:rsid w:val="00E44C4D"/>
    <w:rsid w:val="00E46421"/>
    <w:rsid w:val="00E47576"/>
    <w:rsid w:val="00E509EC"/>
    <w:rsid w:val="00E50A76"/>
    <w:rsid w:val="00E51D0E"/>
    <w:rsid w:val="00E53DC3"/>
    <w:rsid w:val="00E557FB"/>
    <w:rsid w:val="00E61D0F"/>
    <w:rsid w:val="00E61F89"/>
    <w:rsid w:val="00E64028"/>
    <w:rsid w:val="00E656E0"/>
    <w:rsid w:val="00E65A3B"/>
    <w:rsid w:val="00E6688B"/>
    <w:rsid w:val="00E67E12"/>
    <w:rsid w:val="00E72FE8"/>
    <w:rsid w:val="00E73B6F"/>
    <w:rsid w:val="00E74F75"/>
    <w:rsid w:val="00E7681E"/>
    <w:rsid w:val="00E813B3"/>
    <w:rsid w:val="00E83D30"/>
    <w:rsid w:val="00E83ED1"/>
    <w:rsid w:val="00E87DEC"/>
    <w:rsid w:val="00E90EF5"/>
    <w:rsid w:val="00E918CD"/>
    <w:rsid w:val="00E92455"/>
    <w:rsid w:val="00E92F75"/>
    <w:rsid w:val="00E93619"/>
    <w:rsid w:val="00E959DE"/>
    <w:rsid w:val="00E96538"/>
    <w:rsid w:val="00E9708F"/>
    <w:rsid w:val="00EA0E93"/>
    <w:rsid w:val="00EA0F47"/>
    <w:rsid w:val="00EA26BA"/>
    <w:rsid w:val="00EA338C"/>
    <w:rsid w:val="00EA3ACD"/>
    <w:rsid w:val="00EA4821"/>
    <w:rsid w:val="00EA4B1E"/>
    <w:rsid w:val="00EA4C8A"/>
    <w:rsid w:val="00EA5864"/>
    <w:rsid w:val="00EA61DD"/>
    <w:rsid w:val="00EA645D"/>
    <w:rsid w:val="00EA71F0"/>
    <w:rsid w:val="00EA7CF7"/>
    <w:rsid w:val="00EB0788"/>
    <w:rsid w:val="00EB153B"/>
    <w:rsid w:val="00EB1924"/>
    <w:rsid w:val="00EB1CC2"/>
    <w:rsid w:val="00EB2602"/>
    <w:rsid w:val="00EB2ACC"/>
    <w:rsid w:val="00EB2F80"/>
    <w:rsid w:val="00EB4704"/>
    <w:rsid w:val="00EB47AB"/>
    <w:rsid w:val="00EC1AA8"/>
    <w:rsid w:val="00EC1B48"/>
    <w:rsid w:val="00EC1DEA"/>
    <w:rsid w:val="00EC3F21"/>
    <w:rsid w:val="00EC40EC"/>
    <w:rsid w:val="00EC410F"/>
    <w:rsid w:val="00EC5B49"/>
    <w:rsid w:val="00EC6E54"/>
    <w:rsid w:val="00EC73E2"/>
    <w:rsid w:val="00ED06C5"/>
    <w:rsid w:val="00ED3DC6"/>
    <w:rsid w:val="00ED435A"/>
    <w:rsid w:val="00ED441D"/>
    <w:rsid w:val="00ED4D5C"/>
    <w:rsid w:val="00ED5B5F"/>
    <w:rsid w:val="00ED6053"/>
    <w:rsid w:val="00ED6F0F"/>
    <w:rsid w:val="00ED715A"/>
    <w:rsid w:val="00EE01C3"/>
    <w:rsid w:val="00EE0C1B"/>
    <w:rsid w:val="00EE57FF"/>
    <w:rsid w:val="00EE5B7A"/>
    <w:rsid w:val="00EE60E6"/>
    <w:rsid w:val="00EE70A7"/>
    <w:rsid w:val="00EF3D4B"/>
    <w:rsid w:val="00EF4A98"/>
    <w:rsid w:val="00EF5A75"/>
    <w:rsid w:val="00EF5ED5"/>
    <w:rsid w:val="00F00AAA"/>
    <w:rsid w:val="00F00E7E"/>
    <w:rsid w:val="00F022B6"/>
    <w:rsid w:val="00F03ED0"/>
    <w:rsid w:val="00F11562"/>
    <w:rsid w:val="00F13141"/>
    <w:rsid w:val="00F1380E"/>
    <w:rsid w:val="00F1498B"/>
    <w:rsid w:val="00F14A54"/>
    <w:rsid w:val="00F15EF7"/>
    <w:rsid w:val="00F17DFC"/>
    <w:rsid w:val="00F207FD"/>
    <w:rsid w:val="00F20816"/>
    <w:rsid w:val="00F2265C"/>
    <w:rsid w:val="00F23EDE"/>
    <w:rsid w:val="00F24822"/>
    <w:rsid w:val="00F24AAF"/>
    <w:rsid w:val="00F24AE9"/>
    <w:rsid w:val="00F25943"/>
    <w:rsid w:val="00F26806"/>
    <w:rsid w:val="00F26C1E"/>
    <w:rsid w:val="00F30E1C"/>
    <w:rsid w:val="00F3295A"/>
    <w:rsid w:val="00F32DC3"/>
    <w:rsid w:val="00F35005"/>
    <w:rsid w:val="00F35CE6"/>
    <w:rsid w:val="00F37606"/>
    <w:rsid w:val="00F401DA"/>
    <w:rsid w:val="00F4031A"/>
    <w:rsid w:val="00F40DF0"/>
    <w:rsid w:val="00F41A34"/>
    <w:rsid w:val="00F422AB"/>
    <w:rsid w:val="00F429BC"/>
    <w:rsid w:val="00F436F7"/>
    <w:rsid w:val="00F44EC6"/>
    <w:rsid w:val="00F44F4A"/>
    <w:rsid w:val="00F50A1E"/>
    <w:rsid w:val="00F5165F"/>
    <w:rsid w:val="00F531A8"/>
    <w:rsid w:val="00F53A5C"/>
    <w:rsid w:val="00F53E8C"/>
    <w:rsid w:val="00F54072"/>
    <w:rsid w:val="00F54B77"/>
    <w:rsid w:val="00F5619F"/>
    <w:rsid w:val="00F56233"/>
    <w:rsid w:val="00F5660D"/>
    <w:rsid w:val="00F56701"/>
    <w:rsid w:val="00F56818"/>
    <w:rsid w:val="00F57F3C"/>
    <w:rsid w:val="00F57FC0"/>
    <w:rsid w:val="00F61FB0"/>
    <w:rsid w:val="00F635C9"/>
    <w:rsid w:val="00F63C53"/>
    <w:rsid w:val="00F6477A"/>
    <w:rsid w:val="00F64A29"/>
    <w:rsid w:val="00F6547A"/>
    <w:rsid w:val="00F65957"/>
    <w:rsid w:val="00F66FBE"/>
    <w:rsid w:val="00F71373"/>
    <w:rsid w:val="00F72147"/>
    <w:rsid w:val="00F73A3B"/>
    <w:rsid w:val="00F73CEF"/>
    <w:rsid w:val="00F74DFE"/>
    <w:rsid w:val="00F75277"/>
    <w:rsid w:val="00F769C1"/>
    <w:rsid w:val="00F80193"/>
    <w:rsid w:val="00F81163"/>
    <w:rsid w:val="00F8273C"/>
    <w:rsid w:val="00F83817"/>
    <w:rsid w:val="00F869C6"/>
    <w:rsid w:val="00F86CE0"/>
    <w:rsid w:val="00F86FF5"/>
    <w:rsid w:val="00F87AA7"/>
    <w:rsid w:val="00F92390"/>
    <w:rsid w:val="00F92AB7"/>
    <w:rsid w:val="00F92B5B"/>
    <w:rsid w:val="00F935D4"/>
    <w:rsid w:val="00F9362F"/>
    <w:rsid w:val="00F94067"/>
    <w:rsid w:val="00F94145"/>
    <w:rsid w:val="00F9451A"/>
    <w:rsid w:val="00F94ABE"/>
    <w:rsid w:val="00F95A07"/>
    <w:rsid w:val="00F97B40"/>
    <w:rsid w:val="00FA03DF"/>
    <w:rsid w:val="00FA04BB"/>
    <w:rsid w:val="00FA0924"/>
    <w:rsid w:val="00FA12A6"/>
    <w:rsid w:val="00FA1EE7"/>
    <w:rsid w:val="00FA26C0"/>
    <w:rsid w:val="00FA3B28"/>
    <w:rsid w:val="00FA4DCD"/>
    <w:rsid w:val="00FA4F2D"/>
    <w:rsid w:val="00FA6804"/>
    <w:rsid w:val="00FA6A26"/>
    <w:rsid w:val="00FA753E"/>
    <w:rsid w:val="00FA7F18"/>
    <w:rsid w:val="00FB0BD3"/>
    <w:rsid w:val="00FB1C44"/>
    <w:rsid w:val="00FB3001"/>
    <w:rsid w:val="00FB4EAC"/>
    <w:rsid w:val="00FB544E"/>
    <w:rsid w:val="00FB54BA"/>
    <w:rsid w:val="00FC0440"/>
    <w:rsid w:val="00FC0C73"/>
    <w:rsid w:val="00FC1161"/>
    <w:rsid w:val="00FC194E"/>
    <w:rsid w:val="00FC269D"/>
    <w:rsid w:val="00FC2B51"/>
    <w:rsid w:val="00FC32EB"/>
    <w:rsid w:val="00FC33AA"/>
    <w:rsid w:val="00FC366F"/>
    <w:rsid w:val="00FC3D56"/>
    <w:rsid w:val="00FC4277"/>
    <w:rsid w:val="00FC527E"/>
    <w:rsid w:val="00FC6BF7"/>
    <w:rsid w:val="00FC7B97"/>
    <w:rsid w:val="00FD01E0"/>
    <w:rsid w:val="00FD0F85"/>
    <w:rsid w:val="00FD4EEC"/>
    <w:rsid w:val="00FD63B3"/>
    <w:rsid w:val="00FD6A9E"/>
    <w:rsid w:val="00FD709A"/>
    <w:rsid w:val="00FE01BF"/>
    <w:rsid w:val="00FE1EB7"/>
    <w:rsid w:val="00FE394D"/>
    <w:rsid w:val="00FE4E5F"/>
    <w:rsid w:val="00FE515F"/>
    <w:rsid w:val="00FE5CE0"/>
    <w:rsid w:val="00FE692A"/>
    <w:rsid w:val="00FF04F0"/>
    <w:rsid w:val="00FF0671"/>
    <w:rsid w:val="00FF2169"/>
    <w:rsid w:val="00FF21E5"/>
    <w:rsid w:val="00FF3CE9"/>
    <w:rsid w:val="00FF3FC9"/>
    <w:rsid w:val="00FF45AF"/>
    <w:rsid w:val="00FF51D1"/>
    <w:rsid w:val="00FF5313"/>
    <w:rsid w:val="00FF5A39"/>
    <w:rsid w:val="00FF6104"/>
    <w:rsid w:val="00FF69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9EE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0" w:unhideWhenUsed="1"/>
    <w:lsdException w:name="toc 3" w:locked="1" w:uiPriority="0" w:unhideWhenUsed="1"/>
    <w:lsdException w:name="toc 4" w:locked="1" w:uiPriority="0" w:unhideWhenUsed="1"/>
    <w:lsdException w:name="toc 5" w:locked="1" w:uiPriority="39"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245F"/>
    <w:rPr>
      <w:rFonts w:cs="Arial"/>
      <w:color w:val="394A58"/>
      <w:sz w:val="22"/>
    </w:rPr>
  </w:style>
  <w:style w:type="paragraph" w:styleId="Nadpis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ln"/>
    <w:next w:val="Normln"/>
    <w:link w:val="Nadpis1Char"/>
    <w:qFormat/>
    <w:rsid w:val="00A53AEF"/>
    <w:pPr>
      <w:keepNext/>
      <w:widowControl w:val="0"/>
      <w:shd w:val="pct5" w:color="auto" w:fill="auto"/>
      <w:tabs>
        <w:tab w:val="num" w:pos="0"/>
      </w:tabs>
      <w:spacing w:before="600" w:after="300"/>
      <w:outlineLvl w:val="0"/>
    </w:pPr>
    <w:rPr>
      <w:b/>
      <w:bCs/>
      <w:kern w:val="28"/>
      <w:sz w:val="24"/>
      <w:szCs w:val="26"/>
    </w:rPr>
  </w:style>
  <w:style w:type="paragraph" w:styleId="Nadpis2">
    <w:name w:val="heading 2"/>
    <w:aliases w:val="PA Major Section,Podkapitola1,V_Head2,V_Head21,V_Head22,hlavicka,ASAPHeading 2,h2,F2,F21,2,sub-sect,21,sub-sect1,22,sub-sect2,211,sub-sect11,Běžného textu,Nadpis 2T,Nadpis kapitoly,0Überschrift 2,1Überschrift 2,2Überschrift 2,3Überschrift 2,T"/>
    <w:basedOn w:val="Normln"/>
    <w:next w:val="Normln"/>
    <w:link w:val="Nadpis2Char"/>
    <w:autoRedefine/>
    <w:qFormat/>
    <w:rsid w:val="00C3698C"/>
    <w:pPr>
      <w:widowControl w:val="0"/>
      <w:tabs>
        <w:tab w:val="num" w:pos="142"/>
      </w:tabs>
      <w:spacing w:before="240" w:after="120" w:line="320" w:lineRule="atLeast"/>
      <w:jc w:val="both"/>
      <w:outlineLvl w:val="1"/>
    </w:pPr>
    <w:rPr>
      <w:rFonts w:cs="Garamond"/>
      <w:szCs w:val="24"/>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H"/>
    <w:basedOn w:val="Normln"/>
    <w:next w:val="Normln"/>
    <w:link w:val="Nadpis3Char"/>
    <w:qFormat/>
    <w:rsid w:val="00591885"/>
    <w:pPr>
      <w:widowControl w:val="0"/>
      <w:numPr>
        <w:ilvl w:val="2"/>
        <w:numId w:val="2"/>
      </w:numPr>
      <w:spacing w:before="240" w:after="240"/>
      <w:outlineLvl w:val="2"/>
    </w:pPr>
    <w:rPr>
      <w:rFonts w:cs="NimbusSanNovTEE"/>
      <w:color w:val="auto"/>
      <w:szCs w:val="22"/>
    </w:rPr>
  </w:style>
  <w:style w:type="paragraph" w:styleId="Nadpis4">
    <w:name w:val="heading 4"/>
    <w:aliases w:val="H4,ASAPHeading 4,Sub Sub Paragraph,Podkapitola3,Podkapitola31,Odstavec 1,Odstavec 11,Odstavec 12,Odstavec 13,Odstavec 14,Odstavec 111,Odstavec 121,Odstavec 131,Odstavec 15,Odstavec 141,Odstavec 16,Odstavec 112,Odstavec 122,Odstavec 132"/>
    <w:basedOn w:val="Normln"/>
    <w:next w:val="Normln"/>
    <w:link w:val="Nadpis4Char"/>
    <w:qFormat/>
    <w:rsid w:val="000C631E"/>
    <w:pPr>
      <w:keepNext/>
      <w:keepLines/>
      <w:spacing w:before="200"/>
      <w:outlineLvl w:val="3"/>
    </w:pPr>
    <w:rPr>
      <w:rFonts w:ascii="Cambria" w:hAnsi="Cambria" w:cs="Cambria"/>
      <w:b/>
      <w:bCs/>
      <w:i/>
      <w:iCs/>
      <w:color w:val="4F81BD"/>
    </w:rPr>
  </w:style>
  <w:style w:type="paragraph" w:styleId="Nadpis5">
    <w:name w:val="heading 5"/>
    <w:aliases w:val="H5,Level 3 - i"/>
    <w:basedOn w:val="Normln"/>
    <w:next w:val="Normln"/>
    <w:link w:val="Nadpis5Char"/>
    <w:qFormat/>
    <w:rsid w:val="000C631E"/>
    <w:pPr>
      <w:keepNext/>
      <w:keepLines/>
      <w:spacing w:before="200"/>
      <w:outlineLvl w:val="4"/>
    </w:pPr>
    <w:rPr>
      <w:rFonts w:ascii="Cambria" w:hAnsi="Cambria" w:cs="Cambria"/>
      <w:color w:val="243F60"/>
    </w:rPr>
  </w:style>
  <w:style w:type="paragraph" w:styleId="Nadpis6">
    <w:name w:val="heading 6"/>
    <w:aliases w:val="H6"/>
    <w:basedOn w:val="Normln"/>
    <w:next w:val="Normln"/>
    <w:link w:val="Nadpis6Char"/>
    <w:qFormat/>
    <w:rsid w:val="000C631E"/>
    <w:pPr>
      <w:keepNext/>
      <w:keepLines/>
      <w:spacing w:before="200"/>
      <w:outlineLvl w:val="5"/>
    </w:pPr>
    <w:rPr>
      <w:rFonts w:ascii="Cambria" w:hAnsi="Cambria" w:cs="Cambria"/>
      <w:i/>
      <w:iCs/>
      <w:color w:val="243F60"/>
    </w:rPr>
  </w:style>
  <w:style w:type="paragraph" w:styleId="Nadpis7">
    <w:name w:val="heading 7"/>
    <w:aliases w:val="H7"/>
    <w:basedOn w:val="Normln"/>
    <w:next w:val="Normln"/>
    <w:link w:val="Nadpis7Char"/>
    <w:qFormat/>
    <w:rsid w:val="000C631E"/>
    <w:pPr>
      <w:keepNext/>
      <w:keepLines/>
      <w:spacing w:before="200"/>
      <w:outlineLvl w:val="6"/>
    </w:pPr>
    <w:rPr>
      <w:rFonts w:ascii="Cambria" w:hAnsi="Cambria" w:cs="Cambria"/>
      <w:i/>
      <w:iCs/>
      <w:color w:val="404040"/>
    </w:rPr>
  </w:style>
  <w:style w:type="paragraph" w:styleId="Nadpis8">
    <w:name w:val="heading 8"/>
    <w:aliases w:val="H8"/>
    <w:basedOn w:val="Normln"/>
    <w:next w:val="Normln"/>
    <w:link w:val="Nadpis8Char"/>
    <w:qFormat/>
    <w:rsid w:val="000C631E"/>
    <w:pPr>
      <w:keepNext/>
      <w:keepLines/>
      <w:spacing w:before="200"/>
      <w:outlineLvl w:val="7"/>
    </w:pPr>
    <w:rPr>
      <w:rFonts w:ascii="Cambria" w:hAnsi="Cambria" w:cs="Cambria"/>
      <w:color w:val="404040"/>
    </w:rPr>
  </w:style>
  <w:style w:type="paragraph" w:styleId="Nadpis9">
    <w:name w:val="heading 9"/>
    <w:aliases w:val="H9,h9,heading9,App Heading"/>
    <w:basedOn w:val="Normln"/>
    <w:next w:val="Normln"/>
    <w:link w:val="Nadpis9Char"/>
    <w:qFormat/>
    <w:rsid w:val="000C631E"/>
    <w:pPr>
      <w:keepNext/>
      <w:keepLines/>
      <w:spacing w:before="200"/>
      <w:outlineLvl w:val="8"/>
    </w:pPr>
    <w:rPr>
      <w:rFonts w:ascii="Cambria" w:hAnsi="Cambria" w:cs="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V_Head1 Char,Záhlaví 1 Char,ASAPHeading 1 Char,1 Char,section Char,h1 Char,0Überschrift 1 Char,1Überschrift 1 Char,2Überschrift 1 Char,3Überschrift 1 Char,4Überschrift 1 Char,5Überschrift 1 Char,6Überschrift 1 Char,DP1 Char"/>
    <w:link w:val="Nadpis1"/>
    <w:locked/>
    <w:rsid w:val="00A53AEF"/>
    <w:rPr>
      <w:rFonts w:cs="Arial"/>
      <w:b/>
      <w:bCs/>
      <w:color w:val="394A58"/>
      <w:kern w:val="28"/>
      <w:sz w:val="24"/>
      <w:szCs w:val="26"/>
      <w:shd w:val="pct5" w:color="auto" w:fill="auto"/>
    </w:rPr>
  </w:style>
  <w:style w:type="character" w:customStyle="1" w:styleId="Nadpis2Char">
    <w:name w:val="Nadpis 2 Char"/>
    <w:aliases w:val="PA Major Section Char,Podkapitola1 Char,V_Head2 Char,V_Head21 Char,V_Head22 Char,hlavicka Char,ASAPHeading 2 Char,h2 Char,F2 Char,F21 Char,2 Char,sub-sect Char,21 Char,sub-sect1 Char,22 Char,sub-sect2 Char,211 Char,sub-sect11 Char,T Char"/>
    <w:link w:val="Nadpis2"/>
    <w:locked/>
    <w:rsid w:val="00C3698C"/>
    <w:rPr>
      <w:rFonts w:cs="Garamond"/>
      <w:color w:val="394A58"/>
      <w:sz w:val="22"/>
      <w:szCs w:val="24"/>
    </w:r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H Char"/>
    <w:link w:val="Nadpis3"/>
    <w:locked/>
    <w:rsid w:val="00591885"/>
    <w:rPr>
      <w:rFonts w:cs="NimbusSanNovTEE"/>
      <w:sz w:val="22"/>
      <w:szCs w:val="22"/>
    </w:rPr>
  </w:style>
  <w:style w:type="character" w:customStyle="1" w:styleId="Nadpis4Char">
    <w:name w:val="Nadpis 4 Char"/>
    <w:aliases w:val="H4 Char,ASAPHeading 4 Char,Sub Sub Paragraph Char,Podkapitola3 Char,Podkapitola31 Char,Odstavec 1 Char,Odstavec 11 Char,Odstavec 12 Char,Odstavec 13 Char,Odstavec 14 Char,Odstavec 111 Char,Odstavec 121 Char,Odstavec 131 Char"/>
    <w:link w:val="Nadpis4"/>
    <w:uiPriority w:val="99"/>
    <w:semiHidden/>
    <w:locked/>
    <w:rsid w:val="000C631E"/>
    <w:rPr>
      <w:rFonts w:ascii="Cambria" w:hAnsi="Cambria" w:cs="Cambria"/>
      <w:b/>
      <w:bCs/>
      <w:i/>
      <w:iCs/>
      <w:color w:val="4F81BD"/>
      <w:sz w:val="20"/>
      <w:szCs w:val="20"/>
    </w:rPr>
  </w:style>
  <w:style w:type="character" w:customStyle="1" w:styleId="Nadpis5Char">
    <w:name w:val="Nadpis 5 Char"/>
    <w:aliases w:val="H5 Char,Level 3 - i Char"/>
    <w:link w:val="Nadpis5"/>
    <w:uiPriority w:val="99"/>
    <w:semiHidden/>
    <w:locked/>
    <w:rsid w:val="000C631E"/>
    <w:rPr>
      <w:rFonts w:ascii="Cambria" w:hAnsi="Cambria" w:cs="Cambria"/>
      <w:color w:val="243F60"/>
      <w:sz w:val="20"/>
      <w:szCs w:val="20"/>
    </w:rPr>
  </w:style>
  <w:style w:type="character" w:customStyle="1" w:styleId="Nadpis6Char">
    <w:name w:val="Nadpis 6 Char"/>
    <w:aliases w:val="H6 Char"/>
    <w:link w:val="Nadpis6"/>
    <w:uiPriority w:val="99"/>
    <w:semiHidden/>
    <w:locked/>
    <w:rsid w:val="000C631E"/>
    <w:rPr>
      <w:rFonts w:ascii="Cambria" w:hAnsi="Cambria" w:cs="Cambria"/>
      <w:i/>
      <w:iCs/>
      <w:color w:val="243F60"/>
      <w:sz w:val="20"/>
      <w:szCs w:val="20"/>
    </w:rPr>
  </w:style>
  <w:style w:type="character" w:customStyle="1" w:styleId="Nadpis7Char">
    <w:name w:val="Nadpis 7 Char"/>
    <w:aliases w:val="H7 Char"/>
    <w:link w:val="Nadpis7"/>
    <w:uiPriority w:val="99"/>
    <w:semiHidden/>
    <w:locked/>
    <w:rsid w:val="000C631E"/>
    <w:rPr>
      <w:rFonts w:ascii="Cambria" w:hAnsi="Cambria" w:cs="Cambria"/>
      <w:i/>
      <w:iCs/>
      <w:color w:val="404040"/>
      <w:sz w:val="20"/>
      <w:szCs w:val="20"/>
    </w:rPr>
  </w:style>
  <w:style w:type="character" w:customStyle="1" w:styleId="Nadpis8Char">
    <w:name w:val="Nadpis 8 Char"/>
    <w:aliases w:val="H8 Char"/>
    <w:link w:val="Nadpis8"/>
    <w:uiPriority w:val="99"/>
    <w:semiHidden/>
    <w:locked/>
    <w:rsid w:val="000C631E"/>
    <w:rPr>
      <w:rFonts w:ascii="Cambria" w:hAnsi="Cambria" w:cs="Cambria"/>
      <w:color w:val="404040"/>
      <w:sz w:val="20"/>
      <w:szCs w:val="20"/>
    </w:rPr>
  </w:style>
  <w:style w:type="character" w:customStyle="1" w:styleId="Nadpis9Char">
    <w:name w:val="Nadpis 9 Char"/>
    <w:aliases w:val="H9 Char,h9 Char,heading9 Char,App Heading Char"/>
    <w:link w:val="Nadpis9"/>
    <w:uiPriority w:val="99"/>
    <w:semiHidden/>
    <w:locked/>
    <w:rsid w:val="000C631E"/>
    <w:rPr>
      <w:rFonts w:ascii="Cambria" w:hAnsi="Cambria" w:cs="Cambria"/>
      <w:i/>
      <w:iCs/>
      <w:color w:val="404040"/>
      <w:sz w:val="20"/>
      <w:szCs w:val="20"/>
    </w:rPr>
  </w:style>
  <w:style w:type="character" w:styleId="Hypertextovodkaz">
    <w:name w:val="Hyperlink"/>
    <w:uiPriority w:val="99"/>
    <w:rsid w:val="00CA184C"/>
    <w:rPr>
      <w:rFonts w:cs="Times New Roman"/>
      <w:color w:val="0000FF"/>
      <w:u w:val="single"/>
    </w:rPr>
  </w:style>
  <w:style w:type="paragraph" w:styleId="Obsah1">
    <w:name w:val="toc 1"/>
    <w:basedOn w:val="Normln"/>
    <w:next w:val="Normln"/>
    <w:autoRedefine/>
    <w:uiPriority w:val="39"/>
    <w:rsid w:val="00CA184C"/>
    <w:pPr>
      <w:spacing w:before="120" w:after="120"/>
    </w:pPr>
    <w:rPr>
      <w:rFonts w:cs="Times New Roman"/>
      <w:b/>
      <w:bCs/>
      <w:caps/>
    </w:rPr>
  </w:style>
  <w:style w:type="paragraph" w:styleId="Textkomente">
    <w:name w:val="annotation text"/>
    <w:basedOn w:val="Normln"/>
    <w:link w:val="TextkomenteChar"/>
    <w:uiPriority w:val="99"/>
    <w:rsid w:val="00CA184C"/>
  </w:style>
  <w:style w:type="character" w:customStyle="1" w:styleId="TextkomenteChar">
    <w:name w:val="Text komentáře Char"/>
    <w:link w:val="Textkomente"/>
    <w:uiPriority w:val="99"/>
    <w:locked/>
    <w:rsid w:val="00CA184C"/>
    <w:rPr>
      <w:rFonts w:ascii="Arial" w:hAnsi="Arial" w:cs="Arial"/>
      <w:color w:val="auto"/>
      <w:sz w:val="20"/>
      <w:szCs w:val="20"/>
    </w:rPr>
  </w:style>
  <w:style w:type="paragraph" w:styleId="Nzev">
    <w:name w:val="Title"/>
    <w:basedOn w:val="Normln"/>
    <w:link w:val="NzevChar"/>
    <w:qFormat/>
    <w:rsid w:val="00CA184C"/>
    <w:pPr>
      <w:spacing w:before="240" w:after="60"/>
      <w:jc w:val="center"/>
    </w:pPr>
    <w:rPr>
      <w:b/>
      <w:bCs/>
      <w:kern w:val="28"/>
      <w:sz w:val="32"/>
      <w:szCs w:val="32"/>
    </w:rPr>
  </w:style>
  <w:style w:type="character" w:customStyle="1" w:styleId="NzevChar">
    <w:name w:val="Název Char"/>
    <w:link w:val="Nzev"/>
    <w:uiPriority w:val="99"/>
    <w:locked/>
    <w:rsid w:val="00CA184C"/>
    <w:rPr>
      <w:rFonts w:ascii="Arial" w:hAnsi="Arial" w:cs="Arial"/>
      <w:b/>
      <w:bCs/>
      <w:color w:val="auto"/>
      <w:kern w:val="28"/>
      <w:sz w:val="20"/>
      <w:szCs w:val="20"/>
    </w:rPr>
  </w:style>
  <w:style w:type="paragraph" w:styleId="Zkladntext">
    <w:name w:val="Body Text"/>
    <w:basedOn w:val="Normln"/>
    <w:link w:val="ZkladntextChar"/>
    <w:uiPriority w:val="99"/>
    <w:rsid w:val="00CA184C"/>
    <w:pPr>
      <w:widowControl w:val="0"/>
      <w:jc w:val="both"/>
    </w:pPr>
  </w:style>
  <w:style w:type="character" w:customStyle="1" w:styleId="ZkladntextChar">
    <w:name w:val="Základní text Char"/>
    <w:link w:val="Zkladntext"/>
    <w:uiPriority w:val="99"/>
    <w:locked/>
    <w:rsid w:val="00CA184C"/>
    <w:rPr>
      <w:rFonts w:ascii="Arial" w:hAnsi="Arial" w:cs="Arial"/>
      <w:color w:val="auto"/>
      <w:sz w:val="20"/>
      <w:szCs w:val="20"/>
    </w:rPr>
  </w:style>
  <w:style w:type="paragraph" w:styleId="Zkladntextodsazen">
    <w:name w:val="Body Text Indent"/>
    <w:basedOn w:val="Normln"/>
    <w:link w:val="ZkladntextodsazenChar"/>
    <w:uiPriority w:val="99"/>
    <w:rsid w:val="00CA184C"/>
    <w:pPr>
      <w:ind w:left="284"/>
      <w:jc w:val="both"/>
    </w:pPr>
  </w:style>
  <w:style w:type="character" w:customStyle="1" w:styleId="ZkladntextodsazenChar">
    <w:name w:val="Základní text odsazený Char"/>
    <w:link w:val="Zkladntextodsazen"/>
    <w:uiPriority w:val="99"/>
    <w:locked/>
    <w:rsid w:val="00CA184C"/>
    <w:rPr>
      <w:rFonts w:ascii="Arial" w:hAnsi="Arial" w:cs="Arial"/>
      <w:color w:val="auto"/>
      <w:sz w:val="20"/>
      <w:szCs w:val="20"/>
    </w:rPr>
  </w:style>
  <w:style w:type="paragraph" w:styleId="Zkladntext-prvnodsazen2">
    <w:name w:val="Body Text First Indent 2"/>
    <w:basedOn w:val="Zkladntextodsazen"/>
    <w:link w:val="Zkladntext-prvnodsazen2Char"/>
    <w:uiPriority w:val="99"/>
    <w:rsid w:val="00CA184C"/>
    <w:pPr>
      <w:spacing w:after="120"/>
      <w:ind w:left="283" w:firstLine="210"/>
      <w:jc w:val="left"/>
    </w:pPr>
  </w:style>
  <w:style w:type="character" w:customStyle="1" w:styleId="Zkladntext-prvnodsazen2Char">
    <w:name w:val="Základní text - první odsazený 2 Char"/>
    <w:basedOn w:val="ZkladntextodsazenChar"/>
    <w:link w:val="Zkladntext-prvnodsazen2"/>
    <w:uiPriority w:val="99"/>
    <w:locked/>
    <w:rsid w:val="00CA184C"/>
    <w:rPr>
      <w:rFonts w:ascii="Arial" w:hAnsi="Arial" w:cs="Arial"/>
      <w:color w:val="auto"/>
      <w:sz w:val="20"/>
      <w:szCs w:val="20"/>
    </w:rPr>
  </w:style>
  <w:style w:type="paragraph" w:styleId="Prosttext">
    <w:name w:val="Plain Text"/>
    <w:basedOn w:val="Normln"/>
    <w:link w:val="ProsttextChar"/>
    <w:uiPriority w:val="99"/>
    <w:rsid w:val="00CA184C"/>
    <w:rPr>
      <w:rFonts w:ascii="Courier New" w:hAnsi="Courier New" w:cs="Courier New"/>
    </w:rPr>
  </w:style>
  <w:style w:type="character" w:customStyle="1" w:styleId="ProsttextChar">
    <w:name w:val="Prostý text Char"/>
    <w:link w:val="Prosttext"/>
    <w:uiPriority w:val="99"/>
    <w:locked/>
    <w:rsid w:val="00CA184C"/>
    <w:rPr>
      <w:rFonts w:ascii="Courier New" w:hAnsi="Courier New" w:cs="Courier New"/>
      <w:color w:val="auto"/>
      <w:sz w:val="20"/>
      <w:szCs w:val="20"/>
    </w:rPr>
  </w:style>
  <w:style w:type="character" w:customStyle="1" w:styleId="ZKLADNChar">
    <w:name w:val="ZÁKLADNÍ Char"/>
    <w:link w:val="ZKLADN"/>
    <w:uiPriority w:val="99"/>
    <w:locked/>
    <w:rsid w:val="00CA184C"/>
    <w:rPr>
      <w:rFonts w:ascii="Garamond" w:hAnsi="Garamond" w:cs="Garamond"/>
    </w:rPr>
  </w:style>
  <w:style w:type="paragraph" w:customStyle="1" w:styleId="ZKLADN">
    <w:name w:val="ZÁKLADNÍ"/>
    <w:basedOn w:val="Zkladntext"/>
    <w:link w:val="ZKLADNChar"/>
    <w:uiPriority w:val="99"/>
    <w:rsid w:val="00CA184C"/>
    <w:pPr>
      <w:spacing w:before="120" w:after="120" w:line="280" w:lineRule="atLeast"/>
    </w:pPr>
    <w:rPr>
      <w:rFonts w:ascii="Garamond" w:hAnsi="Garamond" w:cs="Garamond"/>
      <w:color w:val="1E1E1E"/>
      <w:sz w:val="24"/>
      <w:szCs w:val="24"/>
    </w:rPr>
  </w:style>
  <w:style w:type="paragraph" w:customStyle="1" w:styleId="StylGaramond12bPROST">
    <w:name w:val="Styl Garamond 12 b. PROSTÝ"/>
    <w:basedOn w:val="Normln"/>
    <w:uiPriority w:val="99"/>
    <w:rsid w:val="00CA184C"/>
    <w:pPr>
      <w:spacing w:after="120" w:line="320" w:lineRule="atLeast"/>
      <w:jc w:val="both"/>
    </w:pPr>
    <w:rPr>
      <w:rFonts w:ascii="Garamond" w:hAnsi="Garamond" w:cs="Garamond"/>
      <w:sz w:val="24"/>
      <w:szCs w:val="24"/>
    </w:rPr>
  </w:style>
  <w:style w:type="character" w:customStyle="1" w:styleId="StylodstavecslovanChar">
    <w:name w:val="Styl odstavec číslovaný Char"/>
    <w:link w:val="Stylodstavecslovan"/>
    <w:locked/>
    <w:rsid w:val="006755A6"/>
    <w:rPr>
      <w:rFonts w:cs="Calibri"/>
      <w:sz w:val="22"/>
      <w:szCs w:val="22"/>
    </w:rPr>
  </w:style>
  <w:style w:type="paragraph" w:customStyle="1" w:styleId="Stylodstavecslovan">
    <w:name w:val="Styl odstavec číslovaný"/>
    <w:basedOn w:val="Nadpis2"/>
    <w:link w:val="StylodstavecslovanChar"/>
    <w:rsid w:val="006755A6"/>
    <w:pPr>
      <w:numPr>
        <w:ilvl w:val="1"/>
        <w:numId w:val="2"/>
      </w:numPr>
      <w:tabs>
        <w:tab w:val="clear" w:pos="142"/>
      </w:tabs>
    </w:pPr>
    <w:rPr>
      <w:rFonts w:cs="Calibri"/>
      <w:color w:val="auto"/>
      <w:szCs w:val="22"/>
    </w:rPr>
  </w:style>
  <w:style w:type="paragraph" w:customStyle="1" w:styleId="StylNadpis1ZKLADN">
    <w:name w:val="Styl Nadpis 1 ZÁKLADNÍ"/>
    <w:basedOn w:val="Nadpis1"/>
    <w:uiPriority w:val="99"/>
    <w:rsid w:val="0064727F"/>
    <w:pPr>
      <w:numPr>
        <w:numId w:val="2"/>
      </w:numPr>
      <w:shd w:val="clear" w:color="auto" w:fill="D9D9D9"/>
      <w:tabs>
        <w:tab w:val="clear" w:pos="0"/>
      </w:tabs>
      <w:spacing w:before="480" w:after="360"/>
    </w:pPr>
    <w:rPr>
      <w:rFonts w:cs="Calibri"/>
      <w:sz w:val="22"/>
      <w:szCs w:val="22"/>
    </w:rPr>
  </w:style>
  <w:style w:type="character" w:customStyle="1" w:styleId="TabulkaChar">
    <w:name w:val="Tabulka Char"/>
    <w:link w:val="Tabulka"/>
    <w:uiPriority w:val="99"/>
    <w:locked/>
    <w:rsid w:val="00CA184C"/>
    <w:rPr>
      <w:rFonts w:ascii="Garamond" w:eastAsia="MS Mincho" w:hAnsi="Garamond" w:cs="Garamond"/>
      <w:color w:val="000000"/>
    </w:rPr>
  </w:style>
  <w:style w:type="paragraph" w:customStyle="1" w:styleId="Tabulka">
    <w:name w:val="Tabulka"/>
    <w:basedOn w:val="Normln"/>
    <w:link w:val="TabulkaChar"/>
    <w:autoRedefine/>
    <w:uiPriority w:val="99"/>
    <w:rsid w:val="00CA184C"/>
    <w:pPr>
      <w:spacing w:line="320" w:lineRule="atLeast"/>
      <w:ind w:left="113" w:right="113"/>
    </w:pPr>
    <w:rPr>
      <w:rFonts w:ascii="Garamond" w:eastAsia="MS Mincho" w:hAnsi="Garamond" w:cs="Garamond"/>
      <w:color w:val="000000"/>
      <w:sz w:val="24"/>
      <w:szCs w:val="24"/>
    </w:rPr>
  </w:style>
  <w:style w:type="character" w:customStyle="1" w:styleId="StylTabulkazvraznnChar">
    <w:name w:val="Styl Tabulka zvýrazněné Char"/>
    <w:link w:val="StylTabulkazvraznn"/>
    <w:uiPriority w:val="99"/>
    <w:locked/>
    <w:rsid w:val="00CA184C"/>
    <w:rPr>
      <w:rFonts w:ascii="Garamond" w:eastAsia="MS Mincho" w:hAnsi="Garamond" w:cs="Garamond"/>
      <w:b/>
      <w:bCs/>
      <w:color w:val="000000"/>
    </w:rPr>
  </w:style>
  <w:style w:type="paragraph" w:customStyle="1" w:styleId="StylTabulkazvraznn">
    <w:name w:val="Styl Tabulka zvýrazněné"/>
    <w:basedOn w:val="Tabulka"/>
    <w:link w:val="StylTabulkazvraznnChar"/>
    <w:uiPriority w:val="99"/>
    <w:rsid w:val="00CA184C"/>
    <w:rPr>
      <w:b/>
      <w:bCs/>
    </w:rPr>
  </w:style>
  <w:style w:type="paragraph" w:styleId="Textbubliny">
    <w:name w:val="Balloon Text"/>
    <w:basedOn w:val="Normln"/>
    <w:link w:val="TextbublinyChar"/>
    <w:uiPriority w:val="99"/>
    <w:semiHidden/>
    <w:rsid w:val="00CA184C"/>
    <w:rPr>
      <w:rFonts w:ascii="Tahoma" w:hAnsi="Tahoma" w:cs="Tahoma"/>
      <w:sz w:val="16"/>
      <w:szCs w:val="16"/>
    </w:rPr>
  </w:style>
  <w:style w:type="character" w:customStyle="1" w:styleId="TextbublinyChar">
    <w:name w:val="Text bubliny Char"/>
    <w:link w:val="Textbubliny"/>
    <w:uiPriority w:val="99"/>
    <w:locked/>
    <w:rsid w:val="00CA184C"/>
    <w:rPr>
      <w:rFonts w:ascii="Tahoma" w:hAnsi="Tahoma" w:cs="Tahoma"/>
      <w:color w:val="auto"/>
      <w:sz w:val="16"/>
      <w:szCs w:val="16"/>
    </w:rPr>
  </w:style>
  <w:style w:type="paragraph" w:styleId="Odstavecseseznamem">
    <w:name w:val="List Paragraph"/>
    <w:aliases w:val="Odstavec_muj,cp_Odstavec se seznamem,Bullet Number,Bullet List,FooterText,numbered,Paragraphe de liste1,Bulletr List Paragraph,列出段落,列出段落1,List Paragraph21,Listeafsnit1,Parágrafo da Lista1,List Paragraph,A-Odrážky1,Nad,Odrazky,lp1"/>
    <w:basedOn w:val="Normln"/>
    <w:link w:val="OdstavecseseznamemChar"/>
    <w:uiPriority w:val="34"/>
    <w:qFormat/>
    <w:rsid w:val="00046528"/>
    <w:pPr>
      <w:spacing w:after="200" w:line="276" w:lineRule="auto"/>
      <w:ind w:left="720"/>
    </w:pPr>
    <w:rPr>
      <w:rFonts w:cs="Calibri"/>
      <w:szCs w:val="22"/>
      <w:lang w:eastAsia="en-US"/>
    </w:rPr>
  </w:style>
  <w:style w:type="table" w:styleId="Mkatabulky">
    <w:name w:val="Table Grid"/>
    <w:basedOn w:val="Normlntabulka"/>
    <w:uiPriority w:val="99"/>
    <w:rsid w:val="003A3F58"/>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kaznakoment">
    <w:name w:val="annotation reference"/>
    <w:uiPriority w:val="99"/>
    <w:rsid w:val="00CB36D8"/>
    <w:rPr>
      <w:rFonts w:cs="Times New Roman"/>
      <w:sz w:val="16"/>
      <w:szCs w:val="16"/>
    </w:rPr>
  </w:style>
  <w:style w:type="paragraph" w:styleId="Pedmtkomente">
    <w:name w:val="annotation subject"/>
    <w:basedOn w:val="Textkomente"/>
    <w:next w:val="Textkomente"/>
    <w:link w:val="PedmtkomenteChar"/>
    <w:uiPriority w:val="99"/>
    <w:semiHidden/>
    <w:rsid w:val="00CB36D8"/>
    <w:rPr>
      <w:b/>
      <w:bCs/>
    </w:rPr>
  </w:style>
  <w:style w:type="character" w:customStyle="1" w:styleId="PedmtkomenteChar">
    <w:name w:val="Předmět komentáře Char"/>
    <w:link w:val="Pedmtkomente"/>
    <w:uiPriority w:val="99"/>
    <w:locked/>
    <w:rsid w:val="00CB36D8"/>
    <w:rPr>
      <w:rFonts w:ascii="Arial" w:hAnsi="Arial" w:cs="Arial"/>
      <w:b/>
      <w:bCs/>
      <w:color w:val="auto"/>
      <w:sz w:val="20"/>
      <w:szCs w:val="20"/>
    </w:rPr>
  </w:style>
  <w:style w:type="paragraph" w:styleId="Zkladntext3">
    <w:name w:val="Body Text 3"/>
    <w:basedOn w:val="Normln"/>
    <w:link w:val="Zkladntext3Char"/>
    <w:uiPriority w:val="99"/>
    <w:rsid w:val="005F2E13"/>
    <w:pPr>
      <w:tabs>
        <w:tab w:val="left" w:pos="2410"/>
      </w:tabs>
    </w:pPr>
    <w:rPr>
      <w:rFonts w:cs="Times New Roman"/>
      <w:b/>
      <w:bCs/>
      <w:sz w:val="24"/>
      <w:szCs w:val="24"/>
      <w:u w:val="single"/>
    </w:rPr>
  </w:style>
  <w:style w:type="character" w:customStyle="1" w:styleId="BodyText3Char">
    <w:name w:val="Body Text 3 Char"/>
    <w:uiPriority w:val="99"/>
    <w:semiHidden/>
    <w:locked/>
    <w:rsid w:val="00CD0D9A"/>
    <w:rPr>
      <w:rFonts w:ascii="Arial" w:hAnsi="Arial" w:cs="Arial"/>
      <w:sz w:val="16"/>
      <w:szCs w:val="16"/>
    </w:rPr>
  </w:style>
  <w:style w:type="character" w:customStyle="1" w:styleId="Zkladntext3Char">
    <w:name w:val="Základní text 3 Char"/>
    <w:link w:val="Zkladntext3"/>
    <w:uiPriority w:val="99"/>
    <w:locked/>
    <w:rsid w:val="005F2E13"/>
    <w:rPr>
      <w:rFonts w:cs="Times New Roman"/>
      <w:b/>
      <w:bCs/>
      <w:sz w:val="24"/>
      <w:szCs w:val="24"/>
      <w:u w:val="single"/>
      <w:lang w:val="cs-CZ" w:eastAsia="cs-CZ"/>
    </w:rPr>
  </w:style>
  <w:style w:type="paragraph" w:customStyle="1" w:styleId="Seznamteky">
    <w:name w:val="Seznam tečky"/>
    <w:basedOn w:val="Normln"/>
    <w:uiPriority w:val="99"/>
    <w:rsid w:val="005F2E13"/>
    <w:pPr>
      <w:numPr>
        <w:numId w:val="1"/>
      </w:numPr>
      <w:overflowPunct w:val="0"/>
      <w:autoSpaceDE w:val="0"/>
      <w:autoSpaceDN w:val="0"/>
      <w:adjustRightInd w:val="0"/>
      <w:spacing w:before="60" w:after="60"/>
      <w:jc w:val="both"/>
      <w:textAlignment w:val="baseline"/>
    </w:pPr>
    <w:rPr>
      <w:rFonts w:cs="Times New Roman"/>
      <w:kern w:val="22"/>
      <w:szCs w:val="22"/>
    </w:rPr>
  </w:style>
  <w:style w:type="character" w:customStyle="1" w:styleId="RLTextlnkuslovanChar">
    <w:name w:val="RL Text článku číslovaný Char"/>
    <w:link w:val="RLTextlnkuslovan"/>
    <w:locked/>
    <w:rsid w:val="006E6590"/>
    <w:rPr>
      <w:rFonts w:ascii="Garamond" w:hAnsi="Garamond"/>
      <w:color w:val="394A58"/>
      <w:sz w:val="22"/>
    </w:rPr>
  </w:style>
  <w:style w:type="paragraph" w:customStyle="1" w:styleId="RLTextlnkuslovan">
    <w:name w:val="RL Text článku číslovaný"/>
    <w:basedOn w:val="Normln"/>
    <w:link w:val="RLTextlnkuslovanChar"/>
    <w:rsid w:val="006E6590"/>
    <w:pPr>
      <w:numPr>
        <w:ilvl w:val="1"/>
        <w:numId w:val="3"/>
      </w:numPr>
      <w:spacing w:after="120" w:line="280" w:lineRule="exact"/>
      <w:jc w:val="both"/>
    </w:pPr>
    <w:rPr>
      <w:rFonts w:ascii="Garamond" w:hAnsi="Garamond" w:cs="Times New Roman"/>
    </w:rPr>
  </w:style>
  <w:style w:type="paragraph" w:customStyle="1" w:styleId="RLlneksmlouvy">
    <w:name w:val="RL Článek smlouvy"/>
    <w:basedOn w:val="Normln"/>
    <w:rsid w:val="006E6590"/>
    <w:pPr>
      <w:keepNext/>
      <w:numPr>
        <w:numId w:val="3"/>
      </w:numPr>
      <w:spacing w:before="360" w:after="120" w:line="280" w:lineRule="exact"/>
      <w:jc w:val="both"/>
    </w:pPr>
    <w:rPr>
      <w:rFonts w:ascii="Garamond" w:eastAsia="Calibri" w:hAnsi="Garamond" w:cs="Times New Roman"/>
      <w:b/>
      <w:bCs/>
      <w:sz w:val="24"/>
      <w:szCs w:val="24"/>
    </w:rPr>
  </w:style>
  <w:style w:type="paragraph" w:styleId="Zhlav">
    <w:name w:val="header"/>
    <w:basedOn w:val="Normln"/>
    <w:link w:val="ZhlavChar"/>
    <w:uiPriority w:val="99"/>
    <w:unhideWhenUsed/>
    <w:rsid w:val="00FF04F0"/>
    <w:pPr>
      <w:tabs>
        <w:tab w:val="center" w:pos="4536"/>
        <w:tab w:val="right" w:pos="9072"/>
      </w:tabs>
    </w:pPr>
  </w:style>
  <w:style w:type="character" w:customStyle="1" w:styleId="ZhlavChar">
    <w:name w:val="Záhlaví Char"/>
    <w:link w:val="Zhlav"/>
    <w:uiPriority w:val="99"/>
    <w:rsid w:val="00FF04F0"/>
    <w:rPr>
      <w:rFonts w:ascii="Arial" w:hAnsi="Arial" w:cs="Arial"/>
    </w:rPr>
  </w:style>
  <w:style w:type="paragraph" w:styleId="Zpat">
    <w:name w:val="footer"/>
    <w:basedOn w:val="Normln"/>
    <w:link w:val="ZpatChar"/>
    <w:uiPriority w:val="99"/>
    <w:unhideWhenUsed/>
    <w:rsid w:val="00FF04F0"/>
    <w:pPr>
      <w:tabs>
        <w:tab w:val="center" w:pos="4536"/>
        <w:tab w:val="right" w:pos="9072"/>
      </w:tabs>
    </w:pPr>
  </w:style>
  <w:style w:type="character" w:customStyle="1" w:styleId="ZpatChar">
    <w:name w:val="Zápatí Char"/>
    <w:link w:val="Zpat"/>
    <w:uiPriority w:val="99"/>
    <w:rsid w:val="00FF04F0"/>
    <w:rPr>
      <w:rFonts w:ascii="Arial" w:hAnsi="Arial" w:cs="Arial"/>
    </w:rPr>
  </w:style>
  <w:style w:type="paragraph" w:customStyle="1" w:styleId="Default">
    <w:name w:val="Default"/>
    <w:rsid w:val="00D56AC2"/>
    <w:pPr>
      <w:autoSpaceDE w:val="0"/>
      <w:autoSpaceDN w:val="0"/>
      <w:adjustRightInd w:val="0"/>
    </w:pPr>
    <w:rPr>
      <w:rFonts w:cs="Calibri"/>
      <w:color w:val="000000"/>
      <w:sz w:val="24"/>
      <w:szCs w:val="24"/>
    </w:rPr>
  </w:style>
  <w:style w:type="paragraph" w:styleId="Textpoznpodarou">
    <w:name w:val="footnote text"/>
    <w:basedOn w:val="Normln"/>
    <w:link w:val="TextpoznpodarouChar"/>
    <w:uiPriority w:val="99"/>
    <w:unhideWhenUsed/>
    <w:rsid w:val="004F7D2E"/>
  </w:style>
  <w:style w:type="character" w:customStyle="1" w:styleId="TextpoznpodarouChar">
    <w:name w:val="Text pozn. pod čarou Char"/>
    <w:link w:val="Textpoznpodarou"/>
    <w:uiPriority w:val="99"/>
    <w:rsid w:val="004F7D2E"/>
    <w:rPr>
      <w:rFonts w:ascii="Arial" w:hAnsi="Arial" w:cs="Arial"/>
    </w:rPr>
  </w:style>
  <w:style w:type="character" w:styleId="Znakapoznpodarou">
    <w:name w:val="footnote reference"/>
    <w:uiPriority w:val="99"/>
    <w:rsid w:val="004F7D2E"/>
    <w:rPr>
      <w:rFonts w:cs="Times New Roman"/>
      <w:vertAlign w:val="superscript"/>
    </w:rPr>
  </w:style>
  <w:style w:type="paragraph" w:customStyle="1" w:styleId="Standard">
    <w:name w:val="Standard"/>
    <w:rsid w:val="00893C5D"/>
    <w:pPr>
      <w:suppressAutoHyphens/>
      <w:autoSpaceDN w:val="0"/>
      <w:textAlignment w:val="baseline"/>
    </w:pPr>
    <w:rPr>
      <w:rFonts w:ascii="Arial" w:hAnsi="Arial" w:cs="Arial"/>
      <w:kern w:val="3"/>
      <w:lang w:eastAsia="zh-CN"/>
    </w:rPr>
  </w:style>
  <w:style w:type="paragraph" w:customStyle="1" w:styleId="Zhlav1">
    <w:name w:val="Záhlaví1"/>
    <w:basedOn w:val="Standard"/>
    <w:rsid w:val="00893C5D"/>
    <w:rPr>
      <w:rFonts w:cs="Times New Roman"/>
    </w:rPr>
  </w:style>
  <w:style w:type="paragraph" w:styleId="Podnadpis">
    <w:name w:val="Subtitle"/>
    <w:basedOn w:val="Normln"/>
    <w:next w:val="Normln"/>
    <w:link w:val="PodnadpisChar"/>
    <w:qFormat/>
    <w:locked/>
    <w:rsid w:val="00C3698C"/>
    <w:pPr>
      <w:spacing w:after="60"/>
      <w:jc w:val="center"/>
      <w:outlineLvl w:val="1"/>
    </w:pPr>
    <w:rPr>
      <w:rFonts w:cs="Times New Roman"/>
      <w:szCs w:val="24"/>
    </w:rPr>
  </w:style>
  <w:style w:type="character" w:customStyle="1" w:styleId="PodnadpisChar">
    <w:name w:val="Podnadpis Char"/>
    <w:link w:val="Podnadpis"/>
    <w:rsid w:val="00C3698C"/>
    <w:rPr>
      <w:rFonts w:eastAsia="Times New Roman" w:cs="Times New Roman"/>
      <w:color w:val="394A58"/>
      <w:sz w:val="22"/>
      <w:szCs w:val="24"/>
    </w:rPr>
  </w:style>
  <w:style w:type="paragraph" w:styleId="Rejstk6">
    <w:name w:val="index 6"/>
    <w:basedOn w:val="Normln"/>
    <w:next w:val="Normln"/>
    <w:autoRedefine/>
    <w:semiHidden/>
    <w:rsid w:val="00DC449E"/>
    <w:pPr>
      <w:widowControl w:val="0"/>
      <w:spacing w:before="120" w:line="300" w:lineRule="auto"/>
      <w:ind w:left="1200" w:hanging="200"/>
      <w:jc w:val="both"/>
    </w:pPr>
    <w:rPr>
      <w:rFonts w:cs="Calibri"/>
      <w:color w:val="auto"/>
      <w:szCs w:val="22"/>
    </w:rPr>
  </w:style>
  <w:style w:type="paragraph" w:customStyle="1" w:styleId="Zadvacdokumentacenadpis">
    <w:name w:val="Zadávací dokumentace nadpis"/>
    <w:basedOn w:val="Normln"/>
    <w:rsid w:val="00DC449E"/>
    <w:pPr>
      <w:widowControl w:val="0"/>
      <w:tabs>
        <w:tab w:val="num" w:pos="709"/>
      </w:tabs>
      <w:spacing w:before="120" w:after="120" w:line="280" w:lineRule="exact"/>
      <w:jc w:val="both"/>
    </w:pPr>
    <w:rPr>
      <w:rFonts w:cs="Calibri"/>
      <w:b/>
      <w:color w:val="auto"/>
      <w:szCs w:val="24"/>
      <w:u w:val="single"/>
    </w:rPr>
  </w:style>
  <w:style w:type="character" w:customStyle="1" w:styleId="OdstavecseseznamemChar">
    <w:name w:val="Odstavec se seznamem Char"/>
    <w:aliases w:val="Odstavec_muj Char,cp_Odstavec se seznamem Char,Bullet Number Char,Bullet List Char,FooterText Char,numbered Char,Paragraphe de liste1 Char,Bulletr List Paragraph Char,列出段落 Char,列出段落1 Char,List Paragraph21 Char,Listeafsnit1 Char"/>
    <w:link w:val="Odstavecseseznamem"/>
    <w:uiPriority w:val="34"/>
    <w:rsid w:val="002C682B"/>
    <w:rPr>
      <w:rFonts w:cs="Calibri"/>
      <w:color w:val="394A58"/>
      <w:sz w:val="22"/>
      <w:szCs w:val="22"/>
      <w:lang w:eastAsia="en-US"/>
    </w:rPr>
  </w:style>
  <w:style w:type="paragraph" w:customStyle="1" w:styleId="5">
    <w:name w:val="5"/>
    <w:basedOn w:val="Normln"/>
    <w:autoRedefine/>
    <w:uiPriority w:val="99"/>
    <w:rsid w:val="004A6530"/>
    <w:pPr>
      <w:tabs>
        <w:tab w:val="num" w:pos="432"/>
        <w:tab w:val="left" w:pos="539"/>
        <w:tab w:val="num" w:pos="852"/>
        <w:tab w:val="left" w:pos="900"/>
        <w:tab w:val="num" w:pos="1304"/>
        <w:tab w:val="num" w:pos="2509"/>
      </w:tabs>
      <w:spacing w:before="240" w:after="60"/>
      <w:ind w:left="2509" w:hanging="360"/>
      <w:jc w:val="both"/>
      <w:outlineLvl w:val="1"/>
    </w:pPr>
    <w:rPr>
      <w:rFonts w:ascii="Arial" w:hAnsi="Arial" w:cs="Times New Roman"/>
      <w:bCs/>
      <w:snapToGrid w:val="0"/>
      <w:color w:val="auto"/>
      <w:szCs w:val="22"/>
    </w:rPr>
  </w:style>
  <w:style w:type="paragraph" w:customStyle="1" w:styleId="bno">
    <w:name w:val="_bno"/>
    <w:basedOn w:val="Normln"/>
    <w:link w:val="bnoChar1"/>
    <w:rsid w:val="004A6530"/>
    <w:pPr>
      <w:suppressAutoHyphens/>
      <w:spacing w:after="120" w:line="320" w:lineRule="atLeast"/>
      <w:ind w:left="720"/>
      <w:jc w:val="both"/>
    </w:pPr>
    <w:rPr>
      <w:rFonts w:ascii="Times New Roman" w:hAnsi="Times New Roman" w:cs="Times New Roman"/>
      <w:color w:val="auto"/>
      <w:sz w:val="20"/>
      <w:lang w:eastAsia="ar-SA"/>
    </w:rPr>
  </w:style>
  <w:style w:type="character" w:customStyle="1" w:styleId="bnoChar1">
    <w:name w:val="_bno Char1"/>
    <w:link w:val="bno"/>
    <w:rsid w:val="004A6530"/>
    <w:rPr>
      <w:rFonts w:ascii="Times New Roman" w:hAnsi="Times New Roman"/>
      <w:lang w:eastAsia="ar-SA"/>
    </w:rPr>
  </w:style>
  <w:style w:type="paragraph" w:styleId="Revize">
    <w:name w:val="Revision"/>
    <w:hidden/>
    <w:uiPriority w:val="99"/>
    <w:semiHidden/>
    <w:rsid w:val="001E3C75"/>
    <w:rPr>
      <w:rFonts w:cs="Arial"/>
      <w:color w:val="394A58"/>
      <w:sz w:val="22"/>
    </w:rPr>
  </w:style>
  <w:style w:type="paragraph" w:customStyle="1" w:styleId="Svtlmkazvraznn31">
    <w:name w:val="Světlá mřížka – zvýraznění 31"/>
    <w:basedOn w:val="Normln"/>
    <w:uiPriority w:val="34"/>
    <w:qFormat/>
    <w:rsid w:val="007F279B"/>
    <w:pPr>
      <w:ind w:left="720"/>
      <w:contextualSpacing/>
    </w:pPr>
    <w:rPr>
      <w:rFonts w:ascii="Arial" w:hAnsi="Arial" w:cs="Times New Roman"/>
      <w:color w:val="auto"/>
      <w:sz w:val="20"/>
    </w:rPr>
  </w:style>
  <w:style w:type="paragraph" w:customStyle="1" w:styleId="Odrky">
    <w:name w:val="Odrážky"/>
    <w:basedOn w:val="Normln"/>
    <w:rsid w:val="00B8611B"/>
    <w:pPr>
      <w:numPr>
        <w:numId w:val="7"/>
      </w:numPr>
      <w:spacing w:before="60" w:after="60"/>
      <w:jc w:val="both"/>
    </w:pPr>
    <w:rPr>
      <w:rFonts w:ascii="Arial" w:hAnsi="Arial"/>
      <w:color w:val="auto"/>
      <w:sz w:val="24"/>
      <w:szCs w:val="24"/>
    </w:rPr>
  </w:style>
  <w:style w:type="paragraph" w:customStyle="1" w:styleId="StylRLlnekzadvacdokumentacePed0bdkovnNej">
    <w:name w:val="Styl RL Článek zadávací dokumentace + Před:  0 b. Řádkování:  Nej..."/>
    <w:basedOn w:val="Normln"/>
    <w:rsid w:val="007A241B"/>
    <w:pPr>
      <w:keepNext/>
      <w:numPr>
        <w:numId w:val="28"/>
      </w:numPr>
      <w:pBdr>
        <w:top w:val="single" w:sz="4" w:space="1" w:color="auto"/>
        <w:left w:val="single" w:sz="4" w:space="4" w:color="auto"/>
        <w:bottom w:val="single" w:sz="4" w:space="1" w:color="auto"/>
        <w:right w:val="single" w:sz="4" w:space="4" w:color="auto"/>
      </w:pBdr>
      <w:shd w:val="clear" w:color="auto" w:fill="E0E0E0"/>
      <w:suppressAutoHyphens/>
      <w:spacing w:before="360" w:after="360"/>
      <w:jc w:val="both"/>
      <w:outlineLvl w:val="0"/>
    </w:pPr>
    <w:rPr>
      <w:rFonts w:ascii="Arial" w:hAnsi="Arial" w:cs="Times New Roman"/>
      <w:b/>
      <w:bCs/>
      <w:color w:val="auto"/>
      <w:lang w:eastAsia="en-US"/>
    </w:rPr>
  </w:style>
  <w:style w:type="character" w:styleId="Zstupntext">
    <w:name w:val="Placeholder Text"/>
    <w:basedOn w:val="Standardnpsmoodstavce"/>
    <w:uiPriority w:val="99"/>
    <w:semiHidden/>
    <w:rsid w:val="00F531A8"/>
    <w:rPr>
      <w:color w:val="808080"/>
    </w:rPr>
  </w:style>
  <w:style w:type="paragraph" w:styleId="Obsah5">
    <w:name w:val="toc 5"/>
    <w:basedOn w:val="Normln"/>
    <w:next w:val="Normln"/>
    <w:autoRedefine/>
    <w:uiPriority w:val="39"/>
    <w:locked/>
    <w:rsid w:val="00156238"/>
    <w:pPr>
      <w:spacing w:after="100"/>
      <w:ind w:left="880"/>
    </w:pPr>
  </w:style>
  <w:style w:type="character" w:customStyle="1" w:styleId="Nevyeenzmnka1">
    <w:name w:val="Nevyřešená zmínka1"/>
    <w:basedOn w:val="Standardnpsmoodstavce"/>
    <w:uiPriority w:val="99"/>
    <w:semiHidden/>
    <w:unhideWhenUsed/>
    <w:rsid w:val="007D1EAC"/>
    <w:rPr>
      <w:color w:val="605E5C"/>
      <w:shd w:val="clear" w:color="auto" w:fill="E1DFDD"/>
    </w:rPr>
  </w:style>
  <w:style w:type="paragraph" w:customStyle="1" w:styleId="Textodstavce">
    <w:name w:val="Text odstavce"/>
    <w:basedOn w:val="Normln"/>
    <w:rsid w:val="005E5739"/>
    <w:pPr>
      <w:tabs>
        <w:tab w:val="left" w:pos="851"/>
      </w:tabs>
      <w:spacing w:before="120" w:after="120"/>
      <w:jc w:val="both"/>
      <w:outlineLvl w:val="6"/>
    </w:pPr>
    <w:rPr>
      <w:rFonts w:ascii="Times New Roman" w:hAnsi="Times New Roman" w:cs="Times New Roman"/>
      <w:color w:val="auto"/>
      <w:sz w:val="24"/>
      <w:szCs w:val="24"/>
    </w:rPr>
  </w:style>
  <w:style w:type="paragraph" w:styleId="Normlnweb">
    <w:name w:val="Normal (Web)"/>
    <w:basedOn w:val="Normln"/>
    <w:uiPriority w:val="99"/>
    <w:unhideWhenUsed/>
    <w:rsid w:val="0021245F"/>
    <w:pPr>
      <w:spacing w:before="100" w:beforeAutospacing="1" w:after="100" w:afterAutospacing="1"/>
    </w:pPr>
    <w:rPr>
      <w:rFonts w:ascii="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70221">
      <w:bodyDiv w:val="1"/>
      <w:marLeft w:val="0"/>
      <w:marRight w:val="0"/>
      <w:marTop w:val="0"/>
      <w:marBottom w:val="0"/>
      <w:divBdr>
        <w:top w:val="none" w:sz="0" w:space="0" w:color="auto"/>
        <w:left w:val="none" w:sz="0" w:space="0" w:color="auto"/>
        <w:bottom w:val="none" w:sz="0" w:space="0" w:color="auto"/>
        <w:right w:val="none" w:sz="0" w:space="0" w:color="auto"/>
      </w:divBdr>
    </w:div>
    <w:div w:id="398408710">
      <w:bodyDiv w:val="1"/>
      <w:marLeft w:val="0"/>
      <w:marRight w:val="0"/>
      <w:marTop w:val="0"/>
      <w:marBottom w:val="0"/>
      <w:divBdr>
        <w:top w:val="none" w:sz="0" w:space="0" w:color="auto"/>
        <w:left w:val="none" w:sz="0" w:space="0" w:color="auto"/>
        <w:bottom w:val="none" w:sz="0" w:space="0" w:color="auto"/>
        <w:right w:val="none" w:sz="0" w:space="0" w:color="auto"/>
      </w:divBdr>
    </w:div>
    <w:div w:id="407076065">
      <w:bodyDiv w:val="1"/>
      <w:marLeft w:val="0"/>
      <w:marRight w:val="0"/>
      <w:marTop w:val="0"/>
      <w:marBottom w:val="0"/>
      <w:divBdr>
        <w:top w:val="none" w:sz="0" w:space="0" w:color="auto"/>
        <w:left w:val="none" w:sz="0" w:space="0" w:color="auto"/>
        <w:bottom w:val="none" w:sz="0" w:space="0" w:color="auto"/>
        <w:right w:val="none" w:sz="0" w:space="0" w:color="auto"/>
      </w:divBdr>
    </w:div>
    <w:div w:id="424038345">
      <w:bodyDiv w:val="1"/>
      <w:marLeft w:val="0"/>
      <w:marRight w:val="0"/>
      <w:marTop w:val="0"/>
      <w:marBottom w:val="0"/>
      <w:divBdr>
        <w:top w:val="none" w:sz="0" w:space="0" w:color="auto"/>
        <w:left w:val="none" w:sz="0" w:space="0" w:color="auto"/>
        <w:bottom w:val="none" w:sz="0" w:space="0" w:color="auto"/>
        <w:right w:val="none" w:sz="0" w:space="0" w:color="auto"/>
      </w:divBdr>
      <w:divsChild>
        <w:div w:id="1854488034">
          <w:marLeft w:val="0"/>
          <w:marRight w:val="0"/>
          <w:marTop w:val="0"/>
          <w:marBottom w:val="0"/>
          <w:divBdr>
            <w:top w:val="none" w:sz="0" w:space="0" w:color="auto"/>
            <w:left w:val="none" w:sz="0" w:space="0" w:color="auto"/>
            <w:bottom w:val="none" w:sz="0" w:space="0" w:color="auto"/>
            <w:right w:val="none" w:sz="0" w:space="0" w:color="auto"/>
          </w:divBdr>
          <w:divsChild>
            <w:div w:id="2033993889">
              <w:marLeft w:val="0"/>
              <w:marRight w:val="0"/>
              <w:marTop w:val="0"/>
              <w:marBottom w:val="0"/>
              <w:divBdr>
                <w:top w:val="none" w:sz="0" w:space="0" w:color="auto"/>
                <w:left w:val="none" w:sz="0" w:space="0" w:color="auto"/>
                <w:bottom w:val="none" w:sz="0" w:space="0" w:color="auto"/>
                <w:right w:val="none" w:sz="0" w:space="0" w:color="auto"/>
              </w:divBdr>
              <w:divsChild>
                <w:div w:id="2029674466">
                  <w:marLeft w:val="0"/>
                  <w:marRight w:val="0"/>
                  <w:marTop w:val="100"/>
                  <w:marBottom w:val="100"/>
                  <w:divBdr>
                    <w:top w:val="none" w:sz="0" w:space="0" w:color="auto"/>
                    <w:left w:val="none" w:sz="0" w:space="0" w:color="auto"/>
                    <w:bottom w:val="none" w:sz="0" w:space="0" w:color="auto"/>
                    <w:right w:val="none" w:sz="0" w:space="0" w:color="auto"/>
                  </w:divBdr>
                  <w:divsChild>
                    <w:div w:id="1257789526">
                      <w:marLeft w:val="0"/>
                      <w:marRight w:val="0"/>
                      <w:marTop w:val="175"/>
                      <w:marBottom w:val="0"/>
                      <w:divBdr>
                        <w:top w:val="none" w:sz="0" w:space="0" w:color="auto"/>
                        <w:left w:val="none" w:sz="0" w:space="0" w:color="auto"/>
                        <w:bottom w:val="none" w:sz="0" w:space="0" w:color="auto"/>
                        <w:right w:val="none" w:sz="0" w:space="0" w:color="auto"/>
                      </w:divBdr>
                      <w:divsChild>
                        <w:div w:id="1382094334">
                          <w:marLeft w:val="0"/>
                          <w:marRight w:val="0"/>
                          <w:marTop w:val="0"/>
                          <w:marBottom w:val="0"/>
                          <w:divBdr>
                            <w:top w:val="none" w:sz="0" w:space="0" w:color="auto"/>
                            <w:left w:val="none" w:sz="0" w:space="0" w:color="auto"/>
                            <w:bottom w:val="none" w:sz="0" w:space="0" w:color="auto"/>
                            <w:right w:val="none" w:sz="0" w:space="0" w:color="auto"/>
                          </w:divBdr>
                          <w:divsChild>
                            <w:div w:id="80178750">
                              <w:marLeft w:val="0"/>
                              <w:marRight w:val="0"/>
                              <w:marTop w:val="0"/>
                              <w:marBottom w:val="0"/>
                              <w:divBdr>
                                <w:top w:val="none" w:sz="0" w:space="0" w:color="auto"/>
                                <w:left w:val="none" w:sz="0" w:space="0" w:color="auto"/>
                                <w:bottom w:val="none" w:sz="0" w:space="0" w:color="auto"/>
                                <w:right w:val="none" w:sz="0" w:space="0" w:color="auto"/>
                              </w:divBdr>
                            </w:div>
                            <w:div w:id="1690177409">
                              <w:marLeft w:val="0"/>
                              <w:marRight w:val="0"/>
                              <w:marTop w:val="0"/>
                              <w:marBottom w:val="0"/>
                              <w:divBdr>
                                <w:top w:val="none" w:sz="0" w:space="0" w:color="auto"/>
                                <w:left w:val="none" w:sz="0" w:space="0" w:color="auto"/>
                                <w:bottom w:val="none" w:sz="0" w:space="0" w:color="auto"/>
                                <w:right w:val="none" w:sz="0" w:space="0" w:color="auto"/>
                              </w:divBdr>
                              <w:divsChild>
                                <w:div w:id="54594934">
                                  <w:marLeft w:val="0"/>
                                  <w:marRight w:val="0"/>
                                  <w:marTop w:val="0"/>
                                  <w:marBottom w:val="0"/>
                                  <w:divBdr>
                                    <w:top w:val="none" w:sz="0" w:space="0" w:color="auto"/>
                                    <w:left w:val="none" w:sz="0" w:space="0" w:color="auto"/>
                                    <w:bottom w:val="none" w:sz="0" w:space="0" w:color="auto"/>
                                    <w:right w:val="none" w:sz="0" w:space="0" w:color="auto"/>
                                  </w:divBdr>
                                  <w:divsChild>
                                    <w:div w:id="1787430839">
                                      <w:marLeft w:val="0"/>
                                      <w:marRight w:val="0"/>
                                      <w:marTop w:val="0"/>
                                      <w:marBottom w:val="0"/>
                                      <w:divBdr>
                                        <w:top w:val="none" w:sz="0" w:space="0" w:color="auto"/>
                                        <w:left w:val="none" w:sz="0" w:space="0" w:color="auto"/>
                                        <w:bottom w:val="none" w:sz="0" w:space="0" w:color="auto"/>
                                        <w:right w:val="none" w:sz="0" w:space="0" w:color="auto"/>
                                      </w:divBdr>
                                    </w:div>
                                  </w:divsChild>
                                </w:div>
                                <w:div w:id="1145321849">
                                  <w:marLeft w:val="0"/>
                                  <w:marRight w:val="0"/>
                                  <w:marTop w:val="0"/>
                                  <w:marBottom w:val="0"/>
                                  <w:divBdr>
                                    <w:top w:val="none" w:sz="0" w:space="0" w:color="auto"/>
                                    <w:left w:val="none" w:sz="0" w:space="0" w:color="auto"/>
                                    <w:bottom w:val="none" w:sz="0" w:space="0" w:color="auto"/>
                                    <w:right w:val="none" w:sz="0" w:space="0" w:color="auto"/>
                                  </w:divBdr>
                                </w:div>
                                <w:div w:id="20451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8532205">
      <w:bodyDiv w:val="1"/>
      <w:marLeft w:val="0"/>
      <w:marRight w:val="0"/>
      <w:marTop w:val="0"/>
      <w:marBottom w:val="0"/>
      <w:divBdr>
        <w:top w:val="none" w:sz="0" w:space="0" w:color="auto"/>
        <w:left w:val="none" w:sz="0" w:space="0" w:color="auto"/>
        <w:bottom w:val="none" w:sz="0" w:space="0" w:color="auto"/>
        <w:right w:val="none" w:sz="0" w:space="0" w:color="auto"/>
      </w:divBdr>
    </w:div>
    <w:div w:id="443115591">
      <w:bodyDiv w:val="1"/>
      <w:marLeft w:val="0"/>
      <w:marRight w:val="0"/>
      <w:marTop w:val="0"/>
      <w:marBottom w:val="0"/>
      <w:divBdr>
        <w:top w:val="none" w:sz="0" w:space="0" w:color="auto"/>
        <w:left w:val="none" w:sz="0" w:space="0" w:color="auto"/>
        <w:bottom w:val="none" w:sz="0" w:space="0" w:color="auto"/>
        <w:right w:val="none" w:sz="0" w:space="0" w:color="auto"/>
      </w:divBdr>
    </w:div>
    <w:div w:id="479882520">
      <w:bodyDiv w:val="1"/>
      <w:marLeft w:val="0"/>
      <w:marRight w:val="0"/>
      <w:marTop w:val="0"/>
      <w:marBottom w:val="0"/>
      <w:divBdr>
        <w:top w:val="none" w:sz="0" w:space="0" w:color="auto"/>
        <w:left w:val="none" w:sz="0" w:space="0" w:color="auto"/>
        <w:bottom w:val="none" w:sz="0" w:space="0" w:color="auto"/>
        <w:right w:val="none" w:sz="0" w:space="0" w:color="auto"/>
      </w:divBdr>
      <w:divsChild>
        <w:div w:id="2136580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5704440">
              <w:marLeft w:val="0"/>
              <w:marRight w:val="0"/>
              <w:marTop w:val="0"/>
              <w:marBottom w:val="0"/>
              <w:divBdr>
                <w:top w:val="none" w:sz="0" w:space="0" w:color="auto"/>
                <w:left w:val="none" w:sz="0" w:space="0" w:color="auto"/>
                <w:bottom w:val="none" w:sz="0" w:space="0" w:color="auto"/>
                <w:right w:val="none" w:sz="0" w:space="0" w:color="auto"/>
              </w:divBdr>
              <w:divsChild>
                <w:div w:id="196577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925450">
      <w:bodyDiv w:val="1"/>
      <w:marLeft w:val="0"/>
      <w:marRight w:val="0"/>
      <w:marTop w:val="0"/>
      <w:marBottom w:val="0"/>
      <w:divBdr>
        <w:top w:val="none" w:sz="0" w:space="0" w:color="auto"/>
        <w:left w:val="none" w:sz="0" w:space="0" w:color="auto"/>
        <w:bottom w:val="none" w:sz="0" w:space="0" w:color="auto"/>
        <w:right w:val="none" w:sz="0" w:space="0" w:color="auto"/>
      </w:divBdr>
    </w:div>
    <w:div w:id="504788517">
      <w:bodyDiv w:val="1"/>
      <w:marLeft w:val="0"/>
      <w:marRight w:val="0"/>
      <w:marTop w:val="0"/>
      <w:marBottom w:val="0"/>
      <w:divBdr>
        <w:top w:val="none" w:sz="0" w:space="0" w:color="auto"/>
        <w:left w:val="none" w:sz="0" w:space="0" w:color="auto"/>
        <w:bottom w:val="none" w:sz="0" w:space="0" w:color="auto"/>
        <w:right w:val="none" w:sz="0" w:space="0" w:color="auto"/>
      </w:divBdr>
    </w:div>
    <w:div w:id="617219044">
      <w:bodyDiv w:val="1"/>
      <w:marLeft w:val="0"/>
      <w:marRight w:val="0"/>
      <w:marTop w:val="0"/>
      <w:marBottom w:val="0"/>
      <w:divBdr>
        <w:top w:val="none" w:sz="0" w:space="0" w:color="auto"/>
        <w:left w:val="none" w:sz="0" w:space="0" w:color="auto"/>
        <w:bottom w:val="none" w:sz="0" w:space="0" w:color="auto"/>
        <w:right w:val="none" w:sz="0" w:space="0" w:color="auto"/>
      </w:divBdr>
    </w:div>
    <w:div w:id="633951384">
      <w:bodyDiv w:val="1"/>
      <w:marLeft w:val="0"/>
      <w:marRight w:val="0"/>
      <w:marTop w:val="0"/>
      <w:marBottom w:val="0"/>
      <w:divBdr>
        <w:top w:val="none" w:sz="0" w:space="0" w:color="auto"/>
        <w:left w:val="none" w:sz="0" w:space="0" w:color="auto"/>
        <w:bottom w:val="none" w:sz="0" w:space="0" w:color="auto"/>
        <w:right w:val="none" w:sz="0" w:space="0" w:color="auto"/>
      </w:divBdr>
    </w:div>
    <w:div w:id="765417134">
      <w:bodyDiv w:val="1"/>
      <w:marLeft w:val="0"/>
      <w:marRight w:val="0"/>
      <w:marTop w:val="0"/>
      <w:marBottom w:val="0"/>
      <w:divBdr>
        <w:top w:val="none" w:sz="0" w:space="0" w:color="auto"/>
        <w:left w:val="none" w:sz="0" w:space="0" w:color="auto"/>
        <w:bottom w:val="none" w:sz="0" w:space="0" w:color="auto"/>
        <w:right w:val="none" w:sz="0" w:space="0" w:color="auto"/>
      </w:divBdr>
    </w:div>
    <w:div w:id="877014621">
      <w:bodyDiv w:val="1"/>
      <w:marLeft w:val="0"/>
      <w:marRight w:val="0"/>
      <w:marTop w:val="0"/>
      <w:marBottom w:val="0"/>
      <w:divBdr>
        <w:top w:val="none" w:sz="0" w:space="0" w:color="auto"/>
        <w:left w:val="none" w:sz="0" w:space="0" w:color="auto"/>
        <w:bottom w:val="none" w:sz="0" w:space="0" w:color="auto"/>
        <w:right w:val="none" w:sz="0" w:space="0" w:color="auto"/>
      </w:divBdr>
    </w:div>
    <w:div w:id="1061904015">
      <w:bodyDiv w:val="1"/>
      <w:marLeft w:val="0"/>
      <w:marRight w:val="0"/>
      <w:marTop w:val="0"/>
      <w:marBottom w:val="0"/>
      <w:divBdr>
        <w:top w:val="none" w:sz="0" w:space="0" w:color="auto"/>
        <w:left w:val="none" w:sz="0" w:space="0" w:color="auto"/>
        <w:bottom w:val="none" w:sz="0" w:space="0" w:color="auto"/>
        <w:right w:val="none" w:sz="0" w:space="0" w:color="auto"/>
      </w:divBdr>
    </w:div>
    <w:div w:id="1062945520">
      <w:bodyDiv w:val="1"/>
      <w:marLeft w:val="0"/>
      <w:marRight w:val="0"/>
      <w:marTop w:val="0"/>
      <w:marBottom w:val="0"/>
      <w:divBdr>
        <w:top w:val="none" w:sz="0" w:space="0" w:color="auto"/>
        <w:left w:val="none" w:sz="0" w:space="0" w:color="auto"/>
        <w:bottom w:val="none" w:sz="0" w:space="0" w:color="auto"/>
        <w:right w:val="none" w:sz="0" w:space="0" w:color="auto"/>
      </w:divBdr>
      <w:divsChild>
        <w:div w:id="6502561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3423496">
              <w:marLeft w:val="0"/>
              <w:marRight w:val="0"/>
              <w:marTop w:val="0"/>
              <w:marBottom w:val="0"/>
              <w:divBdr>
                <w:top w:val="none" w:sz="0" w:space="0" w:color="auto"/>
                <w:left w:val="none" w:sz="0" w:space="0" w:color="auto"/>
                <w:bottom w:val="none" w:sz="0" w:space="0" w:color="auto"/>
                <w:right w:val="none" w:sz="0" w:space="0" w:color="auto"/>
              </w:divBdr>
              <w:divsChild>
                <w:div w:id="209920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740004">
      <w:marLeft w:val="0"/>
      <w:marRight w:val="0"/>
      <w:marTop w:val="0"/>
      <w:marBottom w:val="0"/>
      <w:divBdr>
        <w:top w:val="none" w:sz="0" w:space="0" w:color="auto"/>
        <w:left w:val="none" w:sz="0" w:space="0" w:color="auto"/>
        <w:bottom w:val="none" w:sz="0" w:space="0" w:color="auto"/>
        <w:right w:val="none" w:sz="0" w:space="0" w:color="auto"/>
      </w:divBdr>
    </w:div>
    <w:div w:id="1090740005">
      <w:marLeft w:val="0"/>
      <w:marRight w:val="0"/>
      <w:marTop w:val="0"/>
      <w:marBottom w:val="0"/>
      <w:divBdr>
        <w:top w:val="none" w:sz="0" w:space="0" w:color="auto"/>
        <w:left w:val="none" w:sz="0" w:space="0" w:color="auto"/>
        <w:bottom w:val="none" w:sz="0" w:space="0" w:color="auto"/>
        <w:right w:val="none" w:sz="0" w:space="0" w:color="auto"/>
      </w:divBdr>
    </w:div>
    <w:div w:id="1169059648">
      <w:bodyDiv w:val="1"/>
      <w:marLeft w:val="0"/>
      <w:marRight w:val="0"/>
      <w:marTop w:val="0"/>
      <w:marBottom w:val="0"/>
      <w:divBdr>
        <w:top w:val="none" w:sz="0" w:space="0" w:color="auto"/>
        <w:left w:val="none" w:sz="0" w:space="0" w:color="auto"/>
        <w:bottom w:val="none" w:sz="0" w:space="0" w:color="auto"/>
        <w:right w:val="none" w:sz="0" w:space="0" w:color="auto"/>
      </w:divBdr>
    </w:div>
    <w:div w:id="1236159313">
      <w:bodyDiv w:val="1"/>
      <w:marLeft w:val="0"/>
      <w:marRight w:val="0"/>
      <w:marTop w:val="0"/>
      <w:marBottom w:val="0"/>
      <w:divBdr>
        <w:top w:val="none" w:sz="0" w:space="0" w:color="auto"/>
        <w:left w:val="none" w:sz="0" w:space="0" w:color="auto"/>
        <w:bottom w:val="none" w:sz="0" w:space="0" w:color="auto"/>
        <w:right w:val="none" w:sz="0" w:space="0" w:color="auto"/>
      </w:divBdr>
    </w:div>
    <w:div w:id="163783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usti-nad-labem.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usti-nad-labem.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AB2DEDD359B05418EBA44D638AC4033" ma:contentTypeVersion="23" ma:contentTypeDescription="Create a new document." ma:contentTypeScope="" ma:versionID="3442b45de2d1e21b64f3164b9cdc747e">
  <xsd:schema xmlns:xsd="http://www.w3.org/2001/XMLSchema" xmlns:xs="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fc9cfd0106ed1efd52014b57c779d0e0"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minOccurs="0"/>
                <xsd:element ref="ns2:Document_x0020_State" minOccurs="0"/>
                <xsd:element ref="ns2:Category1" minOccurs="0"/>
                <xsd:element ref="ns3:_Source" minOccurs="0"/>
                <xsd:element ref="ns2:Procedural_x0020_State" minOccurs="0"/>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c6c5c-474c-4ef7-b7d6-59a0e77cc256" elementFormDefault="qualified">
    <xsd:import namespace="http://schemas.microsoft.com/office/2006/documentManagement/types"/>
    <xsd:import namespace="http://schemas.microsoft.com/office/infopath/2007/PartnerControls"/>
    <xsd:element name="English_x0020_Title" ma:index="8" nillable="true" ma:displayName="English Title" ma:internalName="English_x0020_Title" ma:readOnly="false">
      <xsd:simpleType>
        <xsd:restriction base="dms:Text">
          <xsd:maxLength value="255"/>
        </xsd:restriction>
      </xsd:simpleType>
    </xsd:element>
    <xsd:element name="Document_x0020_State" ma:index="9" nillable="true" ma:displayName="Document State" ma:format="Dropdown" ma:internalName="Document_x0020_State" ma:readOnly="fals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nillable="true" ma:displayName="Category" ma:format="Dropdown" ma:internalName="Category1" ma:readOnly="false">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nillable="true" ma:displayName="Procedural State" ma:format="Dropdown" ma:internalName="Procedural_x0020_State" ma:readOnly="fals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maxLength value="255"/>
        </xsd:restriction>
      </xsd:simpleType>
    </xsd:element>
    <xsd:element name="Notes1" ma:index="18" nillable="true" ma:displayName="Notes" ma:internalName="Notes1">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85a4f5-5f40-4143-b221-75ee5dde648a" elementFormDefault="qualified">
    <xsd:import namespace="http://schemas.microsoft.com/office/2006/documentManagement/types"/>
    <xsd:import namespace="http://schemas.microsoft.com/office/infopath/2007/PartnerControls"/>
    <xsd:element name="_Source" ma:index="11" nillable="true" ma:displayName="Source" ma:format="Dropdown" ma:internalName="_Source" ma:readOnly="fals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xs="http://www.w3.org/2001/XMLSchema" xmlns:dms="http://schemas.microsoft.com/office/2006/documentManagement/types" xmlns:pc="http://schemas.microsoft.com/office/infopath/2007/PartnerControls" targetNamespace="8662c659-72ab-411b-b755-fbef5cbbde18" elementFormDefault="qualified">
    <xsd:import namespace="http://schemas.microsoft.com/office/2006/documentManagement/types"/>
    <xsd:import namespace="http://schemas.microsoft.com/office/infopath/2007/PartnerControl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_Source xmlns="4085a4f5-5f40-4143-b221-75ee5dde648a">Other</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doc</English_x0020_Title>
    <Document_x0020_State xmlns="5e6c6c5c-474c-4ef7-b7d6-59a0e77cc256">Draft</Document_x0020_State>
    <Category1 xmlns="5e6c6c5c-474c-4ef7-b7d6-59a0e77cc256">Other</Category1>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374DD3D6-1F0A-4C20-86C9-198203E9651C}">
  <ds:schemaRefs>
    <ds:schemaRef ds:uri="http://schemas.microsoft.com/sharepoint/v3/contenttype/forms"/>
  </ds:schemaRefs>
</ds:datastoreItem>
</file>

<file path=customXml/itemProps2.xml><?xml version="1.0" encoding="utf-8"?>
<ds:datastoreItem xmlns:ds="http://schemas.openxmlformats.org/officeDocument/2006/customXml" ds:itemID="{6593BA01-425E-40FC-9564-A836F6B42F54}">
  <ds:schemaRefs>
    <ds:schemaRef ds:uri="http://schemas.openxmlformats.org/officeDocument/2006/bibliography"/>
  </ds:schemaRefs>
</ds:datastoreItem>
</file>

<file path=customXml/itemProps3.xml><?xml version="1.0" encoding="utf-8"?>
<ds:datastoreItem xmlns:ds="http://schemas.openxmlformats.org/officeDocument/2006/customXml" ds:itemID="{B4BB4C82-9F1C-412E-8B87-C071FEB2A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428CC0-2748-43BA-A1ED-FC079B04F812}">
  <ds:schemaRefs>
    <ds:schemaRef ds:uri="http://schemas.microsoft.com/office/2006/metadata/properties"/>
    <ds:schemaRef ds:uri="4085a4f5-5f40-4143-b221-75ee5dde648a"/>
    <ds:schemaRef ds:uri="8662c659-72ab-411b-b755-fbef5cbbde18"/>
    <ds:schemaRef ds:uri="5e6c6c5c-474c-4ef7-b7d6-59a0e77cc256"/>
  </ds:schemaRefs>
</ds:datastoreItem>
</file>

<file path=customXml/itemProps5.xml><?xml version="1.0" encoding="utf-8"?>
<ds:datastoreItem xmlns:ds="http://schemas.openxmlformats.org/officeDocument/2006/customXml" ds:itemID="{862A54AD-E590-4AB2-9FC4-C4A52CAFA791}">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12130</Words>
  <Characters>71572</Characters>
  <Application>Microsoft Office Word</Application>
  <DocSecurity>0</DocSecurity>
  <Lines>596</Lines>
  <Paragraphs>167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83535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2023-01-17T12:27:00Z</dcterms:created>
  <dcterms:modified xsi:type="dcterms:W3CDTF">2023-03-29T19:05:00Z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0x010100EAB2DEDD359B05418EBA44D638AC4033</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ies>
</file>